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24815" w:rsidRPr="00024815" w14:paraId="3C152677" w14:textId="77777777" w:rsidTr="24E840D6">
        <w:tc>
          <w:tcPr>
            <w:tcW w:w="1620" w:type="dxa"/>
            <w:tcBorders>
              <w:bottom w:val="single" w:sz="4" w:space="0" w:color="auto"/>
            </w:tcBorders>
            <w:shd w:val="clear" w:color="auto" w:fill="FFFFFF" w:themeFill="background1"/>
            <w:vAlign w:val="center"/>
          </w:tcPr>
          <w:p w14:paraId="0858035B"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bookmarkStart w:id="0" w:name="_Toc199405322"/>
            <w:r w:rsidRPr="00024815">
              <w:rPr>
                <w:rFonts w:ascii="Arial" w:eastAsia="Times New Roman" w:hAnsi="Arial" w:cs="Times New Roman"/>
                <w:b/>
                <w:bCs/>
                <w:kern w:val="0"/>
                <w14:ligatures w14:val="none"/>
              </w:rPr>
              <w:t>NPRR Number</w:t>
            </w:r>
          </w:p>
        </w:tc>
        <w:tc>
          <w:tcPr>
            <w:tcW w:w="1260" w:type="dxa"/>
            <w:tcBorders>
              <w:bottom w:val="single" w:sz="4" w:space="0" w:color="auto"/>
            </w:tcBorders>
            <w:vAlign w:val="center"/>
          </w:tcPr>
          <w:p w14:paraId="33856D3C" w14:textId="5C7B07B4" w:rsidR="00024815" w:rsidRPr="00024815" w:rsidRDefault="004850AC" w:rsidP="00024815">
            <w:pPr>
              <w:tabs>
                <w:tab w:val="center" w:pos="4320"/>
                <w:tab w:val="right" w:pos="8640"/>
              </w:tabs>
              <w:spacing w:after="0" w:line="240" w:lineRule="auto"/>
              <w:rPr>
                <w:rFonts w:ascii="Arial" w:eastAsia="Times New Roman" w:hAnsi="Arial" w:cs="Times New Roman"/>
                <w:b/>
                <w:bCs/>
                <w:kern w:val="0"/>
                <w14:ligatures w14:val="none"/>
              </w:rPr>
            </w:pPr>
            <w:hyperlink r:id="rId11" w:history="1">
              <w:r w:rsidRPr="004850AC">
                <w:rPr>
                  <w:rStyle w:val="Hyperlink"/>
                  <w:rFonts w:ascii="Arial" w:eastAsia="Times New Roman" w:hAnsi="Arial"/>
                  <w:b/>
                  <w:bCs/>
                  <w:kern w:val="0"/>
                  <w14:ligatures w14:val="none"/>
                </w:rPr>
                <w:t>1296</w:t>
              </w:r>
            </w:hyperlink>
          </w:p>
        </w:tc>
        <w:tc>
          <w:tcPr>
            <w:tcW w:w="900" w:type="dxa"/>
            <w:tcBorders>
              <w:bottom w:val="single" w:sz="4" w:space="0" w:color="auto"/>
            </w:tcBorders>
            <w:shd w:val="clear" w:color="auto" w:fill="FFFFFF" w:themeFill="background1"/>
            <w:vAlign w:val="center"/>
          </w:tcPr>
          <w:p w14:paraId="20BC72F6"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NPRR Title</w:t>
            </w:r>
          </w:p>
        </w:tc>
        <w:tc>
          <w:tcPr>
            <w:tcW w:w="6660" w:type="dxa"/>
            <w:tcBorders>
              <w:bottom w:val="single" w:sz="4" w:space="0" w:color="auto"/>
            </w:tcBorders>
            <w:vAlign w:val="center"/>
          </w:tcPr>
          <w:p w14:paraId="78930AE0"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Residential Demand Response Program</w:t>
            </w:r>
          </w:p>
        </w:tc>
      </w:tr>
      <w:tr w:rsidR="009E4B4D" w:rsidRPr="00024815" w14:paraId="44B40A02" w14:textId="77777777" w:rsidTr="009E4B4D">
        <w:trPr>
          <w:trHeight w:val="518"/>
        </w:trPr>
        <w:tc>
          <w:tcPr>
            <w:tcW w:w="2880" w:type="dxa"/>
            <w:gridSpan w:val="2"/>
            <w:shd w:val="clear" w:color="auto" w:fill="FFFFFF" w:themeFill="background1"/>
            <w:vAlign w:val="center"/>
          </w:tcPr>
          <w:p w14:paraId="12717D13" w14:textId="6AEBD206" w:rsidR="009E4B4D" w:rsidRPr="00024815" w:rsidRDefault="009E4B4D" w:rsidP="00C8578C">
            <w:pPr>
              <w:tabs>
                <w:tab w:val="center" w:pos="4320"/>
                <w:tab w:val="right" w:pos="8640"/>
              </w:tabs>
              <w:spacing w:before="120" w:after="120" w:line="240" w:lineRule="auto"/>
              <w:rPr>
                <w:rFonts w:ascii="Arial" w:eastAsia="Times New Roman" w:hAnsi="Arial" w:cs="Times New Roman"/>
                <w:b/>
                <w:kern w:val="0"/>
                <w14:ligatures w14:val="none"/>
              </w:rPr>
            </w:pPr>
            <w:r w:rsidRPr="0027027D">
              <w:rPr>
                <w:rFonts w:ascii="Arial" w:eastAsia="Times New Roman" w:hAnsi="Arial" w:cs="Times New Roman"/>
                <w:b/>
                <w:bCs/>
                <w:kern w:val="0"/>
                <w14:ligatures w14:val="none"/>
              </w:rPr>
              <w:t>Date of Decision</w:t>
            </w:r>
          </w:p>
        </w:tc>
        <w:tc>
          <w:tcPr>
            <w:tcW w:w="7560" w:type="dxa"/>
            <w:gridSpan w:val="2"/>
            <w:vAlign w:val="center"/>
          </w:tcPr>
          <w:p w14:paraId="26D7ED36" w14:textId="5F6FFD68" w:rsidR="009E4B4D" w:rsidRPr="00024815" w:rsidRDefault="009E4B4D" w:rsidP="00C8578C">
            <w:pPr>
              <w:spacing w:before="120" w:after="120" w:line="240" w:lineRule="auto"/>
              <w:rPr>
                <w:rFonts w:ascii="Arial" w:eastAsia="Times New Roman" w:hAnsi="Arial" w:cs="Times New Roman"/>
                <w:kern w:val="0"/>
                <w14:ligatures w14:val="none"/>
              </w:rPr>
            </w:pPr>
            <w:r>
              <w:rPr>
                <w:rFonts w:ascii="Arial" w:eastAsia="Times New Roman" w:hAnsi="Arial" w:cs="Times New Roman"/>
                <w:kern w:val="0"/>
                <w14:ligatures w14:val="none"/>
              </w:rPr>
              <w:t>September 17</w:t>
            </w:r>
            <w:r w:rsidRPr="0027027D">
              <w:rPr>
                <w:rFonts w:ascii="Arial" w:eastAsia="Times New Roman" w:hAnsi="Arial" w:cs="Times New Roman"/>
                <w:kern w:val="0"/>
                <w14:ligatures w14:val="none"/>
              </w:rPr>
              <w:t>, 202</w:t>
            </w:r>
            <w:r>
              <w:rPr>
                <w:rFonts w:ascii="Arial" w:eastAsia="Times New Roman" w:hAnsi="Arial" w:cs="Times New Roman"/>
                <w:kern w:val="0"/>
                <w14:ligatures w14:val="none"/>
              </w:rPr>
              <w:t>5</w:t>
            </w:r>
          </w:p>
        </w:tc>
      </w:tr>
      <w:tr w:rsidR="009E4B4D" w:rsidRPr="00024815" w14:paraId="1FF3BBE9" w14:textId="77777777" w:rsidTr="009E4B4D">
        <w:trPr>
          <w:trHeight w:val="518"/>
        </w:trPr>
        <w:tc>
          <w:tcPr>
            <w:tcW w:w="2880" w:type="dxa"/>
            <w:gridSpan w:val="2"/>
            <w:shd w:val="clear" w:color="auto" w:fill="FFFFFF" w:themeFill="background1"/>
            <w:vAlign w:val="center"/>
          </w:tcPr>
          <w:p w14:paraId="25123F20" w14:textId="7D8BA03A" w:rsidR="009E4B4D" w:rsidRPr="00024815" w:rsidRDefault="009E4B4D" w:rsidP="00C8578C">
            <w:pPr>
              <w:tabs>
                <w:tab w:val="center" w:pos="4320"/>
                <w:tab w:val="right" w:pos="8640"/>
              </w:tabs>
              <w:spacing w:before="120" w:after="120" w:line="240" w:lineRule="auto"/>
              <w:rPr>
                <w:rFonts w:ascii="Arial" w:eastAsia="Times New Roman" w:hAnsi="Arial" w:cs="Times New Roman"/>
                <w:b/>
                <w:kern w:val="0"/>
                <w14:ligatures w14:val="none"/>
              </w:rPr>
            </w:pPr>
            <w:r w:rsidRPr="0027027D">
              <w:rPr>
                <w:rFonts w:ascii="Arial" w:eastAsia="Times New Roman" w:hAnsi="Arial" w:cs="Times New Roman"/>
                <w:b/>
                <w:bCs/>
                <w:kern w:val="0"/>
                <w14:ligatures w14:val="none"/>
              </w:rPr>
              <w:t>Action</w:t>
            </w:r>
          </w:p>
        </w:tc>
        <w:tc>
          <w:tcPr>
            <w:tcW w:w="7560" w:type="dxa"/>
            <w:gridSpan w:val="2"/>
            <w:vAlign w:val="center"/>
          </w:tcPr>
          <w:p w14:paraId="480C6E64" w14:textId="708ED996" w:rsidR="009E4B4D" w:rsidRDefault="009E4B4D" w:rsidP="00C8578C">
            <w:pPr>
              <w:spacing w:before="120" w:after="120" w:line="240" w:lineRule="auto"/>
              <w:rPr>
                <w:rFonts w:ascii="Arial" w:eastAsia="Times New Roman" w:hAnsi="Arial" w:cs="Times New Roman"/>
                <w:kern w:val="0"/>
                <w14:ligatures w14:val="none"/>
              </w:rPr>
            </w:pPr>
            <w:r w:rsidRPr="0027027D">
              <w:rPr>
                <w:rFonts w:ascii="Arial" w:eastAsia="Times New Roman" w:hAnsi="Arial" w:cs="Times New Roman"/>
                <w:kern w:val="0"/>
                <w14:ligatures w14:val="none"/>
              </w:rPr>
              <w:t>Tabled</w:t>
            </w:r>
          </w:p>
        </w:tc>
      </w:tr>
      <w:tr w:rsidR="009E4B4D" w:rsidRPr="00024815" w14:paraId="5E59BBEB" w14:textId="77777777" w:rsidTr="009E4B4D">
        <w:trPr>
          <w:trHeight w:val="518"/>
        </w:trPr>
        <w:tc>
          <w:tcPr>
            <w:tcW w:w="2880" w:type="dxa"/>
            <w:gridSpan w:val="2"/>
            <w:shd w:val="clear" w:color="auto" w:fill="FFFFFF" w:themeFill="background1"/>
            <w:vAlign w:val="center"/>
          </w:tcPr>
          <w:p w14:paraId="3743C175" w14:textId="333E4DE6" w:rsidR="009E4B4D" w:rsidRPr="00024815" w:rsidRDefault="009E4B4D" w:rsidP="00C8578C">
            <w:pPr>
              <w:tabs>
                <w:tab w:val="center" w:pos="4320"/>
                <w:tab w:val="right" w:pos="8640"/>
              </w:tabs>
              <w:spacing w:before="120" w:after="120" w:line="240" w:lineRule="auto"/>
              <w:rPr>
                <w:rFonts w:ascii="Arial" w:eastAsia="Times New Roman" w:hAnsi="Arial" w:cs="Times New Roman"/>
                <w:b/>
                <w:kern w:val="0"/>
                <w14:ligatures w14:val="none"/>
              </w:rPr>
            </w:pPr>
            <w:r w:rsidRPr="0027027D">
              <w:rPr>
                <w:rFonts w:ascii="Arial" w:eastAsia="Times New Roman" w:hAnsi="Arial" w:cs="Times New Roman"/>
                <w:b/>
                <w:bCs/>
                <w:kern w:val="0"/>
                <w14:ligatures w14:val="none"/>
              </w:rPr>
              <w:t xml:space="preserve">Timeline </w:t>
            </w:r>
          </w:p>
        </w:tc>
        <w:tc>
          <w:tcPr>
            <w:tcW w:w="7560" w:type="dxa"/>
            <w:gridSpan w:val="2"/>
            <w:vAlign w:val="center"/>
          </w:tcPr>
          <w:p w14:paraId="3D6171DB" w14:textId="783F3483" w:rsidR="009E4B4D" w:rsidRDefault="009E4B4D" w:rsidP="00C8578C">
            <w:pPr>
              <w:spacing w:before="120" w:after="120" w:line="240" w:lineRule="auto"/>
              <w:rPr>
                <w:rFonts w:ascii="Arial" w:eastAsia="Times New Roman" w:hAnsi="Arial" w:cs="Times New Roman"/>
                <w:kern w:val="0"/>
                <w14:ligatures w14:val="none"/>
              </w:rPr>
            </w:pPr>
            <w:r w:rsidRPr="0027027D">
              <w:rPr>
                <w:rFonts w:ascii="Arial" w:eastAsia="Times New Roman" w:hAnsi="Arial" w:cs="Times New Roman"/>
                <w:kern w:val="0"/>
                <w14:ligatures w14:val="none"/>
              </w:rPr>
              <w:t>Normal</w:t>
            </w:r>
          </w:p>
        </w:tc>
      </w:tr>
      <w:tr w:rsidR="009E4B4D" w:rsidRPr="00024815" w14:paraId="7A66F282" w14:textId="77777777" w:rsidTr="009E4B4D">
        <w:trPr>
          <w:trHeight w:val="518"/>
        </w:trPr>
        <w:tc>
          <w:tcPr>
            <w:tcW w:w="2880" w:type="dxa"/>
            <w:gridSpan w:val="2"/>
            <w:shd w:val="clear" w:color="auto" w:fill="FFFFFF" w:themeFill="background1"/>
            <w:vAlign w:val="center"/>
          </w:tcPr>
          <w:p w14:paraId="1D0E4567" w14:textId="2BCE7C21" w:rsidR="009E4B4D" w:rsidRPr="00024815" w:rsidRDefault="009E4B4D" w:rsidP="00C8578C">
            <w:pPr>
              <w:tabs>
                <w:tab w:val="center" w:pos="4320"/>
                <w:tab w:val="right" w:pos="8640"/>
              </w:tabs>
              <w:spacing w:before="120" w:after="120" w:line="240" w:lineRule="auto"/>
              <w:rPr>
                <w:rFonts w:ascii="Arial" w:eastAsia="Times New Roman" w:hAnsi="Arial" w:cs="Times New Roman"/>
                <w:b/>
                <w:kern w:val="0"/>
                <w14:ligatures w14:val="none"/>
              </w:rPr>
            </w:pPr>
            <w:r w:rsidRPr="0027027D">
              <w:rPr>
                <w:rFonts w:ascii="Arial" w:eastAsia="Times New Roman" w:hAnsi="Arial" w:cs="Times New Roman"/>
                <w:b/>
                <w:bCs/>
                <w:kern w:val="0"/>
                <w14:ligatures w14:val="none"/>
              </w:rPr>
              <w:t>Proposed Effective Date</w:t>
            </w:r>
          </w:p>
        </w:tc>
        <w:tc>
          <w:tcPr>
            <w:tcW w:w="7560" w:type="dxa"/>
            <w:gridSpan w:val="2"/>
            <w:vAlign w:val="center"/>
          </w:tcPr>
          <w:p w14:paraId="478953F6" w14:textId="2B7CBF41" w:rsidR="009E4B4D" w:rsidRDefault="009E4B4D" w:rsidP="00C8578C">
            <w:pPr>
              <w:spacing w:before="120" w:after="120" w:line="240" w:lineRule="auto"/>
              <w:rPr>
                <w:rFonts w:ascii="Arial" w:eastAsia="Times New Roman" w:hAnsi="Arial" w:cs="Times New Roman"/>
                <w:kern w:val="0"/>
                <w14:ligatures w14:val="none"/>
              </w:rPr>
            </w:pPr>
            <w:r w:rsidRPr="0027027D">
              <w:rPr>
                <w:rFonts w:ascii="Arial" w:eastAsia="Times New Roman" w:hAnsi="Arial" w:cs="Times New Roman"/>
                <w:kern w:val="0"/>
                <w14:ligatures w14:val="none"/>
              </w:rPr>
              <w:t>To be determined</w:t>
            </w:r>
          </w:p>
        </w:tc>
      </w:tr>
      <w:tr w:rsidR="009E4B4D" w:rsidRPr="00024815" w14:paraId="5F802922" w14:textId="77777777" w:rsidTr="009E4B4D">
        <w:trPr>
          <w:trHeight w:val="518"/>
        </w:trPr>
        <w:tc>
          <w:tcPr>
            <w:tcW w:w="2880" w:type="dxa"/>
            <w:gridSpan w:val="2"/>
            <w:shd w:val="clear" w:color="auto" w:fill="FFFFFF" w:themeFill="background1"/>
            <w:vAlign w:val="center"/>
          </w:tcPr>
          <w:p w14:paraId="71246CFF" w14:textId="6BC1DC1B" w:rsidR="009E4B4D" w:rsidRPr="00024815" w:rsidRDefault="009E4B4D" w:rsidP="00C8578C">
            <w:pPr>
              <w:tabs>
                <w:tab w:val="center" w:pos="4320"/>
                <w:tab w:val="right" w:pos="8640"/>
              </w:tabs>
              <w:spacing w:before="120" w:after="120" w:line="240" w:lineRule="auto"/>
              <w:rPr>
                <w:rFonts w:ascii="Arial" w:eastAsia="Times New Roman" w:hAnsi="Arial" w:cs="Times New Roman"/>
                <w:b/>
                <w:kern w:val="0"/>
                <w14:ligatures w14:val="none"/>
              </w:rPr>
            </w:pPr>
            <w:r w:rsidRPr="0027027D">
              <w:rPr>
                <w:rFonts w:ascii="Arial" w:eastAsia="Times New Roman" w:hAnsi="Arial" w:cs="Times New Roman"/>
                <w:b/>
                <w:bCs/>
                <w:kern w:val="0"/>
                <w14:ligatures w14:val="none"/>
              </w:rPr>
              <w:t>Priority and Rank Assigned</w:t>
            </w:r>
          </w:p>
        </w:tc>
        <w:tc>
          <w:tcPr>
            <w:tcW w:w="7560" w:type="dxa"/>
            <w:gridSpan w:val="2"/>
            <w:vAlign w:val="center"/>
          </w:tcPr>
          <w:p w14:paraId="1D7653F9" w14:textId="0725DA31" w:rsidR="009E4B4D" w:rsidRDefault="009E4B4D" w:rsidP="00C8578C">
            <w:pPr>
              <w:spacing w:before="120" w:after="120" w:line="240" w:lineRule="auto"/>
              <w:rPr>
                <w:rFonts w:ascii="Arial" w:eastAsia="Times New Roman" w:hAnsi="Arial" w:cs="Times New Roman"/>
                <w:kern w:val="0"/>
                <w14:ligatures w14:val="none"/>
              </w:rPr>
            </w:pPr>
            <w:r w:rsidRPr="0027027D">
              <w:rPr>
                <w:rFonts w:ascii="Arial" w:eastAsia="Times New Roman" w:hAnsi="Arial" w:cs="Times New Roman"/>
                <w:kern w:val="0"/>
                <w14:ligatures w14:val="none"/>
              </w:rPr>
              <w:t>To be determined</w:t>
            </w:r>
          </w:p>
        </w:tc>
      </w:tr>
      <w:tr w:rsidR="00024815" w:rsidRPr="00024815" w14:paraId="24B60706" w14:textId="77777777" w:rsidTr="24E840D6">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11121EE"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 xml:space="preserve">Nodal Protocol Sections Requiring Revision </w:t>
            </w:r>
          </w:p>
        </w:tc>
        <w:tc>
          <w:tcPr>
            <w:tcW w:w="7560" w:type="dxa"/>
            <w:gridSpan w:val="2"/>
            <w:tcBorders>
              <w:top w:val="single" w:sz="4" w:space="0" w:color="auto"/>
            </w:tcBorders>
            <w:vAlign w:val="center"/>
          </w:tcPr>
          <w:p w14:paraId="494F7982" w14:textId="104C83BE" w:rsidR="00024815" w:rsidRDefault="00024815" w:rsidP="00ED6CDC">
            <w:pPr>
              <w:spacing w:before="120" w:after="0" w:line="259" w:lineRule="auto"/>
              <w:rPr>
                <w:rFonts w:ascii="Arial" w:eastAsia="Times New Roman" w:hAnsi="Arial" w:cs="Times New Roman"/>
                <w:color w:val="000000" w:themeColor="text1"/>
                <w:kern w:val="0"/>
                <w14:ligatures w14:val="none"/>
              </w:rPr>
            </w:pPr>
            <w:r w:rsidRPr="00024815">
              <w:rPr>
                <w:rFonts w:ascii="Arial" w:eastAsia="Times New Roman" w:hAnsi="Arial" w:cs="Times New Roman"/>
                <w:color w:val="000000" w:themeColor="text1"/>
                <w:kern w:val="0"/>
                <w14:ligatures w14:val="none"/>
              </w:rPr>
              <w:t>2.1</w:t>
            </w:r>
            <w:r w:rsidR="00ED6CDC">
              <w:rPr>
                <w:rFonts w:ascii="Arial" w:eastAsia="Times New Roman" w:hAnsi="Arial" w:cs="Times New Roman"/>
                <w:color w:val="000000" w:themeColor="text1"/>
                <w:kern w:val="0"/>
                <w14:ligatures w14:val="none"/>
              </w:rPr>
              <w:t>,</w:t>
            </w:r>
            <w:r w:rsidRPr="00024815">
              <w:rPr>
                <w:rFonts w:ascii="Arial" w:eastAsia="Times New Roman" w:hAnsi="Arial" w:cs="Times New Roman"/>
                <w:color w:val="000000" w:themeColor="text1"/>
                <w:kern w:val="0"/>
                <w14:ligatures w14:val="none"/>
              </w:rPr>
              <w:t xml:space="preserve"> Definitions</w:t>
            </w:r>
          </w:p>
          <w:p w14:paraId="082F3ED2" w14:textId="27FA826B" w:rsidR="00994E3F" w:rsidRDefault="00994E3F" w:rsidP="00994E3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2.2, Acronyms and Abbreviations</w:t>
            </w:r>
          </w:p>
          <w:p w14:paraId="48B50FAC" w14:textId="5E780E40" w:rsidR="00ED0477" w:rsidRDefault="00ED0477" w:rsidP="00994E3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3.6.1</w:t>
            </w:r>
            <w:r w:rsidR="002A22BF">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Load Resource Participation</w:t>
            </w:r>
          </w:p>
          <w:p w14:paraId="34BF9B04" w14:textId="3EC7A0CA" w:rsidR="00ED0477" w:rsidRDefault="00ED0477" w:rsidP="00994E3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3.7.1.2</w:t>
            </w:r>
            <w:r w:rsidR="002A22BF">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Load Resource Parameters</w:t>
            </w:r>
          </w:p>
          <w:p w14:paraId="03D58666" w14:textId="0B7042AC" w:rsidR="00ED0477" w:rsidRDefault="00ED0477" w:rsidP="00994E3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3.14.3.1</w:t>
            </w:r>
            <w:r w:rsidR="002A22BF">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Emergency Response Service Procurement</w:t>
            </w:r>
          </w:p>
          <w:p w14:paraId="00E03D69" w14:textId="6CBA796D" w:rsidR="00ED0477" w:rsidRDefault="00ED0477" w:rsidP="00994E3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3.14.3.4</w:t>
            </w:r>
            <w:r w:rsidR="002A22BF">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Emergency Response Service Reporting and Market Communications</w:t>
            </w:r>
          </w:p>
          <w:p w14:paraId="5BF2251E" w14:textId="48D14C99" w:rsidR="00ED0477" w:rsidRPr="00024815" w:rsidRDefault="00ED0477" w:rsidP="00994E3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3.14.4</w:t>
            </w:r>
            <w:r w:rsidR="002A22BF">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Must-Run Alternative Service</w:t>
            </w:r>
          </w:p>
          <w:p w14:paraId="42BEC0D3" w14:textId="6A96CA61" w:rsidR="00024815" w:rsidRDefault="00024815" w:rsidP="00024815">
            <w:pPr>
              <w:spacing w:after="0" w:line="259" w:lineRule="auto"/>
              <w:rPr>
                <w:rFonts w:ascii="Arial" w:eastAsia="Times New Roman" w:hAnsi="Arial" w:cs="Times New Roman"/>
                <w:color w:val="000000" w:themeColor="text1"/>
                <w:kern w:val="0"/>
                <w14:ligatures w14:val="none"/>
              </w:rPr>
            </w:pPr>
            <w:r w:rsidRPr="00024815">
              <w:rPr>
                <w:rFonts w:ascii="Arial" w:eastAsia="Times New Roman" w:hAnsi="Arial" w:cs="Times New Roman"/>
                <w:color w:val="000000" w:themeColor="text1"/>
                <w:kern w:val="0"/>
                <w14:ligatures w14:val="none"/>
              </w:rPr>
              <w:t>3.26</w:t>
            </w:r>
            <w:r w:rsidR="00ED6CDC">
              <w:rPr>
                <w:rFonts w:ascii="Arial" w:eastAsia="Times New Roman" w:hAnsi="Arial" w:cs="Times New Roman"/>
                <w:color w:val="000000" w:themeColor="text1"/>
                <w:kern w:val="0"/>
                <w14:ligatures w14:val="none"/>
              </w:rPr>
              <w:t>,</w:t>
            </w:r>
            <w:r w:rsidRPr="00024815">
              <w:rPr>
                <w:rFonts w:ascii="Arial" w:eastAsia="Times New Roman" w:hAnsi="Arial" w:cs="Times New Roman"/>
                <w:color w:val="000000" w:themeColor="text1"/>
                <w:kern w:val="0"/>
                <w14:ligatures w14:val="none"/>
              </w:rPr>
              <w:t xml:space="preserve"> Residential Demand Response Program (new)</w:t>
            </w:r>
          </w:p>
          <w:p w14:paraId="2D4FB09A" w14:textId="6B7664A8" w:rsidR="3C28EC36" w:rsidRDefault="3C28EC36" w:rsidP="24E840D6">
            <w:pPr>
              <w:spacing w:after="0" w:line="259" w:lineRule="auto"/>
              <w:rPr>
                <w:rFonts w:ascii="Arial" w:eastAsia="Times New Roman" w:hAnsi="Arial" w:cs="Times New Roman"/>
                <w:color w:val="000000" w:themeColor="text1"/>
              </w:rPr>
            </w:pPr>
            <w:r w:rsidRPr="24E840D6">
              <w:rPr>
                <w:rFonts w:ascii="Arial" w:eastAsia="Times New Roman" w:hAnsi="Arial" w:cs="Times New Roman"/>
                <w:color w:val="000000" w:themeColor="text1"/>
              </w:rPr>
              <w:t>3.26.1</w:t>
            </w:r>
            <w:r w:rsidR="00ED6CDC">
              <w:rPr>
                <w:rFonts w:ascii="Arial" w:eastAsia="Times New Roman" w:hAnsi="Arial" w:cs="Times New Roman"/>
                <w:color w:val="000000" w:themeColor="text1"/>
              </w:rPr>
              <w:t>,</w:t>
            </w:r>
            <w:r w:rsidRPr="24E840D6">
              <w:rPr>
                <w:rFonts w:ascii="Arial" w:eastAsia="Times New Roman" w:hAnsi="Arial" w:cs="Times New Roman"/>
                <w:color w:val="000000" w:themeColor="text1"/>
              </w:rPr>
              <w:t xml:space="preserve"> Overview (new)</w:t>
            </w:r>
          </w:p>
          <w:p w14:paraId="5D018ABF" w14:textId="6366E23C" w:rsidR="3C28EC36" w:rsidRDefault="3C28EC36" w:rsidP="24E840D6">
            <w:pPr>
              <w:spacing w:after="0" w:line="259" w:lineRule="auto"/>
              <w:rPr>
                <w:rFonts w:ascii="Arial" w:eastAsia="Times New Roman" w:hAnsi="Arial" w:cs="Times New Roman"/>
                <w:color w:val="000000" w:themeColor="text1"/>
              </w:rPr>
            </w:pPr>
            <w:r w:rsidRPr="24E840D6">
              <w:rPr>
                <w:rFonts w:ascii="Arial" w:eastAsia="Times New Roman" w:hAnsi="Arial" w:cs="Times New Roman"/>
                <w:color w:val="000000" w:themeColor="text1"/>
              </w:rPr>
              <w:t>3.26.2</w:t>
            </w:r>
            <w:r w:rsidR="00ED6CDC">
              <w:rPr>
                <w:rFonts w:ascii="Arial" w:eastAsia="Times New Roman" w:hAnsi="Arial" w:cs="Times New Roman"/>
                <w:color w:val="000000" w:themeColor="text1"/>
              </w:rPr>
              <w:t>,</w:t>
            </w:r>
            <w:r w:rsidRPr="24E840D6">
              <w:rPr>
                <w:rFonts w:ascii="Arial" w:eastAsia="Times New Roman" w:hAnsi="Arial" w:cs="Times New Roman"/>
                <w:color w:val="000000" w:themeColor="text1"/>
              </w:rPr>
              <w:t xml:space="preserve"> Participation (new)</w:t>
            </w:r>
          </w:p>
          <w:p w14:paraId="7F00C2CD" w14:textId="001DF4CF" w:rsidR="00CB3A06" w:rsidRDefault="00CB3A06" w:rsidP="00CB3A06">
            <w:pPr>
              <w:spacing w:after="0" w:line="259" w:lineRule="auto"/>
              <w:rPr>
                <w:rFonts w:ascii="Arial" w:eastAsia="Times New Roman" w:hAnsi="Arial" w:cs="Times New Roman"/>
                <w:bCs/>
                <w:color w:val="000000" w:themeColor="text1"/>
                <w:kern w:val="0"/>
                <w14:ligatures w14:val="none"/>
              </w:rPr>
            </w:pPr>
            <w:r w:rsidRPr="00ED6CDC">
              <w:rPr>
                <w:rFonts w:ascii="Arial" w:eastAsia="Times New Roman" w:hAnsi="Arial" w:cs="Times New Roman"/>
                <w:bCs/>
                <w:color w:val="000000" w:themeColor="text1"/>
                <w:kern w:val="0"/>
                <w14:ligatures w14:val="none"/>
              </w:rPr>
              <w:t>3.26.3</w:t>
            </w:r>
            <w:r w:rsidR="00ED6CDC">
              <w:rPr>
                <w:rFonts w:ascii="Arial" w:eastAsia="Times New Roman" w:hAnsi="Arial" w:cs="Times New Roman"/>
                <w:bCs/>
                <w:color w:val="000000" w:themeColor="text1"/>
                <w:kern w:val="0"/>
                <w14:ligatures w14:val="none"/>
              </w:rPr>
              <w:t>,</w:t>
            </w:r>
            <w:r w:rsidRPr="00ED6CDC">
              <w:rPr>
                <w:rFonts w:ascii="Arial" w:eastAsia="Times New Roman" w:hAnsi="Arial" w:cs="Times New Roman"/>
                <w:bCs/>
                <w:color w:val="000000" w:themeColor="text1"/>
                <w:kern w:val="0"/>
                <w14:ligatures w14:val="none"/>
              </w:rPr>
              <w:t xml:space="preserve"> Assessment Periods (new)</w:t>
            </w:r>
          </w:p>
          <w:p w14:paraId="3881DA05" w14:textId="4BF59E90" w:rsidR="00CB3A06" w:rsidRDefault="0075474F" w:rsidP="00024815">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3.26.4</w:t>
            </w:r>
            <w:r w:rsidR="00ED6CDC">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Residential Demand Response Program Cap</w:t>
            </w:r>
            <w:r>
              <w:rPr>
                <w:rFonts w:ascii="Arial" w:eastAsia="Times New Roman" w:hAnsi="Arial" w:cs="Times New Roman"/>
                <w:color w:val="000000" w:themeColor="text1"/>
                <w:kern w:val="0"/>
                <w14:ligatures w14:val="none"/>
              </w:rPr>
              <w:t xml:space="preserve"> (new)</w:t>
            </w:r>
          </w:p>
          <w:p w14:paraId="0974092A" w14:textId="7E2CDA25" w:rsidR="0075474F" w:rsidRPr="00ED6CDC" w:rsidRDefault="0075474F" w:rsidP="0075474F">
            <w:pPr>
              <w:spacing w:after="0" w:line="259" w:lineRule="auto"/>
              <w:rPr>
                <w:rFonts w:ascii="Arial" w:hAnsi="Arial"/>
                <w:color w:val="000000" w:themeColor="text1"/>
              </w:rPr>
            </w:pPr>
            <w:r w:rsidRPr="00ED6CDC">
              <w:rPr>
                <w:rFonts w:ascii="Arial" w:hAnsi="Arial"/>
                <w:color w:val="000000" w:themeColor="text1"/>
              </w:rPr>
              <w:t>3.26.5</w:t>
            </w:r>
            <w:r w:rsidR="00ED6CDC">
              <w:rPr>
                <w:rFonts w:ascii="Arial" w:hAnsi="Arial"/>
                <w:color w:val="000000" w:themeColor="text1"/>
              </w:rPr>
              <w:t>,</w:t>
            </w:r>
            <w:r>
              <w:rPr>
                <w:rFonts w:ascii="Arial" w:hAnsi="Arial"/>
                <w:color w:val="000000" w:themeColor="text1"/>
              </w:rPr>
              <w:t xml:space="preserve"> </w:t>
            </w:r>
            <w:r w:rsidRPr="00ED6CDC">
              <w:rPr>
                <w:rFonts w:ascii="Arial" w:hAnsi="Arial"/>
                <w:color w:val="000000" w:themeColor="text1"/>
              </w:rPr>
              <w:t>Residential Demand Response Program Commencement</w:t>
            </w:r>
            <w:r>
              <w:rPr>
                <w:rFonts w:ascii="Arial" w:hAnsi="Arial"/>
                <w:color w:val="000000" w:themeColor="text1"/>
              </w:rPr>
              <w:t xml:space="preserve"> (new)</w:t>
            </w:r>
          </w:p>
          <w:p w14:paraId="448EE6B4" w14:textId="3BF9D4FC" w:rsidR="00024815" w:rsidRDefault="00024815" w:rsidP="00024815">
            <w:pPr>
              <w:spacing w:after="0" w:line="259" w:lineRule="auto"/>
              <w:rPr>
                <w:rFonts w:ascii="Arial" w:eastAsia="Times New Roman" w:hAnsi="Arial" w:cs="Times New Roman"/>
                <w:color w:val="000000" w:themeColor="text1"/>
                <w:kern w:val="0"/>
                <w14:ligatures w14:val="none"/>
              </w:rPr>
            </w:pPr>
            <w:r w:rsidRPr="00024815">
              <w:rPr>
                <w:rFonts w:ascii="Arial" w:eastAsia="Times New Roman" w:hAnsi="Arial" w:cs="Times New Roman"/>
                <w:color w:val="000000" w:themeColor="text1"/>
                <w:kern w:val="0"/>
                <w14:ligatures w14:val="none"/>
              </w:rPr>
              <w:t>6.</w:t>
            </w:r>
            <w:r w:rsidR="000D3CF7">
              <w:rPr>
                <w:rFonts w:ascii="Arial" w:eastAsia="Times New Roman" w:hAnsi="Arial" w:cs="Times New Roman"/>
                <w:color w:val="000000" w:themeColor="text1"/>
                <w:kern w:val="0"/>
                <w14:ligatures w14:val="none"/>
              </w:rPr>
              <w:t>9</w:t>
            </w:r>
            <w:r w:rsidR="00ED6CDC">
              <w:rPr>
                <w:rFonts w:ascii="Arial" w:eastAsia="Times New Roman" w:hAnsi="Arial" w:cs="Times New Roman"/>
                <w:color w:val="000000" w:themeColor="text1"/>
                <w:kern w:val="0"/>
                <w14:ligatures w14:val="none"/>
              </w:rPr>
              <w:t>,</w:t>
            </w:r>
            <w:r w:rsidR="000D3CF7">
              <w:rPr>
                <w:rFonts w:ascii="Arial" w:eastAsia="Times New Roman" w:hAnsi="Arial" w:cs="Times New Roman"/>
                <w:color w:val="000000" w:themeColor="text1"/>
                <w:kern w:val="0"/>
                <w14:ligatures w14:val="none"/>
              </w:rPr>
              <w:t xml:space="preserve"> </w:t>
            </w:r>
            <w:r w:rsidR="00D43793" w:rsidRPr="00D43793">
              <w:rPr>
                <w:rFonts w:ascii="Arial" w:eastAsia="Times New Roman" w:hAnsi="Arial" w:cs="Times New Roman"/>
                <w:color w:val="000000" w:themeColor="text1"/>
                <w:kern w:val="0"/>
                <w14:ligatures w14:val="none"/>
              </w:rPr>
              <w:t>Residential Demand Response Program Settlement</w:t>
            </w:r>
            <w:r w:rsidR="001D585A" w:rsidRPr="001D585A">
              <w:rPr>
                <w:rFonts w:ascii="Arial" w:eastAsia="Times New Roman" w:hAnsi="Arial" w:cs="Times New Roman"/>
                <w:color w:val="000000" w:themeColor="text1"/>
                <w:kern w:val="0"/>
                <w14:ligatures w14:val="none"/>
              </w:rPr>
              <w:t xml:space="preserve"> </w:t>
            </w:r>
            <w:r w:rsidR="000D3CF7">
              <w:rPr>
                <w:rFonts w:ascii="Arial" w:eastAsia="Times New Roman" w:hAnsi="Arial" w:cs="Times New Roman"/>
                <w:color w:val="000000" w:themeColor="text1"/>
                <w:kern w:val="0"/>
                <w14:ligatures w14:val="none"/>
              </w:rPr>
              <w:t>(new)</w:t>
            </w:r>
          </w:p>
          <w:p w14:paraId="2DE2DC91" w14:textId="5D545027" w:rsidR="0075474F" w:rsidRPr="00ED6CDC" w:rsidRDefault="0075474F" w:rsidP="0075474F">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6.9.1</w:t>
            </w:r>
            <w:r w:rsidR="00ED6CDC">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Residential Demand Response Rate</w:t>
            </w:r>
            <w:r>
              <w:rPr>
                <w:rFonts w:ascii="Arial" w:eastAsia="Times New Roman" w:hAnsi="Arial" w:cs="Times New Roman"/>
                <w:color w:val="000000" w:themeColor="text1"/>
                <w:kern w:val="0"/>
                <w14:ligatures w14:val="none"/>
              </w:rPr>
              <w:t xml:space="preserve"> (new) </w:t>
            </w:r>
          </w:p>
          <w:p w14:paraId="6D4837CE" w14:textId="2C834055" w:rsidR="0075474F" w:rsidRDefault="0075474F" w:rsidP="0075474F">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6.9.2</w:t>
            </w:r>
            <w:r w:rsidR="00ED6CDC">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Residential Demand Response Payments</w:t>
            </w:r>
            <w:r>
              <w:rPr>
                <w:rFonts w:ascii="Arial" w:eastAsia="Times New Roman" w:hAnsi="Arial" w:cs="Times New Roman"/>
                <w:color w:val="000000" w:themeColor="text1"/>
                <w:kern w:val="0"/>
                <w14:ligatures w14:val="none"/>
              </w:rPr>
              <w:t xml:space="preserve"> (new)</w:t>
            </w:r>
          </w:p>
          <w:p w14:paraId="1781181A" w14:textId="6DE59150" w:rsidR="0075474F" w:rsidRPr="00ED6CDC" w:rsidRDefault="0075474F" w:rsidP="0075474F">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6.9.3</w:t>
            </w:r>
            <w:r w:rsidR="00ED6CDC">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Residential Demand Response Charge</w:t>
            </w:r>
            <w:r>
              <w:rPr>
                <w:rFonts w:ascii="Arial" w:eastAsia="Times New Roman" w:hAnsi="Arial" w:cs="Times New Roman"/>
                <w:color w:val="000000" w:themeColor="text1"/>
                <w:kern w:val="0"/>
                <w14:ligatures w14:val="none"/>
              </w:rPr>
              <w:t xml:space="preserve"> (new)</w:t>
            </w:r>
          </w:p>
          <w:p w14:paraId="39355504" w14:textId="21231335" w:rsidR="00024815" w:rsidRPr="0075474F" w:rsidRDefault="00024815" w:rsidP="00024815">
            <w:pPr>
              <w:spacing w:after="0" w:line="259" w:lineRule="auto"/>
              <w:rPr>
                <w:rFonts w:ascii="Arial" w:eastAsia="Times New Roman" w:hAnsi="Arial" w:cs="Times New Roman"/>
                <w:color w:val="000000" w:themeColor="text1"/>
                <w:kern w:val="0"/>
                <w14:ligatures w14:val="none"/>
              </w:rPr>
            </w:pPr>
            <w:r w:rsidRPr="00024815">
              <w:rPr>
                <w:rFonts w:ascii="Arial" w:eastAsia="Times New Roman" w:hAnsi="Arial" w:cs="Times New Roman"/>
                <w:color w:val="000000" w:themeColor="text1"/>
                <w:kern w:val="0"/>
                <w14:ligatures w14:val="none"/>
              </w:rPr>
              <w:t>8.1.4</w:t>
            </w:r>
            <w:r w:rsidR="00ED6CDC">
              <w:rPr>
                <w:rFonts w:ascii="Arial" w:eastAsia="Times New Roman" w:hAnsi="Arial" w:cs="Times New Roman"/>
                <w:color w:val="000000" w:themeColor="text1"/>
                <w:kern w:val="0"/>
                <w14:ligatures w14:val="none"/>
              </w:rPr>
              <w:t>,</w:t>
            </w:r>
            <w:r w:rsidRPr="00024815">
              <w:rPr>
                <w:rFonts w:ascii="Arial" w:eastAsia="Times New Roman" w:hAnsi="Arial" w:cs="Times New Roman"/>
                <w:color w:val="000000" w:themeColor="text1"/>
                <w:kern w:val="0"/>
                <w14:ligatures w14:val="none"/>
              </w:rPr>
              <w:t xml:space="preserve"> Residential Demand </w:t>
            </w:r>
            <w:r w:rsidRPr="0075474F">
              <w:rPr>
                <w:rFonts w:ascii="Arial" w:eastAsia="Times New Roman" w:hAnsi="Arial" w:cs="Times New Roman"/>
                <w:color w:val="000000" w:themeColor="text1"/>
                <w:kern w:val="0"/>
                <w14:ligatures w14:val="none"/>
              </w:rPr>
              <w:t>Response Performance (new)</w:t>
            </w:r>
          </w:p>
          <w:p w14:paraId="7A6546A6" w14:textId="4EE486BD" w:rsidR="0075474F" w:rsidRDefault="0075474F" w:rsidP="0075474F">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8.1.4.1</w:t>
            </w:r>
            <w:r w:rsidR="00ED6CDC">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REP and NOIE LSE Data Submission Requirements for RDR Program Participation</w:t>
            </w:r>
            <w:r>
              <w:rPr>
                <w:rFonts w:ascii="Arial" w:eastAsia="Times New Roman" w:hAnsi="Arial" w:cs="Times New Roman"/>
                <w:color w:val="000000" w:themeColor="text1"/>
                <w:kern w:val="0"/>
                <w14:ligatures w14:val="none"/>
              </w:rPr>
              <w:t xml:space="preserve"> (new)</w:t>
            </w:r>
          </w:p>
          <w:p w14:paraId="451A7DB5" w14:textId="77777777" w:rsidR="008D4B87" w:rsidRDefault="008D4B87" w:rsidP="0075474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 xml:space="preserve">8.1.4.2, </w:t>
            </w:r>
            <w:r w:rsidRPr="008D4B87">
              <w:rPr>
                <w:rFonts w:ascii="Arial" w:eastAsia="Times New Roman" w:hAnsi="Arial" w:cs="Times New Roman"/>
                <w:color w:val="000000" w:themeColor="text1"/>
                <w:kern w:val="0"/>
                <w14:ligatures w14:val="none"/>
              </w:rPr>
              <w:t xml:space="preserve">Files Sent from ERCOT to RDR Participating REPs and NOIE LSEs </w:t>
            </w:r>
            <w:r>
              <w:rPr>
                <w:rFonts w:ascii="Arial" w:eastAsia="Times New Roman" w:hAnsi="Arial" w:cs="Times New Roman"/>
                <w:color w:val="000000" w:themeColor="text1"/>
                <w:kern w:val="0"/>
                <w14:ligatures w14:val="none"/>
              </w:rPr>
              <w:t>(new)</w:t>
            </w:r>
          </w:p>
          <w:p w14:paraId="5762F9EC" w14:textId="7B2A0D96" w:rsidR="0075474F" w:rsidRPr="00ED6CDC" w:rsidRDefault="0075474F" w:rsidP="0075474F">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8.1.4.</w:t>
            </w:r>
            <w:r w:rsidR="008D4B87">
              <w:rPr>
                <w:rFonts w:ascii="Arial" w:eastAsia="Times New Roman" w:hAnsi="Arial" w:cs="Times New Roman"/>
                <w:color w:val="000000" w:themeColor="text1"/>
                <w:kern w:val="0"/>
                <w14:ligatures w14:val="none"/>
              </w:rPr>
              <w:t>3</w:t>
            </w:r>
            <w:r w:rsidR="00ED6CDC">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 xml:space="preserve">Performance Criteria for REPs and </w:t>
            </w:r>
            <w:r w:rsidRPr="0075474F">
              <w:rPr>
                <w:rFonts w:ascii="Arial" w:eastAsia="Times New Roman" w:hAnsi="Arial" w:cs="Times New Roman"/>
                <w:color w:val="000000" w:themeColor="text1"/>
                <w:kern w:val="0"/>
                <w14:ligatures w14:val="none"/>
              </w:rPr>
              <w:t xml:space="preserve">NOIE LSEs </w:t>
            </w:r>
            <w:r w:rsidRPr="00ED6CDC">
              <w:rPr>
                <w:rFonts w:ascii="Arial" w:eastAsia="Times New Roman" w:hAnsi="Arial" w:cs="Times New Roman"/>
                <w:color w:val="000000" w:themeColor="text1"/>
                <w:kern w:val="0"/>
                <w14:ligatures w14:val="none"/>
              </w:rPr>
              <w:t>Participating in ERCOT’s Residential Demand Response Program</w:t>
            </w:r>
            <w:r>
              <w:rPr>
                <w:rFonts w:ascii="Arial" w:eastAsia="Times New Roman" w:hAnsi="Arial" w:cs="Times New Roman"/>
                <w:color w:val="000000" w:themeColor="text1"/>
                <w:kern w:val="0"/>
                <w14:ligatures w14:val="none"/>
              </w:rPr>
              <w:t xml:space="preserve"> (new)</w:t>
            </w:r>
          </w:p>
          <w:p w14:paraId="3641582E" w14:textId="2B5FC109" w:rsidR="0075474F" w:rsidRPr="00024815" w:rsidRDefault="00E562C1" w:rsidP="00024815">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8.1.4.</w:t>
            </w:r>
            <w:r w:rsidR="008D4B87">
              <w:rPr>
                <w:rFonts w:ascii="Arial" w:eastAsia="Times New Roman" w:hAnsi="Arial" w:cs="Times New Roman"/>
                <w:color w:val="000000" w:themeColor="text1"/>
                <w:kern w:val="0"/>
                <w14:ligatures w14:val="none"/>
              </w:rPr>
              <w:t>4</w:t>
            </w:r>
            <w:r w:rsidR="00ED6CDC">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Baselines for Residential Demand Response Program</w:t>
            </w:r>
            <w:r>
              <w:rPr>
                <w:rFonts w:ascii="Arial" w:eastAsia="Times New Roman" w:hAnsi="Arial" w:cs="Times New Roman"/>
                <w:color w:val="000000" w:themeColor="text1"/>
                <w:kern w:val="0"/>
                <w14:ligatures w14:val="none"/>
              </w:rPr>
              <w:t xml:space="preserve"> (new)</w:t>
            </w:r>
          </w:p>
          <w:p w14:paraId="09C91FD1" w14:textId="1C29230D" w:rsidR="002D575F" w:rsidRDefault="002D575F" w:rsidP="00024815">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9.5.3</w:t>
            </w:r>
            <w:r w:rsidR="00ED6CDC">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w:t>
            </w:r>
            <w:r w:rsidRPr="002D575F">
              <w:rPr>
                <w:rFonts w:ascii="Arial" w:eastAsia="Times New Roman" w:hAnsi="Arial" w:cs="Times New Roman"/>
                <w:color w:val="000000" w:themeColor="text1"/>
                <w:kern w:val="0"/>
                <w14:ligatures w14:val="none"/>
              </w:rPr>
              <w:t>Real-Time Market Settlement Charge Types</w:t>
            </w:r>
          </w:p>
          <w:p w14:paraId="061E02C1" w14:textId="77777777" w:rsidR="002A22BF" w:rsidRDefault="00024815" w:rsidP="002A22BF">
            <w:pPr>
              <w:spacing w:after="0" w:line="259" w:lineRule="auto"/>
              <w:rPr>
                <w:rFonts w:ascii="Arial" w:eastAsia="Times New Roman" w:hAnsi="Arial" w:cs="Times New Roman"/>
                <w:color w:val="000000" w:themeColor="text1"/>
                <w:kern w:val="0"/>
                <w14:ligatures w14:val="none"/>
              </w:rPr>
            </w:pPr>
            <w:r w:rsidRPr="00024815">
              <w:rPr>
                <w:rFonts w:ascii="Arial" w:eastAsia="Times New Roman" w:hAnsi="Arial" w:cs="Times New Roman"/>
                <w:color w:val="000000" w:themeColor="text1"/>
                <w:kern w:val="0"/>
                <w14:ligatures w14:val="none"/>
              </w:rPr>
              <w:t>9.</w:t>
            </w:r>
            <w:r w:rsidR="00895FDB">
              <w:rPr>
                <w:rFonts w:ascii="Arial" w:eastAsia="Times New Roman" w:hAnsi="Arial" w:cs="Times New Roman"/>
                <w:color w:val="000000" w:themeColor="text1"/>
                <w:kern w:val="0"/>
                <w14:ligatures w14:val="none"/>
              </w:rPr>
              <w:t>5.13</w:t>
            </w:r>
            <w:r w:rsidR="00ED6CDC">
              <w:rPr>
                <w:rFonts w:ascii="Arial" w:eastAsia="Times New Roman" w:hAnsi="Arial" w:cs="Times New Roman"/>
                <w:color w:val="000000" w:themeColor="text1"/>
                <w:kern w:val="0"/>
                <w14:ligatures w14:val="none"/>
              </w:rPr>
              <w:t>,</w:t>
            </w:r>
            <w:r w:rsidRPr="00024815">
              <w:rPr>
                <w:rFonts w:ascii="Arial" w:eastAsia="Times New Roman" w:hAnsi="Arial" w:cs="Times New Roman"/>
                <w:color w:val="000000" w:themeColor="text1"/>
                <w:kern w:val="0"/>
                <w14:ligatures w14:val="none"/>
              </w:rPr>
              <w:t xml:space="preserve"> Settlement of Residential Demand Response Program (new)</w:t>
            </w:r>
          </w:p>
          <w:p w14:paraId="4E0B5B2F" w14:textId="0E5F7611" w:rsidR="00ED0477" w:rsidRPr="00024815" w:rsidRDefault="00ED0477" w:rsidP="00ED6CDC">
            <w:pPr>
              <w:spacing w:after="12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lastRenderedPageBreak/>
              <w:t>22</w:t>
            </w:r>
            <w:r w:rsidR="002A22BF">
              <w:rPr>
                <w:rFonts w:ascii="Arial" w:eastAsia="Times New Roman" w:hAnsi="Arial" w:cs="Times New Roman"/>
                <w:color w:val="000000" w:themeColor="text1"/>
                <w:kern w:val="0"/>
                <w14:ligatures w14:val="none"/>
              </w:rPr>
              <w:t>,</w:t>
            </w:r>
            <w:r w:rsidR="004850AC">
              <w:rPr>
                <w:rFonts w:ascii="Arial" w:eastAsia="Times New Roman" w:hAnsi="Arial" w:cs="Times New Roman"/>
                <w:color w:val="000000" w:themeColor="text1"/>
                <w:kern w:val="0"/>
                <w14:ligatures w14:val="none"/>
              </w:rPr>
              <w:t xml:space="preserve"> </w:t>
            </w:r>
            <w:r>
              <w:rPr>
                <w:rFonts w:ascii="Arial" w:eastAsia="Times New Roman" w:hAnsi="Arial" w:cs="Times New Roman"/>
                <w:color w:val="000000" w:themeColor="text1"/>
                <w:kern w:val="0"/>
                <w14:ligatures w14:val="none"/>
              </w:rPr>
              <w:t>Attachment O</w:t>
            </w:r>
            <w:r w:rsidR="002A22BF">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Requirements for Aggregate Load Resource Participation in the ERCOT Markets</w:t>
            </w:r>
          </w:p>
        </w:tc>
      </w:tr>
      <w:tr w:rsidR="00024815" w:rsidRPr="00024815" w14:paraId="7F2BB2DF" w14:textId="77777777" w:rsidTr="24E840D6">
        <w:trPr>
          <w:trHeight w:val="518"/>
        </w:trPr>
        <w:tc>
          <w:tcPr>
            <w:tcW w:w="2880" w:type="dxa"/>
            <w:gridSpan w:val="2"/>
            <w:tcBorders>
              <w:bottom w:val="single" w:sz="4" w:space="0" w:color="auto"/>
            </w:tcBorders>
            <w:shd w:val="clear" w:color="auto" w:fill="FFFFFF" w:themeFill="background1"/>
            <w:vAlign w:val="center"/>
          </w:tcPr>
          <w:p w14:paraId="763828B3"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lastRenderedPageBreak/>
              <w:t>Related Documents Requiring Revision/Related Revision Requests</w:t>
            </w:r>
          </w:p>
        </w:tc>
        <w:tc>
          <w:tcPr>
            <w:tcW w:w="7560" w:type="dxa"/>
            <w:gridSpan w:val="2"/>
            <w:tcBorders>
              <w:bottom w:val="single" w:sz="4" w:space="0" w:color="auto"/>
            </w:tcBorders>
            <w:vAlign w:val="center"/>
          </w:tcPr>
          <w:p w14:paraId="637E4BB8" w14:textId="74BB35CE" w:rsidR="00024815" w:rsidRPr="00024815" w:rsidRDefault="00994E3F" w:rsidP="00024815">
            <w:pPr>
              <w:spacing w:before="120" w:after="120" w:line="240" w:lineRule="auto"/>
              <w:rPr>
                <w:rFonts w:ascii="Arial" w:eastAsia="Times New Roman" w:hAnsi="Arial" w:cs="Times New Roman"/>
                <w:kern w:val="0"/>
                <w14:ligatures w14:val="none"/>
              </w:rPr>
            </w:pPr>
            <w:r>
              <w:rPr>
                <w:rFonts w:ascii="Arial" w:eastAsia="Times New Roman" w:hAnsi="Arial" w:cs="Times New Roman"/>
                <w:kern w:val="0"/>
                <w14:ligatures w14:val="none"/>
              </w:rPr>
              <w:t>None</w:t>
            </w:r>
          </w:p>
        </w:tc>
      </w:tr>
      <w:tr w:rsidR="00024815" w:rsidRPr="00024815" w14:paraId="62092139" w14:textId="77777777" w:rsidTr="24E840D6">
        <w:trPr>
          <w:trHeight w:val="518"/>
        </w:trPr>
        <w:tc>
          <w:tcPr>
            <w:tcW w:w="2880" w:type="dxa"/>
            <w:gridSpan w:val="2"/>
            <w:tcBorders>
              <w:bottom w:val="single" w:sz="4" w:space="0" w:color="auto"/>
            </w:tcBorders>
            <w:shd w:val="clear" w:color="auto" w:fill="FFFFFF" w:themeFill="background1"/>
            <w:vAlign w:val="center"/>
          </w:tcPr>
          <w:p w14:paraId="4A7A1DD5"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Revision Description</w:t>
            </w:r>
          </w:p>
        </w:tc>
        <w:tc>
          <w:tcPr>
            <w:tcW w:w="7560" w:type="dxa"/>
            <w:gridSpan w:val="2"/>
            <w:tcBorders>
              <w:bottom w:val="single" w:sz="4" w:space="0" w:color="auto"/>
            </w:tcBorders>
            <w:vAlign w:val="center"/>
          </w:tcPr>
          <w:p w14:paraId="49D741EE" w14:textId="2B80405E" w:rsidR="00024815" w:rsidRPr="00024815" w:rsidRDefault="00024815" w:rsidP="00024815">
            <w:pPr>
              <w:spacing w:before="120" w:after="120" w:line="259" w:lineRule="auto"/>
              <w:rPr>
                <w:rFonts w:ascii="Arial" w:eastAsia="Times New Roman" w:hAnsi="Arial" w:cs="Times New Roman"/>
                <w:kern w:val="0"/>
                <w14:ligatures w14:val="none"/>
              </w:rPr>
            </w:pPr>
            <w:r w:rsidRPr="00024815">
              <w:rPr>
                <w:rFonts w:ascii="Arial" w:eastAsia="Times New Roman" w:hAnsi="Arial" w:cs="Times New Roman"/>
                <w:kern w:val="0"/>
                <w14:ligatures w14:val="none"/>
              </w:rPr>
              <w:t xml:space="preserve">This </w:t>
            </w:r>
            <w:r w:rsidR="00ED6CDC">
              <w:rPr>
                <w:rFonts w:ascii="Arial" w:eastAsia="Times New Roman" w:hAnsi="Arial" w:cs="Times New Roman"/>
                <w:kern w:val="0"/>
                <w14:ligatures w14:val="none"/>
              </w:rPr>
              <w:t>Nodal Protocol Revision Request (</w:t>
            </w:r>
            <w:r w:rsidRPr="00024815">
              <w:rPr>
                <w:rFonts w:ascii="Arial" w:eastAsia="Times New Roman" w:hAnsi="Arial" w:cs="Times New Roman"/>
                <w:kern w:val="0"/>
                <w14:ligatures w14:val="none"/>
              </w:rPr>
              <w:t>NPRR</w:t>
            </w:r>
            <w:r w:rsidR="00ED6CDC">
              <w:rPr>
                <w:rFonts w:ascii="Arial" w:eastAsia="Times New Roman" w:hAnsi="Arial" w:cs="Times New Roman"/>
                <w:kern w:val="0"/>
                <w14:ligatures w14:val="none"/>
              </w:rPr>
              <w:t>)</w:t>
            </w:r>
            <w:r w:rsidRPr="00024815">
              <w:rPr>
                <w:rFonts w:ascii="Arial" w:eastAsia="Times New Roman" w:hAnsi="Arial" w:cs="Times New Roman"/>
                <w:kern w:val="0"/>
                <w14:ligatures w14:val="none"/>
              </w:rPr>
              <w:t xml:space="preserve"> implement</w:t>
            </w:r>
            <w:r w:rsidR="00ED6CDC">
              <w:rPr>
                <w:rFonts w:ascii="Arial" w:eastAsia="Times New Roman" w:hAnsi="Arial" w:cs="Times New Roman"/>
                <w:kern w:val="0"/>
                <w14:ligatures w14:val="none"/>
              </w:rPr>
              <w:t>s</w:t>
            </w:r>
            <w:r w:rsidRPr="00024815">
              <w:rPr>
                <w:rFonts w:ascii="Arial" w:eastAsia="Times New Roman" w:hAnsi="Arial" w:cs="Times New Roman"/>
                <w:kern w:val="0"/>
                <w14:ligatures w14:val="none"/>
              </w:rPr>
              <w:t xml:space="preserve"> a </w:t>
            </w:r>
            <w:r w:rsidR="00994E3F">
              <w:rPr>
                <w:rFonts w:ascii="Arial" w:eastAsia="Times New Roman" w:hAnsi="Arial" w:cs="Times New Roman"/>
                <w:kern w:val="0"/>
                <w14:ligatures w14:val="none"/>
              </w:rPr>
              <w:t>R</w:t>
            </w:r>
            <w:r w:rsidRPr="00024815">
              <w:rPr>
                <w:rFonts w:ascii="Arial" w:eastAsia="Times New Roman" w:hAnsi="Arial" w:cs="Times New Roman"/>
                <w:kern w:val="0"/>
                <w14:ligatures w14:val="none"/>
              </w:rPr>
              <w:t xml:space="preserve">esidential </w:t>
            </w:r>
            <w:r w:rsidR="00ED6CDC">
              <w:rPr>
                <w:rFonts w:ascii="Arial" w:eastAsia="Times New Roman" w:hAnsi="Arial" w:cs="Times New Roman"/>
                <w:kern w:val="0"/>
                <w14:ligatures w14:val="none"/>
              </w:rPr>
              <w:t>D</w:t>
            </w:r>
            <w:r w:rsidRPr="00024815">
              <w:rPr>
                <w:rFonts w:ascii="Arial" w:eastAsia="Times New Roman" w:hAnsi="Arial" w:cs="Times New Roman"/>
                <w:kern w:val="0"/>
                <w14:ligatures w14:val="none"/>
              </w:rPr>
              <w:t xml:space="preserve">emand </w:t>
            </w:r>
            <w:r w:rsidR="00994E3F">
              <w:rPr>
                <w:rFonts w:ascii="Arial" w:eastAsia="Times New Roman" w:hAnsi="Arial" w:cs="Times New Roman"/>
                <w:kern w:val="0"/>
                <w14:ligatures w14:val="none"/>
              </w:rPr>
              <w:t>R</w:t>
            </w:r>
            <w:r w:rsidRPr="00024815">
              <w:rPr>
                <w:rFonts w:ascii="Arial" w:eastAsia="Times New Roman" w:hAnsi="Arial" w:cs="Times New Roman"/>
                <w:kern w:val="0"/>
                <w14:ligatures w14:val="none"/>
              </w:rPr>
              <w:t xml:space="preserve">esponse </w:t>
            </w:r>
            <w:r w:rsidR="00994E3F">
              <w:rPr>
                <w:rFonts w:ascii="Arial" w:eastAsia="Times New Roman" w:hAnsi="Arial" w:cs="Times New Roman"/>
                <w:kern w:val="0"/>
                <w14:ligatures w14:val="none"/>
              </w:rPr>
              <w:t>(RDR) P</w:t>
            </w:r>
            <w:r w:rsidRPr="00024815">
              <w:rPr>
                <w:rFonts w:ascii="Arial" w:eastAsia="Times New Roman" w:hAnsi="Arial" w:cs="Times New Roman"/>
                <w:kern w:val="0"/>
                <w14:ligatures w14:val="none"/>
              </w:rPr>
              <w:t xml:space="preserve">rogram for Retail Electric Providers (REPs) and </w:t>
            </w:r>
            <w:r w:rsidRPr="00024815">
              <w:rPr>
                <w:rFonts w:ascii="Arial" w:eastAsia="Times New Roman" w:hAnsi="Arial" w:cs="Times New Roman"/>
                <w:color w:val="000000"/>
                <w:kern w:val="0"/>
                <w14:ligatures w14:val="none"/>
              </w:rPr>
              <w:t>Non-Opt-In Entities</w:t>
            </w:r>
            <w:r w:rsidRPr="00024815">
              <w:rPr>
                <w:rFonts w:ascii="Arial" w:eastAsia="Times New Roman" w:hAnsi="Arial" w:cs="Times New Roman"/>
                <w:kern w:val="0"/>
                <w14:ligatures w14:val="none"/>
              </w:rPr>
              <w:t xml:space="preserve"> (NOIEs).  </w:t>
            </w:r>
          </w:p>
        </w:tc>
      </w:tr>
      <w:tr w:rsidR="00024815" w:rsidRPr="00024815" w14:paraId="29FDB47A" w14:textId="77777777" w:rsidTr="24E840D6">
        <w:trPr>
          <w:trHeight w:val="518"/>
        </w:trPr>
        <w:tc>
          <w:tcPr>
            <w:tcW w:w="2880" w:type="dxa"/>
            <w:gridSpan w:val="2"/>
            <w:shd w:val="clear" w:color="auto" w:fill="FFFFFF" w:themeFill="background1"/>
            <w:vAlign w:val="center"/>
          </w:tcPr>
          <w:p w14:paraId="7073BC5D" w14:textId="77777777" w:rsid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Reason for Revision</w:t>
            </w:r>
          </w:p>
          <w:p w14:paraId="73095746" w14:textId="77777777" w:rsidR="002055EF" w:rsidRPr="002055EF" w:rsidRDefault="002055EF" w:rsidP="002055EF">
            <w:pPr>
              <w:rPr>
                <w:rFonts w:ascii="Arial" w:eastAsia="Times New Roman" w:hAnsi="Arial" w:cs="Times New Roman"/>
              </w:rPr>
            </w:pPr>
          </w:p>
          <w:p w14:paraId="0E7B7FCF" w14:textId="77777777" w:rsidR="002055EF" w:rsidRPr="002055EF" w:rsidRDefault="002055EF" w:rsidP="002055EF">
            <w:pPr>
              <w:rPr>
                <w:rFonts w:ascii="Arial" w:eastAsia="Times New Roman" w:hAnsi="Arial" w:cs="Times New Roman"/>
              </w:rPr>
            </w:pPr>
          </w:p>
          <w:p w14:paraId="439C72D2" w14:textId="77777777" w:rsidR="002055EF" w:rsidRDefault="002055EF" w:rsidP="002055EF">
            <w:pPr>
              <w:rPr>
                <w:rFonts w:ascii="Arial" w:eastAsia="Times New Roman" w:hAnsi="Arial" w:cs="Times New Roman"/>
                <w:b/>
                <w:bCs/>
                <w:kern w:val="0"/>
                <w14:ligatures w14:val="none"/>
              </w:rPr>
            </w:pPr>
          </w:p>
          <w:p w14:paraId="134C78C7" w14:textId="77777777" w:rsidR="002055EF" w:rsidRPr="002055EF" w:rsidRDefault="002055EF" w:rsidP="002055EF">
            <w:pPr>
              <w:rPr>
                <w:rFonts w:ascii="Arial" w:eastAsia="Times New Roman" w:hAnsi="Arial" w:cs="Times New Roman"/>
              </w:rPr>
            </w:pPr>
          </w:p>
        </w:tc>
        <w:tc>
          <w:tcPr>
            <w:tcW w:w="7560" w:type="dxa"/>
            <w:gridSpan w:val="2"/>
            <w:vAlign w:val="center"/>
          </w:tcPr>
          <w:p w14:paraId="77C22170" w14:textId="706FF08A" w:rsidR="00024815" w:rsidRDefault="000F107D" w:rsidP="00024815">
            <w:pPr>
              <w:tabs>
                <w:tab w:val="left" w:pos="432"/>
              </w:tabs>
              <w:spacing w:before="120" w:after="0" w:line="240" w:lineRule="auto"/>
              <w:ind w:left="432" w:hanging="432"/>
              <w:rPr>
                <w:rFonts w:ascii="Arial" w:eastAsia="Times New Roman" w:hAnsi="Arial" w:cs="Arial"/>
                <w:color w:val="000000"/>
                <w:kern w:val="0"/>
                <w14:ligatures w14:val="none"/>
              </w:rPr>
            </w:pPr>
            <w:r>
              <w:rPr>
                <w:rFonts w:ascii="Arial" w:eastAsia="Times New Roman" w:hAnsi="Arial" w:cs="Times New Roman"/>
                <w:kern w:val="0"/>
                <w14:ligatures w14:val="none"/>
              </w:rPr>
              <w:pict w14:anchorId="57E6A3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12" o:title=""/>
                </v:shape>
              </w:pict>
            </w:r>
            <w:r w:rsidR="00024815" w:rsidRPr="00024815">
              <w:rPr>
                <w:rFonts w:ascii="Arial" w:eastAsia="Times New Roman" w:hAnsi="Arial" w:cs="Times New Roman"/>
                <w:kern w:val="0"/>
                <w14:ligatures w14:val="none"/>
              </w:rPr>
              <w:t xml:space="preserve">  </w:t>
            </w:r>
            <w:r w:rsidR="00A9689B">
              <w:rPr>
                <w:rFonts w:ascii="Arial" w:eastAsia="Times New Roman" w:hAnsi="Arial" w:cs="Arial"/>
                <w:color w:val="000000"/>
                <w:kern w:val="0"/>
                <w14:ligatures w14:val="none"/>
              </w:rPr>
              <w:t xml:space="preserve">Strategic Plan </w:t>
            </w:r>
            <w:r w:rsidR="00024815" w:rsidRPr="00024815">
              <w:rPr>
                <w:rFonts w:ascii="Arial" w:eastAsia="Times New Roman" w:hAnsi="Arial" w:cs="Arial"/>
                <w:color w:val="000000"/>
                <w:kern w:val="0"/>
                <w14:ligatures w14:val="none"/>
              </w:rPr>
              <w:t>Objective 1 – Be an industry leader for grid reliability and resilience</w:t>
            </w:r>
          </w:p>
          <w:p w14:paraId="6D89B9E6" w14:textId="477D43BC" w:rsidR="00024815" w:rsidRPr="00024815" w:rsidRDefault="000F107D" w:rsidP="00024815">
            <w:pPr>
              <w:tabs>
                <w:tab w:val="left" w:pos="432"/>
              </w:tabs>
              <w:spacing w:before="120" w:after="0" w:line="240" w:lineRule="auto"/>
              <w:ind w:left="432" w:hanging="432"/>
              <w:rPr>
                <w:rFonts w:ascii="Arial" w:eastAsia="Times New Roman" w:hAnsi="Arial" w:cs="Arial"/>
                <w:color w:val="000000"/>
                <w:kern w:val="0"/>
                <w14:ligatures w14:val="none"/>
              </w:rPr>
            </w:pPr>
            <w:r>
              <w:rPr>
                <w:rFonts w:ascii="Arial" w:eastAsia="Times New Roman" w:hAnsi="Arial" w:cs="Times New Roman"/>
                <w:kern w:val="0"/>
                <w14:ligatures w14:val="none"/>
              </w:rPr>
              <w:pict w14:anchorId="46219071">
                <v:shape id="_x0000_i1026" type="#_x0000_t75" style="width:15.6pt;height:15pt">
                  <v:imagedata r:id="rId13" o:title=""/>
                </v:shape>
              </w:pict>
            </w:r>
            <w:r w:rsidR="00024815" w:rsidRPr="00024815">
              <w:rPr>
                <w:rFonts w:ascii="Arial" w:eastAsia="Times New Roman" w:hAnsi="Arial" w:cs="Times New Roman"/>
                <w:kern w:val="0"/>
                <w14:ligatures w14:val="none"/>
              </w:rPr>
              <w:t xml:space="preserve">  </w:t>
            </w:r>
            <w:r w:rsidR="00EB799E">
              <w:rPr>
                <w:rFonts w:ascii="Arial" w:eastAsia="Times New Roman" w:hAnsi="Arial" w:cs="Times New Roman"/>
                <w:kern w:val="0"/>
                <w14:ligatures w14:val="none"/>
              </w:rPr>
              <w:t>Strategic Pl</w:t>
            </w:r>
            <w:r w:rsidR="00A9689B">
              <w:rPr>
                <w:rFonts w:ascii="Arial" w:eastAsia="Times New Roman" w:hAnsi="Arial" w:cs="Times New Roman"/>
                <w:kern w:val="0"/>
                <w14:ligatures w14:val="none"/>
              </w:rPr>
              <w:t xml:space="preserve">an </w:t>
            </w:r>
            <w:r w:rsidR="00024815" w:rsidRPr="00024815">
              <w:rPr>
                <w:rFonts w:ascii="Arial" w:eastAsia="Times New Roman" w:hAnsi="Arial" w:cs="Arial"/>
                <w:color w:val="000000"/>
                <w:kern w:val="0"/>
                <w14:ligatures w14:val="none"/>
              </w:rPr>
              <w:t>Objective 2 - Enhance the ERCOT region’s economic competitiveness with respect to trends in wholesale power rates and retail electricity prices to consumers</w:t>
            </w:r>
          </w:p>
          <w:p w14:paraId="57ADA244" w14:textId="1B67BF86" w:rsidR="00024815" w:rsidRPr="00024815" w:rsidRDefault="000F107D" w:rsidP="00024815">
            <w:pPr>
              <w:spacing w:before="120" w:after="0" w:line="240" w:lineRule="auto"/>
              <w:ind w:left="432" w:hanging="432"/>
              <w:rPr>
                <w:rFonts w:ascii="Arial" w:eastAsia="Times New Roman" w:hAnsi="Arial" w:cs="Arial"/>
                <w:color w:val="000000"/>
                <w:kern w:val="0"/>
                <w14:ligatures w14:val="none"/>
              </w:rPr>
            </w:pPr>
            <w:r>
              <w:rPr>
                <w:rFonts w:ascii="Arial" w:eastAsia="Times New Roman" w:hAnsi="Arial" w:cs="Times New Roman"/>
                <w:kern w:val="0"/>
                <w14:ligatures w14:val="none"/>
              </w:rPr>
              <w:pict w14:anchorId="10AF172B">
                <v:shape id="_x0000_i1027" type="#_x0000_t75" style="width:15.6pt;height:15pt">
                  <v:imagedata r:id="rId13" o:title=""/>
                </v:shape>
              </w:pict>
            </w:r>
            <w:r w:rsidR="00024815" w:rsidRPr="00024815">
              <w:rPr>
                <w:rFonts w:ascii="Arial" w:eastAsia="Times New Roman" w:hAnsi="Arial" w:cs="Times New Roman"/>
                <w:kern w:val="0"/>
                <w14:ligatures w14:val="none"/>
              </w:rPr>
              <w:t xml:space="preserve">  </w:t>
            </w:r>
            <w:r w:rsidR="74D44F86" w:rsidRPr="6D244341">
              <w:rPr>
                <w:rFonts w:ascii="Arial" w:eastAsia="Times New Roman" w:hAnsi="Arial" w:cs="Arial"/>
                <w:color w:val="000000" w:themeColor="text1"/>
              </w:rPr>
              <w:t>Str</w:t>
            </w:r>
            <w:r w:rsidR="6DF82AD2" w:rsidRPr="5EAB4EC8" w:rsidDel="00024815">
              <w:rPr>
                <w:rFonts w:ascii="Arial" w:eastAsia="Times New Roman" w:hAnsi="Arial" w:cs="Arial"/>
                <w:color w:val="000000" w:themeColor="text1"/>
              </w:rPr>
              <w:t xml:space="preserve">ategic Plan </w:t>
            </w:r>
            <w:r w:rsidR="00024815" w:rsidRPr="00024815">
              <w:rPr>
                <w:rFonts w:ascii="Arial" w:eastAsia="Times New Roman" w:hAnsi="Arial" w:cs="Arial"/>
                <w:color w:val="000000"/>
                <w:kern w:val="0"/>
                <w14:ligatures w14:val="none"/>
              </w:rPr>
              <w:t>Objective 3 - Advance ERCOT, Inc. as an independent leading industry expert and an employer of choice by fostering innovation, investing in our people, and emphasizing the importance of our mission</w:t>
            </w:r>
          </w:p>
          <w:p w14:paraId="3B36F254" w14:textId="01CEFCDD" w:rsidR="00024815" w:rsidRPr="00024815" w:rsidRDefault="000F107D" w:rsidP="00024815">
            <w:pPr>
              <w:spacing w:before="120" w:after="0" w:line="240" w:lineRule="auto"/>
              <w:rPr>
                <w:rFonts w:ascii="Arial" w:eastAsia="Times New Roman" w:hAnsi="Arial" w:cs="Times New Roman"/>
                <w:iCs/>
                <w:kern w:val="24"/>
                <w14:ligatures w14:val="none"/>
              </w:rPr>
            </w:pPr>
            <w:r>
              <w:rPr>
                <w:rFonts w:ascii="Arial" w:eastAsia="Times New Roman" w:hAnsi="Arial" w:cs="Times New Roman"/>
                <w:kern w:val="0"/>
                <w14:ligatures w14:val="none"/>
              </w:rPr>
              <w:pict w14:anchorId="2818977A">
                <v:shape id="_x0000_i1028" type="#_x0000_t75" style="width:15.6pt;height:15pt">
                  <v:imagedata r:id="rId13" o:title=""/>
                </v:shape>
              </w:pict>
            </w:r>
            <w:r w:rsidR="00024815" w:rsidRPr="00024815">
              <w:rPr>
                <w:rFonts w:ascii="Arial" w:eastAsia="Times New Roman" w:hAnsi="Arial" w:cs="Times New Roman"/>
                <w:kern w:val="0"/>
                <w14:ligatures w14:val="none"/>
              </w:rPr>
              <w:t xml:space="preserve">  </w:t>
            </w:r>
            <w:r w:rsidR="00024815" w:rsidRPr="00024815">
              <w:rPr>
                <w:rFonts w:ascii="Arial" w:eastAsia="Times New Roman" w:hAnsi="Arial" w:cs="Times New Roman"/>
                <w:iCs/>
                <w:kern w:val="24"/>
                <w14:ligatures w14:val="none"/>
              </w:rPr>
              <w:t>General system and/or process improvement(s)</w:t>
            </w:r>
          </w:p>
          <w:p w14:paraId="45FB625F" w14:textId="5908DE1C" w:rsidR="00024815" w:rsidRPr="00024815" w:rsidRDefault="000F107D" w:rsidP="00024815">
            <w:pPr>
              <w:spacing w:before="120" w:after="0" w:line="240" w:lineRule="auto"/>
              <w:rPr>
                <w:rFonts w:ascii="Arial" w:eastAsia="Times New Roman" w:hAnsi="Arial" w:cs="Times New Roman"/>
                <w:iCs/>
                <w:kern w:val="24"/>
                <w14:ligatures w14:val="none"/>
              </w:rPr>
            </w:pPr>
            <w:r>
              <w:rPr>
                <w:rFonts w:ascii="Arial" w:eastAsia="Times New Roman" w:hAnsi="Arial" w:cs="Times New Roman"/>
                <w:kern w:val="0"/>
                <w14:ligatures w14:val="none"/>
              </w:rPr>
              <w:pict w14:anchorId="5277E867">
                <v:shape id="_x0000_i1029" type="#_x0000_t75" style="width:15.6pt;height:15pt">
                  <v:imagedata r:id="rId13" o:title=""/>
                </v:shape>
              </w:pict>
            </w:r>
            <w:r w:rsidR="00024815" w:rsidRPr="00024815">
              <w:rPr>
                <w:rFonts w:ascii="Arial" w:eastAsia="Times New Roman" w:hAnsi="Arial" w:cs="Times New Roman"/>
                <w:kern w:val="0"/>
                <w14:ligatures w14:val="none"/>
              </w:rPr>
              <w:t xml:space="preserve">  </w:t>
            </w:r>
            <w:r w:rsidR="00024815" w:rsidRPr="00024815">
              <w:rPr>
                <w:rFonts w:ascii="Arial" w:eastAsia="Times New Roman" w:hAnsi="Arial" w:cs="Times New Roman"/>
                <w:iCs/>
                <w:kern w:val="24"/>
                <w14:ligatures w14:val="none"/>
              </w:rPr>
              <w:t>Regulatory requirements</w:t>
            </w:r>
          </w:p>
          <w:p w14:paraId="57F9B8E4" w14:textId="717E2EE0" w:rsidR="00024815" w:rsidRPr="00024815" w:rsidRDefault="000F107D" w:rsidP="00024815">
            <w:pPr>
              <w:spacing w:before="120" w:after="0" w:line="240" w:lineRule="auto"/>
              <w:rPr>
                <w:rFonts w:ascii="Arial" w:eastAsia="Times New Roman" w:hAnsi="Arial" w:cs="Arial"/>
                <w:color w:val="000000"/>
                <w:kern w:val="0"/>
                <w14:ligatures w14:val="none"/>
              </w:rPr>
            </w:pPr>
            <w:r>
              <w:rPr>
                <w:rFonts w:ascii="Arial" w:eastAsia="Times New Roman" w:hAnsi="Arial" w:cs="Times New Roman"/>
                <w:kern w:val="0"/>
                <w14:ligatures w14:val="none"/>
              </w:rPr>
              <w:pict w14:anchorId="5D1BA363">
                <v:shape id="_x0000_i1030" type="#_x0000_t75" style="width:15.6pt;height:15pt">
                  <v:imagedata r:id="rId13" o:title=""/>
                </v:shape>
              </w:pict>
            </w:r>
            <w:r w:rsidR="00024815" w:rsidRPr="00024815">
              <w:rPr>
                <w:rFonts w:ascii="Arial" w:eastAsia="Times New Roman" w:hAnsi="Arial" w:cs="Times New Roman"/>
                <w:kern w:val="0"/>
                <w14:ligatures w14:val="none"/>
              </w:rPr>
              <w:t xml:space="preserve">  </w:t>
            </w:r>
            <w:r w:rsidR="00024815" w:rsidRPr="00024815">
              <w:rPr>
                <w:rFonts w:ascii="Arial" w:eastAsia="Times New Roman" w:hAnsi="Arial" w:cs="Arial"/>
                <w:color w:val="000000"/>
                <w:kern w:val="0"/>
                <w14:ligatures w14:val="none"/>
              </w:rPr>
              <w:t>ERCOT Board/PUCT Directive</w:t>
            </w:r>
          </w:p>
          <w:p w14:paraId="2236EFA0" w14:textId="77777777" w:rsidR="00024815" w:rsidRPr="00024815" w:rsidRDefault="00024815" w:rsidP="00024815">
            <w:pPr>
              <w:spacing w:after="0" w:line="240" w:lineRule="auto"/>
              <w:rPr>
                <w:rFonts w:ascii="Arial" w:eastAsia="Times New Roman" w:hAnsi="Arial" w:cs="Times New Roman"/>
                <w:i/>
                <w:kern w:val="0"/>
                <w:sz w:val="20"/>
                <w:szCs w:val="20"/>
                <w14:ligatures w14:val="none"/>
              </w:rPr>
            </w:pPr>
          </w:p>
          <w:p w14:paraId="30939D13" w14:textId="77777777" w:rsidR="00024815" w:rsidRPr="00024815" w:rsidRDefault="00024815" w:rsidP="00024815">
            <w:pPr>
              <w:spacing w:after="120" w:line="240" w:lineRule="auto"/>
              <w:rPr>
                <w:rFonts w:ascii="Arial" w:eastAsia="Times New Roman" w:hAnsi="Arial" w:cs="Times New Roman"/>
                <w:i/>
                <w:kern w:val="0"/>
                <w:sz w:val="20"/>
                <w:szCs w:val="20"/>
                <w14:ligatures w14:val="none"/>
              </w:rPr>
            </w:pPr>
            <w:r w:rsidRPr="00024815">
              <w:rPr>
                <w:rFonts w:ascii="Arial" w:eastAsia="Times New Roman" w:hAnsi="Arial" w:cs="Times New Roman"/>
                <w:i/>
                <w:kern w:val="0"/>
                <w:sz w:val="20"/>
                <w:szCs w:val="20"/>
                <w14:ligatures w14:val="none"/>
              </w:rPr>
              <w:t>(please select ONLY ONE – if more than one apply, please select the ONE that is most relevant)</w:t>
            </w:r>
          </w:p>
        </w:tc>
      </w:tr>
      <w:tr w:rsidR="00024815" w:rsidRPr="00024815" w14:paraId="487DF2A4" w14:textId="77777777" w:rsidTr="24E840D6">
        <w:trPr>
          <w:trHeight w:val="518"/>
        </w:trPr>
        <w:tc>
          <w:tcPr>
            <w:tcW w:w="2880" w:type="dxa"/>
            <w:gridSpan w:val="2"/>
            <w:tcBorders>
              <w:bottom w:val="single" w:sz="4" w:space="0" w:color="auto"/>
            </w:tcBorders>
            <w:shd w:val="clear" w:color="auto" w:fill="FFFFFF" w:themeFill="background1"/>
            <w:vAlign w:val="center"/>
          </w:tcPr>
          <w:p w14:paraId="0501663E"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Justification of Reason for Revision and Market Impacts</w:t>
            </w:r>
          </w:p>
        </w:tc>
        <w:tc>
          <w:tcPr>
            <w:tcW w:w="7560" w:type="dxa"/>
            <w:gridSpan w:val="2"/>
            <w:tcBorders>
              <w:bottom w:val="single" w:sz="4" w:space="0" w:color="auto"/>
            </w:tcBorders>
            <w:vAlign w:val="center"/>
          </w:tcPr>
          <w:p w14:paraId="21BC1BA9" w14:textId="797621C6" w:rsidR="00024815" w:rsidRPr="00024815" w:rsidRDefault="00024815" w:rsidP="00024815">
            <w:pPr>
              <w:spacing w:before="120" w:after="120" w:line="240" w:lineRule="auto"/>
              <w:rPr>
                <w:rFonts w:ascii="Arial" w:eastAsia="Times New Roman" w:hAnsi="Arial" w:cs="Times New Roman"/>
                <w:kern w:val="24"/>
                <w14:ligatures w14:val="none"/>
              </w:rPr>
            </w:pPr>
            <w:r w:rsidRPr="00024815">
              <w:rPr>
                <w:rFonts w:ascii="Arial" w:eastAsia="Times New Roman" w:hAnsi="Arial" w:cs="Times New Roman"/>
                <w:kern w:val="0"/>
                <w14:ligatures w14:val="none"/>
              </w:rPr>
              <w:t xml:space="preserve">With the anticipated growth in </w:t>
            </w:r>
            <w:r w:rsidR="00ED6CDC">
              <w:rPr>
                <w:rFonts w:ascii="Arial" w:eastAsia="Times New Roman" w:hAnsi="Arial" w:cs="Times New Roman"/>
                <w:kern w:val="0"/>
                <w14:ligatures w14:val="none"/>
              </w:rPr>
              <w:t>L</w:t>
            </w:r>
            <w:r w:rsidRPr="00024815">
              <w:rPr>
                <w:rFonts w:ascii="Arial" w:eastAsia="Times New Roman" w:hAnsi="Arial" w:cs="Times New Roman"/>
                <w:kern w:val="0"/>
                <w14:ligatures w14:val="none"/>
              </w:rPr>
              <w:t>oad</w:t>
            </w:r>
            <w:r w:rsidR="00FB6B03">
              <w:rPr>
                <w:rFonts w:ascii="Arial" w:eastAsia="Times New Roman" w:hAnsi="Arial" w:cs="Times New Roman"/>
                <w:kern w:val="0"/>
                <w14:ligatures w14:val="none"/>
              </w:rPr>
              <w:t xml:space="preserve"> in the ERCOT </w:t>
            </w:r>
            <w:r w:rsidR="007D2068">
              <w:rPr>
                <w:rFonts w:ascii="Arial" w:eastAsia="Times New Roman" w:hAnsi="Arial" w:cs="Times New Roman"/>
                <w:kern w:val="0"/>
                <w14:ligatures w14:val="none"/>
              </w:rPr>
              <w:t>Region</w:t>
            </w:r>
            <w:r w:rsidRPr="00024815">
              <w:rPr>
                <w:rFonts w:ascii="Arial" w:eastAsia="Times New Roman" w:hAnsi="Arial" w:cs="Times New Roman"/>
                <w:kern w:val="0"/>
                <w14:ligatures w14:val="none"/>
              </w:rPr>
              <w:t xml:space="preserve">, </w:t>
            </w:r>
            <w:r w:rsidR="007A75A6">
              <w:rPr>
                <w:rFonts w:ascii="Arial" w:eastAsia="Times New Roman" w:hAnsi="Arial" w:cs="Times New Roman"/>
                <w:kern w:val="0"/>
                <w14:ligatures w14:val="none"/>
              </w:rPr>
              <w:t xml:space="preserve">fully </w:t>
            </w:r>
            <w:r w:rsidRPr="00024815">
              <w:rPr>
                <w:rFonts w:ascii="Arial" w:eastAsia="Times New Roman" w:hAnsi="Arial" w:cs="Times New Roman"/>
                <w:kern w:val="0"/>
                <w14:ligatures w14:val="none"/>
              </w:rPr>
              <w:t>utilizing a</w:t>
            </w:r>
            <w:r w:rsidR="007A75A6">
              <w:rPr>
                <w:rFonts w:ascii="Arial" w:eastAsia="Times New Roman" w:hAnsi="Arial" w:cs="Times New Roman"/>
                <w:kern w:val="0"/>
                <w14:ligatures w14:val="none"/>
              </w:rPr>
              <w:t>ll potential sources of</w:t>
            </w:r>
            <w:r w:rsidRPr="00024815">
              <w:rPr>
                <w:rFonts w:ascii="Arial" w:eastAsia="Times New Roman" w:hAnsi="Arial" w:cs="Times New Roman"/>
                <w:kern w:val="0"/>
                <w14:ligatures w14:val="none"/>
              </w:rPr>
              <w:t xml:space="preserve"> capacity, particularly at times of high </w:t>
            </w:r>
            <w:r w:rsidR="00ED6CDC">
              <w:rPr>
                <w:rFonts w:ascii="Arial" w:eastAsia="Times New Roman" w:hAnsi="Arial" w:cs="Times New Roman"/>
                <w:kern w:val="0"/>
                <w14:ligatures w14:val="none"/>
              </w:rPr>
              <w:t>N</w:t>
            </w:r>
            <w:r w:rsidRPr="00024815">
              <w:rPr>
                <w:rFonts w:ascii="Arial" w:eastAsia="Times New Roman" w:hAnsi="Arial" w:cs="Times New Roman"/>
                <w:kern w:val="0"/>
                <w14:ligatures w14:val="none"/>
              </w:rPr>
              <w:t xml:space="preserve">et </w:t>
            </w:r>
            <w:r w:rsidR="00ED6CDC">
              <w:rPr>
                <w:rFonts w:ascii="Arial" w:eastAsia="Times New Roman" w:hAnsi="Arial" w:cs="Times New Roman"/>
                <w:kern w:val="0"/>
                <w14:ligatures w14:val="none"/>
              </w:rPr>
              <w:t>L</w:t>
            </w:r>
            <w:r w:rsidRPr="00024815">
              <w:rPr>
                <w:rFonts w:ascii="Arial" w:eastAsia="Times New Roman" w:hAnsi="Arial" w:cs="Times New Roman"/>
                <w:kern w:val="0"/>
                <w14:ligatures w14:val="none"/>
              </w:rPr>
              <w:t>oad</w:t>
            </w:r>
            <w:r w:rsidR="00753A6C">
              <w:rPr>
                <w:rFonts w:ascii="Arial" w:eastAsia="Times New Roman" w:hAnsi="Arial" w:cs="Times New Roman"/>
                <w:kern w:val="0"/>
                <w14:ligatures w14:val="none"/>
              </w:rPr>
              <w:t>,</w:t>
            </w:r>
            <w:r w:rsidRPr="00024815">
              <w:rPr>
                <w:rFonts w:ascii="Arial" w:eastAsia="Times New Roman" w:hAnsi="Arial" w:cs="Times New Roman"/>
                <w:kern w:val="0"/>
                <w14:ligatures w14:val="none"/>
              </w:rPr>
              <w:t xml:space="preserve"> will be critical</w:t>
            </w:r>
            <w:r w:rsidR="00FB6B03">
              <w:rPr>
                <w:rFonts w:ascii="Arial" w:eastAsia="Times New Roman" w:hAnsi="Arial" w:cs="Times New Roman"/>
                <w:kern w:val="0"/>
                <w14:ligatures w14:val="none"/>
              </w:rPr>
              <w:t xml:space="preserve"> for reliability</w:t>
            </w:r>
            <w:r w:rsidRPr="00024815">
              <w:rPr>
                <w:rFonts w:ascii="Arial" w:eastAsia="Times New Roman" w:hAnsi="Arial" w:cs="Times New Roman"/>
                <w:kern w:val="0"/>
                <w14:ligatures w14:val="none"/>
              </w:rPr>
              <w:t xml:space="preserve">.  </w:t>
            </w:r>
            <w:r w:rsidR="00994E3F">
              <w:rPr>
                <w:rFonts w:ascii="Arial" w:eastAsia="Times New Roman" w:hAnsi="Arial" w:cs="Times New Roman"/>
                <w:kern w:val="0"/>
                <w14:ligatures w14:val="none"/>
              </w:rPr>
              <w:t>RDR</w:t>
            </w:r>
            <w:r w:rsidRPr="00024815">
              <w:rPr>
                <w:rFonts w:ascii="Arial" w:eastAsia="Times New Roman" w:hAnsi="Arial" w:cs="Times New Roman"/>
                <w:kern w:val="0"/>
                <w14:ligatures w14:val="none"/>
              </w:rPr>
              <w:t xml:space="preserve"> represents a resource that is not fully enabled </w:t>
            </w:r>
            <w:r w:rsidR="007A75A6">
              <w:rPr>
                <w:rFonts w:ascii="Arial" w:eastAsia="Times New Roman" w:hAnsi="Arial" w:cs="Times New Roman"/>
                <w:kern w:val="0"/>
                <w14:ligatures w14:val="none"/>
              </w:rPr>
              <w:t xml:space="preserve">and utilized </w:t>
            </w:r>
            <w:r w:rsidRPr="00024815">
              <w:rPr>
                <w:rFonts w:ascii="Arial" w:eastAsia="Times New Roman" w:hAnsi="Arial" w:cs="Times New Roman"/>
                <w:kern w:val="0"/>
                <w14:ligatures w14:val="none"/>
              </w:rPr>
              <w:t xml:space="preserve">today. </w:t>
            </w:r>
            <w:r w:rsidR="0072721B">
              <w:rPr>
                <w:rFonts w:ascii="Arial" w:eastAsia="Times New Roman" w:hAnsi="Arial" w:cs="Times New Roman"/>
                <w:kern w:val="0"/>
                <w14:ligatures w14:val="none"/>
              </w:rPr>
              <w:t xml:space="preserve"> </w:t>
            </w:r>
            <w:r w:rsidRPr="00024815">
              <w:rPr>
                <w:rFonts w:ascii="Arial" w:eastAsia="Times New Roman" w:hAnsi="Arial" w:cs="Times New Roman"/>
                <w:kern w:val="0"/>
                <w14:ligatures w14:val="none"/>
              </w:rPr>
              <w:t xml:space="preserve">The </w:t>
            </w:r>
            <w:r w:rsidR="00753A6C">
              <w:rPr>
                <w:rFonts w:ascii="Arial" w:eastAsia="Times New Roman" w:hAnsi="Arial" w:cs="Times New Roman"/>
                <w:kern w:val="0"/>
                <w14:ligatures w14:val="none"/>
              </w:rPr>
              <w:t xml:space="preserve">ERCOT </w:t>
            </w:r>
            <w:r w:rsidR="00B573FB" w:rsidRPr="5B9779B5">
              <w:rPr>
                <w:rFonts w:ascii="Arial" w:eastAsia="Times New Roman" w:hAnsi="Arial" w:cs="Times New Roman"/>
              </w:rPr>
              <w:t xml:space="preserve">RDR </w:t>
            </w:r>
            <w:r w:rsidRPr="00024815">
              <w:rPr>
                <w:rFonts w:ascii="Arial" w:eastAsia="Times New Roman" w:hAnsi="Arial" w:cs="Times New Roman"/>
                <w:kern w:val="0"/>
                <w14:ligatures w14:val="none"/>
              </w:rPr>
              <w:t>Program will expand</w:t>
            </w:r>
            <w:r w:rsidR="00753A6C">
              <w:rPr>
                <w:rFonts w:ascii="Arial" w:eastAsia="Times New Roman" w:hAnsi="Arial" w:cs="Times New Roman"/>
                <w:kern w:val="0"/>
                <w14:ligatures w14:val="none"/>
              </w:rPr>
              <w:t xml:space="preserve"> the </w:t>
            </w:r>
            <w:r w:rsidR="007A75A6">
              <w:rPr>
                <w:rFonts w:ascii="Arial" w:eastAsia="Times New Roman" w:hAnsi="Arial" w:cs="Times New Roman"/>
                <w:kern w:val="0"/>
                <w14:ligatures w14:val="none"/>
              </w:rPr>
              <w:t>utilization</w:t>
            </w:r>
            <w:r w:rsidR="00753A6C">
              <w:rPr>
                <w:rFonts w:ascii="Arial" w:eastAsia="Times New Roman" w:hAnsi="Arial" w:cs="Times New Roman"/>
                <w:kern w:val="0"/>
                <w14:ligatures w14:val="none"/>
              </w:rPr>
              <w:t xml:space="preserve"> of</w:t>
            </w:r>
            <w:r w:rsidRPr="00024815">
              <w:rPr>
                <w:rFonts w:ascii="Arial" w:eastAsia="Times New Roman" w:hAnsi="Arial" w:cs="Times New Roman"/>
                <w:kern w:val="0"/>
                <w14:ligatures w14:val="none"/>
              </w:rPr>
              <w:t xml:space="preserve"> smart devices at households to provide </w:t>
            </w:r>
            <w:r w:rsidR="00753A6C">
              <w:rPr>
                <w:rFonts w:ascii="Arial" w:eastAsia="Times New Roman" w:hAnsi="Arial" w:cs="Times New Roman"/>
                <w:kern w:val="0"/>
                <w14:ligatures w14:val="none"/>
              </w:rPr>
              <w:t>D</w:t>
            </w:r>
            <w:r w:rsidRPr="00024815">
              <w:rPr>
                <w:rFonts w:ascii="Arial" w:eastAsia="Times New Roman" w:hAnsi="Arial" w:cs="Times New Roman"/>
                <w:kern w:val="0"/>
                <w14:ligatures w14:val="none"/>
              </w:rPr>
              <w:t xml:space="preserve">emand </w:t>
            </w:r>
            <w:r w:rsidR="00EC7E5B">
              <w:rPr>
                <w:rFonts w:ascii="Arial" w:eastAsia="Times New Roman" w:hAnsi="Arial" w:cs="Times New Roman"/>
                <w:kern w:val="0"/>
                <w14:ligatures w14:val="none"/>
              </w:rPr>
              <w:t>r</w:t>
            </w:r>
            <w:r w:rsidR="00EC7E5B" w:rsidRPr="00024815">
              <w:rPr>
                <w:rFonts w:ascii="Arial" w:eastAsia="Times New Roman" w:hAnsi="Arial" w:cs="Times New Roman"/>
                <w:kern w:val="0"/>
                <w14:ligatures w14:val="none"/>
              </w:rPr>
              <w:t xml:space="preserve">esponse </w:t>
            </w:r>
            <w:r w:rsidRPr="00024815">
              <w:rPr>
                <w:rFonts w:ascii="Arial" w:eastAsia="Times New Roman" w:hAnsi="Arial" w:cs="Times New Roman"/>
                <w:kern w:val="0"/>
                <w14:ligatures w14:val="none"/>
              </w:rPr>
              <w:t xml:space="preserve">to assist in meeting the peak system </w:t>
            </w:r>
            <w:r w:rsidR="00753A6C">
              <w:rPr>
                <w:rFonts w:ascii="Arial" w:eastAsia="Times New Roman" w:hAnsi="Arial" w:cs="Times New Roman"/>
                <w:kern w:val="0"/>
                <w14:ligatures w14:val="none"/>
              </w:rPr>
              <w:t>N</w:t>
            </w:r>
            <w:r w:rsidRPr="00024815">
              <w:rPr>
                <w:rFonts w:ascii="Arial" w:eastAsia="Times New Roman" w:hAnsi="Arial" w:cs="Times New Roman"/>
                <w:kern w:val="0"/>
                <w14:ligatures w14:val="none"/>
              </w:rPr>
              <w:t xml:space="preserve">et </w:t>
            </w:r>
            <w:r w:rsidR="00753A6C">
              <w:rPr>
                <w:rFonts w:ascii="Arial" w:eastAsia="Times New Roman" w:hAnsi="Arial" w:cs="Times New Roman"/>
                <w:kern w:val="0"/>
                <w14:ligatures w14:val="none"/>
              </w:rPr>
              <w:t>L</w:t>
            </w:r>
            <w:r w:rsidRPr="00024815">
              <w:rPr>
                <w:rFonts w:ascii="Arial" w:eastAsia="Times New Roman" w:hAnsi="Arial" w:cs="Times New Roman"/>
                <w:kern w:val="0"/>
                <w14:ligatures w14:val="none"/>
              </w:rPr>
              <w:t>oad throughout the year.  The RDR</w:t>
            </w:r>
            <w:r w:rsidR="00B573FB" w:rsidRPr="5B9779B5">
              <w:rPr>
                <w:rFonts w:ascii="Arial" w:eastAsia="Times New Roman" w:hAnsi="Arial" w:cs="Times New Roman"/>
              </w:rPr>
              <w:t xml:space="preserve"> </w:t>
            </w:r>
            <w:r w:rsidRPr="00024815">
              <w:rPr>
                <w:rFonts w:ascii="Arial" w:eastAsia="Times New Roman" w:hAnsi="Arial" w:cs="Times New Roman"/>
                <w:kern w:val="0"/>
                <w14:ligatures w14:val="none"/>
              </w:rPr>
              <w:t>P</w:t>
            </w:r>
            <w:r w:rsidR="00B573FB" w:rsidRPr="5B9779B5">
              <w:rPr>
                <w:rFonts w:ascii="Arial" w:eastAsia="Times New Roman" w:hAnsi="Arial" w:cs="Times New Roman"/>
              </w:rPr>
              <w:t>rogram</w:t>
            </w:r>
            <w:r w:rsidRPr="00024815">
              <w:rPr>
                <w:rFonts w:ascii="Arial" w:eastAsia="Times New Roman" w:hAnsi="Arial" w:cs="Times New Roman"/>
                <w:kern w:val="0"/>
                <w14:ligatures w14:val="none"/>
              </w:rPr>
              <w:t xml:space="preserve"> will offer an incentive payment for </w:t>
            </w:r>
            <w:r w:rsidR="00ED6CDC">
              <w:rPr>
                <w:rFonts w:ascii="Arial" w:eastAsia="Times New Roman" w:hAnsi="Arial" w:cs="Times New Roman"/>
                <w:kern w:val="0"/>
                <w14:ligatures w14:val="none"/>
              </w:rPr>
              <w:t>REP</w:t>
            </w:r>
            <w:r w:rsidRPr="00024815">
              <w:rPr>
                <w:rFonts w:ascii="Arial" w:eastAsia="Times New Roman" w:hAnsi="Arial" w:cs="Times New Roman"/>
                <w:kern w:val="0"/>
                <w14:ligatures w14:val="none"/>
              </w:rPr>
              <w:t xml:space="preserve">s and </w:t>
            </w:r>
            <w:r w:rsidR="00ED6CDC">
              <w:rPr>
                <w:rFonts w:ascii="Arial" w:eastAsia="Times New Roman" w:hAnsi="Arial" w:cs="Times New Roman"/>
                <w:kern w:val="0"/>
                <w14:ligatures w14:val="none"/>
              </w:rPr>
              <w:t>NOIE</w:t>
            </w:r>
            <w:r w:rsidRPr="00024815">
              <w:rPr>
                <w:rFonts w:ascii="Arial" w:eastAsia="Times New Roman" w:hAnsi="Arial" w:cs="Times New Roman"/>
                <w:kern w:val="0"/>
                <w14:ligatures w14:val="none"/>
              </w:rPr>
              <w:t>s (via their Qualified Scheduling Entities (QSEs)</w:t>
            </w:r>
            <w:r w:rsidR="004850AC">
              <w:rPr>
                <w:rFonts w:ascii="Arial" w:eastAsia="Times New Roman" w:hAnsi="Arial" w:cs="Times New Roman"/>
                <w:kern w:val="0"/>
                <w14:ligatures w14:val="none"/>
              </w:rPr>
              <w:t>)</w:t>
            </w:r>
            <w:r w:rsidRPr="00024815">
              <w:rPr>
                <w:rFonts w:ascii="Arial" w:eastAsia="Times New Roman" w:hAnsi="Arial" w:cs="Times New Roman"/>
                <w:kern w:val="0"/>
                <w14:ligatures w14:val="none"/>
              </w:rPr>
              <w:t xml:space="preserve"> to develop programs to incent </w:t>
            </w:r>
            <w:r w:rsidR="00994E3F">
              <w:rPr>
                <w:rFonts w:ascii="Arial" w:eastAsia="Times New Roman" w:hAnsi="Arial" w:cs="Times New Roman"/>
                <w:kern w:val="0"/>
                <w14:ligatures w14:val="none"/>
              </w:rPr>
              <w:t>RDR</w:t>
            </w:r>
            <w:r w:rsidRPr="00024815">
              <w:rPr>
                <w:rFonts w:ascii="Arial" w:eastAsia="Times New Roman" w:hAnsi="Arial" w:cs="Times New Roman"/>
                <w:kern w:val="0"/>
                <w14:ligatures w14:val="none"/>
              </w:rPr>
              <w:t xml:space="preserve"> at the highest </w:t>
            </w:r>
            <w:r w:rsidR="00ED6CDC">
              <w:rPr>
                <w:rFonts w:ascii="Arial" w:eastAsia="Times New Roman" w:hAnsi="Arial" w:cs="Times New Roman"/>
                <w:kern w:val="0"/>
                <w14:ligatures w14:val="none"/>
              </w:rPr>
              <w:t>N</w:t>
            </w:r>
            <w:r w:rsidRPr="00024815">
              <w:rPr>
                <w:rFonts w:ascii="Arial" w:eastAsia="Times New Roman" w:hAnsi="Arial" w:cs="Times New Roman"/>
                <w:kern w:val="0"/>
                <w14:ligatures w14:val="none"/>
              </w:rPr>
              <w:t xml:space="preserve">et </w:t>
            </w:r>
            <w:r w:rsidR="00ED6CDC">
              <w:rPr>
                <w:rFonts w:ascii="Arial" w:eastAsia="Times New Roman" w:hAnsi="Arial" w:cs="Times New Roman"/>
                <w:kern w:val="0"/>
                <w14:ligatures w14:val="none"/>
              </w:rPr>
              <w:t>L</w:t>
            </w:r>
            <w:r w:rsidRPr="00024815">
              <w:rPr>
                <w:rFonts w:ascii="Arial" w:eastAsia="Times New Roman" w:hAnsi="Arial" w:cs="Times New Roman"/>
                <w:kern w:val="0"/>
                <w14:ligatures w14:val="none"/>
              </w:rPr>
              <w:t xml:space="preserve">oad hours on a </w:t>
            </w:r>
            <w:r w:rsidR="00753A6C">
              <w:rPr>
                <w:rFonts w:ascii="Arial" w:eastAsia="Times New Roman" w:hAnsi="Arial" w:cs="Times New Roman"/>
                <w:kern w:val="0"/>
                <w14:ligatures w14:val="none"/>
              </w:rPr>
              <w:t>S</w:t>
            </w:r>
            <w:r w:rsidRPr="00024815">
              <w:rPr>
                <w:rFonts w:ascii="Arial" w:eastAsia="Times New Roman" w:hAnsi="Arial" w:cs="Times New Roman"/>
                <w:kern w:val="0"/>
                <w14:ligatures w14:val="none"/>
              </w:rPr>
              <w:t>easonal basis</w:t>
            </w:r>
            <w:r w:rsidR="007A75A6">
              <w:rPr>
                <w:rFonts w:ascii="Arial" w:eastAsia="Times New Roman" w:hAnsi="Arial" w:cs="Times New Roman"/>
                <w:kern w:val="0"/>
                <w14:ligatures w14:val="none"/>
              </w:rPr>
              <w:t xml:space="preserve">. </w:t>
            </w:r>
            <w:r w:rsidR="00753A6C">
              <w:rPr>
                <w:rFonts w:ascii="Arial" w:eastAsia="Times New Roman" w:hAnsi="Arial" w:cs="Times New Roman"/>
                <w:kern w:val="0"/>
                <w14:ligatures w14:val="none"/>
              </w:rPr>
              <w:t xml:space="preserve"> </w:t>
            </w:r>
            <w:r w:rsidR="007A75A6">
              <w:rPr>
                <w:rFonts w:ascii="Arial" w:eastAsia="Times New Roman" w:hAnsi="Arial" w:cs="Times New Roman"/>
                <w:kern w:val="0"/>
                <w14:ligatures w14:val="none"/>
              </w:rPr>
              <w:t>E</w:t>
            </w:r>
            <w:r w:rsidRPr="00024815">
              <w:rPr>
                <w:rFonts w:ascii="Arial" w:eastAsia="Times New Roman" w:hAnsi="Arial" w:cs="Times New Roman"/>
                <w:kern w:val="0"/>
                <w14:ligatures w14:val="none"/>
              </w:rPr>
              <w:t xml:space="preserve">nabling greater </w:t>
            </w:r>
            <w:r w:rsidR="00ED6CDC">
              <w:rPr>
                <w:rFonts w:ascii="Arial" w:eastAsia="Times New Roman" w:hAnsi="Arial" w:cs="Times New Roman"/>
                <w:kern w:val="0"/>
                <w14:ligatures w14:val="none"/>
              </w:rPr>
              <w:t>D</w:t>
            </w:r>
            <w:r w:rsidRPr="00024815">
              <w:rPr>
                <w:rFonts w:ascii="Arial" w:eastAsia="Times New Roman" w:hAnsi="Arial" w:cs="Times New Roman"/>
                <w:kern w:val="0"/>
                <w14:ligatures w14:val="none"/>
              </w:rPr>
              <w:t xml:space="preserve">emand </w:t>
            </w:r>
            <w:r w:rsidR="00EC7E5B">
              <w:rPr>
                <w:rFonts w:ascii="Arial" w:eastAsia="Times New Roman" w:hAnsi="Arial" w:cs="Times New Roman"/>
                <w:kern w:val="0"/>
                <w14:ligatures w14:val="none"/>
              </w:rPr>
              <w:t>r</w:t>
            </w:r>
            <w:r w:rsidR="00EC7E5B" w:rsidRPr="00024815">
              <w:rPr>
                <w:rFonts w:ascii="Arial" w:eastAsia="Times New Roman" w:hAnsi="Arial" w:cs="Times New Roman"/>
                <w:kern w:val="0"/>
                <w14:ligatures w14:val="none"/>
              </w:rPr>
              <w:t xml:space="preserve">esponse </w:t>
            </w:r>
            <w:r w:rsidRPr="00024815">
              <w:rPr>
                <w:rFonts w:ascii="Arial" w:eastAsia="Times New Roman" w:hAnsi="Arial" w:cs="Times New Roman"/>
                <w:kern w:val="0"/>
                <w14:ligatures w14:val="none"/>
              </w:rPr>
              <w:t xml:space="preserve">supports resiliency and reliability to help the system manage unprecedented </w:t>
            </w:r>
            <w:r w:rsidR="00ED6CDC">
              <w:rPr>
                <w:rFonts w:ascii="Arial" w:eastAsia="Times New Roman" w:hAnsi="Arial" w:cs="Times New Roman"/>
                <w:kern w:val="0"/>
                <w14:ligatures w14:val="none"/>
              </w:rPr>
              <w:t>D</w:t>
            </w:r>
            <w:r w:rsidRPr="00024815">
              <w:rPr>
                <w:rFonts w:ascii="Arial" w:eastAsia="Times New Roman" w:hAnsi="Arial" w:cs="Times New Roman"/>
                <w:kern w:val="0"/>
                <w14:ligatures w14:val="none"/>
              </w:rPr>
              <w:t>emand growth.</w:t>
            </w:r>
          </w:p>
        </w:tc>
      </w:tr>
      <w:tr w:rsidR="009E4B4D" w14:paraId="28C29933" w14:textId="77777777" w:rsidTr="009E4B4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A3C361" w14:textId="77777777" w:rsidR="009E4B4D" w:rsidRPr="00361645" w:rsidRDefault="009E4B4D" w:rsidP="009E4B4D">
            <w:pPr>
              <w:tabs>
                <w:tab w:val="center" w:pos="4320"/>
                <w:tab w:val="right" w:pos="8640"/>
              </w:tabs>
              <w:spacing w:after="0" w:line="240" w:lineRule="auto"/>
              <w:rPr>
                <w:rFonts w:ascii="Arial" w:eastAsia="Times New Roman" w:hAnsi="Arial" w:cs="Times New Roman"/>
                <w:b/>
                <w:bCs/>
                <w:kern w:val="0"/>
                <w14:ligatures w14:val="none"/>
              </w:rPr>
            </w:pPr>
            <w:bookmarkStart w:id="1" w:name="_Hlk208944194"/>
            <w:r w:rsidRPr="0027027D">
              <w:rPr>
                <w:rFonts w:ascii="Arial" w:eastAsia="Times New Roman" w:hAnsi="Arial" w:cs="Times New Roman"/>
                <w:b/>
                <w:bCs/>
                <w:kern w:val="0"/>
                <w14:ligatures w14:val="none"/>
              </w:rP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88B081A" w14:textId="16E4A82B" w:rsidR="009E4B4D" w:rsidRDefault="009E4B4D" w:rsidP="007B1B60">
            <w:pPr>
              <w:spacing w:before="120" w:after="120" w:line="240" w:lineRule="auto"/>
              <w:rPr>
                <w:rFonts w:ascii="Arial" w:eastAsia="Times New Roman" w:hAnsi="Arial" w:cs="Times New Roman"/>
                <w:kern w:val="0"/>
                <w14:ligatures w14:val="none"/>
              </w:rPr>
            </w:pPr>
            <w:r w:rsidRPr="0027027D">
              <w:rPr>
                <w:rFonts w:ascii="Arial" w:eastAsia="Times New Roman" w:hAnsi="Arial" w:cs="Times New Roman"/>
                <w:kern w:val="0"/>
                <w14:ligatures w14:val="none"/>
              </w:rPr>
              <w:t xml:space="preserve">On </w:t>
            </w:r>
            <w:r>
              <w:rPr>
                <w:rFonts w:ascii="Arial" w:eastAsia="Times New Roman" w:hAnsi="Arial" w:cs="Times New Roman"/>
                <w:kern w:val="0"/>
                <w14:ligatures w14:val="none"/>
              </w:rPr>
              <w:t>9/17/25</w:t>
            </w:r>
            <w:r w:rsidRPr="0027027D">
              <w:rPr>
                <w:rFonts w:ascii="Arial" w:eastAsia="Times New Roman" w:hAnsi="Arial" w:cs="Times New Roman"/>
                <w:kern w:val="0"/>
                <w14:ligatures w14:val="none"/>
              </w:rPr>
              <w:t>, PRS voted to table NPRR12</w:t>
            </w:r>
            <w:r>
              <w:rPr>
                <w:rFonts w:ascii="Arial" w:eastAsia="Times New Roman" w:hAnsi="Arial" w:cs="Times New Roman"/>
                <w:kern w:val="0"/>
                <w14:ligatures w14:val="none"/>
              </w:rPr>
              <w:t>96</w:t>
            </w:r>
            <w:r w:rsidR="0056135C">
              <w:rPr>
                <w:rFonts w:ascii="Arial" w:eastAsia="Times New Roman" w:hAnsi="Arial" w:cs="Times New Roman"/>
                <w:kern w:val="0"/>
                <w14:ligatures w14:val="none"/>
              </w:rPr>
              <w:t xml:space="preserve"> and refer the issue to RMS and WMS</w:t>
            </w:r>
            <w:r w:rsidRPr="0027027D">
              <w:rPr>
                <w:rFonts w:ascii="Arial" w:eastAsia="Times New Roman" w:hAnsi="Arial" w:cs="Times New Roman"/>
                <w:kern w:val="0"/>
                <w14:ligatures w14:val="none"/>
              </w:rPr>
              <w:t>.</w:t>
            </w:r>
            <w:r w:rsidR="00EE502F">
              <w:rPr>
                <w:rFonts w:ascii="Arial" w:eastAsia="Times New Roman" w:hAnsi="Arial" w:cs="Times New Roman"/>
                <w:kern w:val="0"/>
                <w14:ligatures w14:val="none"/>
              </w:rPr>
              <w:t xml:space="preserve">  There was one abstention from the Independent </w:t>
            </w:r>
            <w:r w:rsidR="00EE502F">
              <w:rPr>
                <w:rFonts w:ascii="Arial" w:eastAsia="Times New Roman" w:hAnsi="Arial" w:cs="Times New Roman"/>
                <w:kern w:val="0"/>
                <w14:ligatures w14:val="none"/>
              </w:rPr>
              <w:lastRenderedPageBreak/>
              <w:t>Generator (Vistra) Market Segment.</w:t>
            </w:r>
            <w:r w:rsidRPr="0027027D">
              <w:rPr>
                <w:rFonts w:ascii="Arial" w:eastAsia="Times New Roman" w:hAnsi="Arial" w:cs="Times New Roman"/>
                <w:kern w:val="0"/>
                <w14:ligatures w14:val="none"/>
              </w:rPr>
              <w:t xml:space="preserve">  All Market Segments participated in the vote.</w:t>
            </w:r>
          </w:p>
        </w:tc>
      </w:tr>
      <w:tr w:rsidR="009E4B4D" w14:paraId="15CBA1E9" w14:textId="77777777" w:rsidTr="009E4B4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7C0581" w14:textId="77777777" w:rsidR="009E4B4D" w:rsidRPr="00361645" w:rsidRDefault="009E4B4D" w:rsidP="009E4B4D">
            <w:pPr>
              <w:tabs>
                <w:tab w:val="center" w:pos="4320"/>
                <w:tab w:val="right" w:pos="8640"/>
              </w:tabs>
              <w:spacing w:after="0" w:line="240" w:lineRule="auto"/>
              <w:rPr>
                <w:rFonts w:ascii="Arial" w:eastAsia="Times New Roman" w:hAnsi="Arial" w:cs="Times New Roman"/>
                <w:b/>
                <w:bCs/>
                <w:kern w:val="0"/>
                <w14:ligatures w14:val="none"/>
              </w:rPr>
            </w:pPr>
            <w:r w:rsidRPr="0027027D">
              <w:rPr>
                <w:rFonts w:ascii="Arial" w:eastAsia="Times New Roman" w:hAnsi="Arial" w:cs="Times New Roman"/>
                <w:b/>
                <w:bCs/>
                <w:kern w:val="0"/>
                <w14:ligatures w14:val="none"/>
              </w:rPr>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CEC06BF" w14:textId="0278EB44" w:rsidR="009E4B4D" w:rsidRDefault="009E4B4D" w:rsidP="007B1B60">
            <w:pPr>
              <w:spacing w:before="120" w:after="120" w:line="240" w:lineRule="auto"/>
              <w:rPr>
                <w:rFonts w:ascii="Arial" w:eastAsia="Times New Roman" w:hAnsi="Arial" w:cs="Times New Roman"/>
                <w:kern w:val="0"/>
                <w14:ligatures w14:val="none"/>
              </w:rPr>
            </w:pPr>
            <w:r w:rsidRPr="0027027D">
              <w:rPr>
                <w:rFonts w:ascii="Arial" w:eastAsia="Times New Roman" w:hAnsi="Arial" w:cs="Times New Roman"/>
                <w:kern w:val="0"/>
                <w14:ligatures w14:val="none"/>
              </w:rPr>
              <w:t xml:space="preserve">On </w:t>
            </w:r>
            <w:r>
              <w:rPr>
                <w:rFonts w:ascii="Arial" w:eastAsia="Times New Roman" w:hAnsi="Arial" w:cs="Times New Roman"/>
                <w:kern w:val="0"/>
                <w14:ligatures w14:val="none"/>
              </w:rPr>
              <w:t>9/17/25</w:t>
            </w:r>
            <w:r w:rsidRPr="0027027D">
              <w:rPr>
                <w:rFonts w:ascii="Arial" w:eastAsia="Times New Roman" w:hAnsi="Arial" w:cs="Times New Roman"/>
                <w:kern w:val="0"/>
                <w14:ligatures w14:val="none"/>
              </w:rPr>
              <w:t>, ERCOT Staff provided an overview of NPRR12</w:t>
            </w:r>
            <w:r>
              <w:rPr>
                <w:rFonts w:ascii="Arial" w:eastAsia="Times New Roman" w:hAnsi="Arial" w:cs="Times New Roman"/>
                <w:kern w:val="0"/>
                <w14:ligatures w14:val="none"/>
              </w:rPr>
              <w:t>96, and Vistra presented the issues raised in the 9/10/25 Vistra comments.</w:t>
            </w:r>
            <w:r w:rsidR="0056135C">
              <w:rPr>
                <w:rFonts w:ascii="Arial" w:eastAsia="Times New Roman" w:hAnsi="Arial" w:cs="Times New Roman"/>
                <w:kern w:val="0"/>
                <w14:ligatures w14:val="none"/>
              </w:rPr>
              <w:t xml:space="preserve">  Participants noted general support for Demand response, but questioned the impacts of NPRR1296 to the wholesale market, and the lack of specific language requiring payments under NPRR1296 reaching the customer directly</w:t>
            </w:r>
            <w:r w:rsidR="00CE2545">
              <w:rPr>
                <w:rFonts w:ascii="Arial" w:eastAsia="Times New Roman" w:hAnsi="Arial" w:cs="Times New Roman"/>
                <w:kern w:val="0"/>
                <w14:ligatures w14:val="none"/>
              </w:rPr>
              <w:t>, citing other Demand response programs where a customer is paid up-front for participation, either directly or in the form of a bill credit</w:t>
            </w:r>
            <w:r w:rsidR="0056135C">
              <w:rPr>
                <w:rFonts w:ascii="Arial" w:eastAsia="Times New Roman" w:hAnsi="Arial" w:cs="Times New Roman"/>
                <w:kern w:val="0"/>
                <w14:ligatures w14:val="none"/>
              </w:rPr>
              <w:t>.</w:t>
            </w:r>
            <w:r w:rsidR="00DA2F2F">
              <w:rPr>
                <w:rFonts w:ascii="Arial" w:eastAsia="Times New Roman" w:hAnsi="Arial" w:cs="Times New Roman"/>
                <w:kern w:val="0"/>
                <w14:ligatures w14:val="none"/>
              </w:rPr>
              <w:t xml:space="preserve">  Some participants expressed support for NPRR1296, at least as a near-term solution, to stimulate residential participation in Demand response while a longer-term</w:t>
            </w:r>
            <w:r w:rsidR="00AF1BF4">
              <w:rPr>
                <w:rFonts w:ascii="Arial" w:eastAsia="Times New Roman" w:hAnsi="Arial" w:cs="Times New Roman"/>
                <w:kern w:val="0"/>
                <w14:ligatures w14:val="none"/>
              </w:rPr>
              <w:t xml:space="preserve"> market-based</w:t>
            </w:r>
            <w:r w:rsidR="00DA2F2F">
              <w:rPr>
                <w:rFonts w:ascii="Arial" w:eastAsia="Times New Roman" w:hAnsi="Arial" w:cs="Times New Roman"/>
                <w:kern w:val="0"/>
                <w14:ligatures w14:val="none"/>
              </w:rPr>
              <w:t xml:space="preserve"> approach is discussed and developed by stakeholders. </w:t>
            </w:r>
            <w:r w:rsidR="005A2FC5">
              <w:rPr>
                <w:rFonts w:ascii="Arial" w:eastAsia="Times New Roman" w:hAnsi="Arial" w:cs="Times New Roman"/>
                <w:kern w:val="0"/>
                <w14:ligatures w14:val="none"/>
              </w:rPr>
              <w:t xml:space="preserve"> ERCOT Staff noted the predicted payments under NPRR1296 would be on</w:t>
            </w:r>
            <w:r w:rsidR="000F107D">
              <w:rPr>
                <w:rFonts w:ascii="Arial" w:eastAsia="Times New Roman" w:hAnsi="Arial" w:cs="Times New Roman"/>
                <w:kern w:val="0"/>
                <w14:ligatures w14:val="none"/>
              </w:rPr>
              <w:t xml:space="preserve"> </w:t>
            </w:r>
            <w:r w:rsidR="005A2FC5">
              <w:rPr>
                <w:rFonts w:ascii="Arial" w:eastAsia="Times New Roman" w:hAnsi="Arial" w:cs="Times New Roman"/>
                <w:kern w:val="0"/>
                <w14:ligatures w14:val="none"/>
              </w:rPr>
              <w:t xml:space="preserve">par with similar programs in other markets, and the broad language of NPRR1296 relies on the expertise of </w:t>
            </w:r>
            <w:r w:rsidR="00DA572E">
              <w:rPr>
                <w:rFonts w:ascii="Arial" w:eastAsia="Times New Roman" w:hAnsi="Arial" w:cs="Times New Roman"/>
                <w:kern w:val="0"/>
                <w14:ligatures w14:val="none"/>
              </w:rPr>
              <w:t>Load Serving Entities (</w:t>
            </w:r>
            <w:r w:rsidR="005A2FC5">
              <w:rPr>
                <w:rFonts w:ascii="Arial" w:eastAsia="Times New Roman" w:hAnsi="Arial" w:cs="Times New Roman"/>
                <w:kern w:val="0"/>
                <w14:ligatures w14:val="none"/>
              </w:rPr>
              <w:t>LSEs</w:t>
            </w:r>
            <w:r w:rsidR="00DA572E">
              <w:rPr>
                <w:rFonts w:ascii="Arial" w:eastAsia="Times New Roman" w:hAnsi="Arial" w:cs="Times New Roman"/>
                <w:kern w:val="0"/>
                <w14:ligatures w14:val="none"/>
              </w:rPr>
              <w:t>)</w:t>
            </w:r>
            <w:r w:rsidR="005A2FC5">
              <w:rPr>
                <w:rFonts w:ascii="Arial" w:eastAsia="Times New Roman" w:hAnsi="Arial" w:cs="Times New Roman"/>
                <w:kern w:val="0"/>
                <w14:ligatures w14:val="none"/>
              </w:rPr>
              <w:t xml:space="preserve"> (and competition between LSEs) to administer the finer details of the program.</w:t>
            </w:r>
            <w:r w:rsidR="003B2413">
              <w:rPr>
                <w:rFonts w:ascii="Arial" w:eastAsia="Times New Roman" w:hAnsi="Arial" w:cs="Times New Roman"/>
                <w:kern w:val="0"/>
                <w14:ligatures w14:val="none"/>
              </w:rPr>
              <w:t xml:space="preserve">  ERCOT Staff noted the current existence of </w:t>
            </w:r>
            <w:r w:rsidR="00AF1BF4">
              <w:rPr>
                <w:rFonts w:ascii="Arial" w:eastAsia="Times New Roman" w:hAnsi="Arial" w:cs="Times New Roman"/>
                <w:kern w:val="0"/>
                <w14:ligatures w14:val="none"/>
              </w:rPr>
              <w:t xml:space="preserve">the </w:t>
            </w:r>
            <w:r w:rsidR="003B2413">
              <w:rPr>
                <w:rFonts w:ascii="Arial" w:eastAsia="Times New Roman" w:hAnsi="Arial" w:cs="Times New Roman"/>
                <w:kern w:val="0"/>
                <w14:ligatures w14:val="none"/>
              </w:rPr>
              <w:t xml:space="preserve">market-based </w:t>
            </w:r>
            <w:r w:rsidR="00AF1BF4">
              <w:rPr>
                <w:rFonts w:ascii="Arial" w:eastAsia="Times New Roman" w:hAnsi="Arial" w:cs="Times New Roman"/>
                <w:kern w:val="0"/>
                <w14:ligatures w14:val="none"/>
              </w:rPr>
              <w:t>Aggregate Distributed Energy Resource (ADER) program</w:t>
            </w:r>
            <w:r w:rsidR="003B2413">
              <w:rPr>
                <w:rFonts w:ascii="Arial" w:eastAsia="Times New Roman" w:hAnsi="Arial" w:cs="Times New Roman"/>
                <w:kern w:val="0"/>
                <w14:ligatures w14:val="none"/>
              </w:rPr>
              <w:t xml:space="preserve"> and its limited use today.</w:t>
            </w:r>
          </w:p>
        </w:tc>
      </w:tr>
    </w:tbl>
    <w:p w14:paraId="76A85799" w14:textId="77777777" w:rsidR="009E4B4D" w:rsidRPr="009E4B4D" w:rsidRDefault="009E4B4D" w:rsidP="009E4B4D">
      <w:pPr>
        <w:spacing w:after="0" w:line="259" w:lineRule="auto"/>
        <w:rPr>
          <w:rFonts w:ascii="Arial" w:eastAsia="Calibri" w:hAnsi="Arial" w:cs="Arial"/>
          <w:sz w:val="22"/>
          <w:szCs w:val="22"/>
        </w:rPr>
      </w:pPr>
      <w:bookmarkStart w:id="2" w:name="_Hlk208944259"/>
      <w:bookmarkEnd w:id="1"/>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E4B4D" w:rsidRPr="009E4B4D" w14:paraId="249CFD7F" w14:textId="77777777" w:rsidTr="007B1B60">
        <w:trPr>
          <w:trHeight w:val="432"/>
        </w:trPr>
        <w:tc>
          <w:tcPr>
            <w:tcW w:w="10440" w:type="dxa"/>
            <w:gridSpan w:val="2"/>
            <w:shd w:val="clear" w:color="auto" w:fill="FFFFFF"/>
            <w:vAlign w:val="center"/>
          </w:tcPr>
          <w:p w14:paraId="33357381" w14:textId="77777777" w:rsidR="009E4B4D" w:rsidRPr="009E4B4D" w:rsidRDefault="009E4B4D" w:rsidP="009E4B4D">
            <w:pPr>
              <w:spacing w:after="0" w:line="240" w:lineRule="auto"/>
              <w:ind w:hanging="2"/>
              <w:jc w:val="center"/>
              <w:rPr>
                <w:rFonts w:ascii="Arial" w:eastAsia="Times New Roman" w:hAnsi="Arial" w:cs="Times New Roman"/>
                <w:b/>
                <w:kern w:val="0"/>
                <w14:ligatures w14:val="none"/>
              </w:rPr>
            </w:pPr>
            <w:r w:rsidRPr="009E4B4D">
              <w:rPr>
                <w:rFonts w:ascii="Arial" w:eastAsia="Times New Roman" w:hAnsi="Arial" w:cs="Times New Roman"/>
                <w:b/>
                <w:kern w:val="0"/>
                <w14:ligatures w14:val="none"/>
              </w:rPr>
              <w:t>Opinions</w:t>
            </w:r>
          </w:p>
        </w:tc>
      </w:tr>
      <w:tr w:rsidR="009E4B4D" w:rsidRPr="009E4B4D" w14:paraId="778F3D33" w14:textId="77777777" w:rsidTr="007B1B60">
        <w:trPr>
          <w:trHeight w:val="432"/>
        </w:trPr>
        <w:tc>
          <w:tcPr>
            <w:tcW w:w="2880" w:type="dxa"/>
            <w:shd w:val="clear" w:color="auto" w:fill="FFFFFF"/>
            <w:vAlign w:val="center"/>
          </w:tcPr>
          <w:p w14:paraId="35B5BE9D" w14:textId="77777777" w:rsidR="009E4B4D" w:rsidRPr="009E4B4D" w:rsidRDefault="009E4B4D" w:rsidP="009E4B4D">
            <w:pPr>
              <w:tabs>
                <w:tab w:val="center" w:pos="4320"/>
                <w:tab w:val="right" w:pos="8640"/>
              </w:tabs>
              <w:spacing w:before="120" w:after="120" w:line="240" w:lineRule="auto"/>
              <w:rPr>
                <w:rFonts w:ascii="Arial" w:eastAsia="Times New Roman" w:hAnsi="Arial" w:cs="Times New Roman"/>
                <w:b/>
                <w:bCs/>
                <w:kern w:val="0"/>
                <w14:ligatures w14:val="none"/>
              </w:rPr>
            </w:pPr>
            <w:r w:rsidRPr="009E4B4D">
              <w:rPr>
                <w:rFonts w:ascii="Arial" w:eastAsia="Times New Roman" w:hAnsi="Arial" w:cs="Times New Roman"/>
                <w:b/>
                <w:bCs/>
                <w:kern w:val="0"/>
                <w14:ligatures w14:val="none"/>
              </w:rPr>
              <w:t>Credit Review</w:t>
            </w:r>
          </w:p>
        </w:tc>
        <w:tc>
          <w:tcPr>
            <w:tcW w:w="7560" w:type="dxa"/>
            <w:vAlign w:val="center"/>
          </w:tcPr>
          <w:p w14:paraId="185E5FD5" w14:textId="77777777" w:rsidR="009E4B4D" w:rsidRPr="009E4B4D" w:rsidRDefault="009E4B4D" w:rsidP="009E4B4D">
            <w:pPr>
              <w:spacing w:before="120" w:after="120" w:line="240" w:lineRule="auto"/>
              <w:ind w:hanging="2"/>
              <w:rPr>
                <w:rFonts w:ascii="Arial" w:eastAsia="Times New Roman" w:hAnsi="Arial" w:cs="Times New Roman"/>
                <w:kern w:val="0"/>
                <w14:ligatures w14:val="none"/>
              </w:rPr>
            </w:pPr>
            <w:r w:rsidRPr="009E4B4D">
              <w:rPr>
                <w:rFonts w:ascii="Arial" w:eastAsia="Times New Roman" w:hAnsi="Arial" w:cs="Times New Roman"/>
                <w:kern w:val="0"/>
                <w14:ligatures w14:val="none"/>
              </w:rPr>
              <w:t>To be determined</w:t>
            </w:r>
          </w:p>
        </w:tc>
      </w:tr>
      <w:tr w:rsidR="009E4B4D" w:rsidRPr="009E4B4D" w14:paraId="5DBE36C2" w14:textId="77777777" w:rsidTr="007B1B60">
        <w:trPr>
          <w:trHeight w:val="432"/>
        </w:trPr>
        <w:tc>
          <w:tcPr>
            <w:tcW w:w="2880" w:type="dxa"/>
            <w:shd w:val="clear" w:color="auto" w:fill="FFFFFF"/>
            <w:vAlign w:val="center"/>
          </w:tcPr>
          <w:p w14:paraId="4D2BD107" w14:textId="77777777" w:rsidR="009E4B4D" w:rsidRPr="009E4B4D" w:rsidRDefault="009E4B4D" w:rsidP="009E4B4D">
            <w:pPr>
              <w:tabs>
                <w:tab w:val="center" w:pos="4320"/>
                <w:tab w:val="right" w:pos="8640"/>
              </w:tabs>
              <w:spacing w:before="120" w:after="120" w:line="240" w:lineRule="auto"/>
              <w:rPr>
                <w:rFonts w:ascii="Arial" w:eastAsia="Times New Roman" w:hAnsi="Arial" w:cs="Times New Roman"/>
                <w:b/>
                <w:bCs/>
                <w:kern w:val="0"/>
                <w14:ligatures w14:val="none"/>
              </w:rPr>
            </w:pPr>
            <w:r w:rsidRPr="009E4B4D">
              <w:rPr>
                <w:rFonts w:ascii="Arial" w:eastAsia="Times New Roman" w:hAnsi="Arial" w:cs="Times New Roman"/>
                <w:b/>
                <w:bCs/>
                <w:kern w:val="0"/>
                <w14:ligatures w14:val="none"/>
              </w:rPr>
              <w:t>Independent Market Monitor Opinion</w:t>
            </w:r>
          </w:p>
        </w:tc>
        <w:tc>
          <w:tcPr>
            <w:tcW w:w="7560" w:type="dxa"/>
            <w:vAlign w:val="center"/>
          </w:tcPr>
          <w:p w14:paraId="24FECAFE" w14:textId="77777777" w:rsidR="009E4B4D" w:rsidRPr="009E4B4D" w:rsidRDefault="009E4B4D" w:rsidP="009E4B4D">
            <w:pPr>
              <w:spacing w:before="120" w:after="120" w:line="240" w:lineRule="auto"/>
              <w:ind w:hanging="2"/>
              <w:rPr>
                <w:rFonts w:ascii="Arial" w:eastAsia="Times New Roman" w:hAnsi="Arial" w:cs="Times New Roman"/>
                <w:b/>
                <w:bCs/>
                <w:kern w:val="0"/>
                <w14:ligatures w14:val="none"/>
              </w:rPr>
            </w:pPr>
            <w:r w:rsidRPr="009E4B4D">
              <w:rPr>
                <w:rFonts w:ascii="Arial" w:eastAsia="Times New Roman" w:hAnsi="Arial" w:cs="Times New Roman"/>
                <w:kern w:val="0"/>
                <w14:ligatures w14:val="none"/>
              </w:rPr>
              <w:t>To be determined</w:t>
            </w:r>
          </w:p>
        </w:tc>
      </w:tr>
      <w:tr w:rsidR="009E4B4D" w:rsidRPr="009E4B4D" w14:paraId="424D1661" w14:textId="77777777" w:rsidTr="007B1B60">
        <w:trPr>
          <w:trHeight w:val="432"/>
        </w:trPr>
        <w:tc>
          <w:tcPr>
            <w:tcW w:w="2880" w:type="dxa"/>
            <w:shd w:val="clear" w:color="auto" w:fill="FFFFFF"/>
            <w:vAlign w:val="center"/>
          </w:tcPr>
          <w:p w14:paraId="65478B10" w14:textId="77777777" w:rsidR="009E4B4D" w:rsidRPr="009E4B4D" w:rsidRDefault="009E4B4D" w:rsidP="009E4B4D">
            <w:pPr>
              <w:tabs>
                <w:tab w:val="center" w:pos="4320"/>
                <w:tab w:val="right" w:pos="8640"/>
              </w:tabs>
              <w:spacing w:before="120" w:after="120" w:line="240" w:lineRule="auto"/>
              <w:rPr>
                <w:rFonts w:ascii="Arial" w:eastAsia="Times New Roman" w:hAnsi="Arial" w:cs="Times New Roman"/>
                <w:b/>
                <w:bCs/>
                <w:kern w:val="0"/>
                <w14:ligatures w14:val="none"/>
              </w:rPr>
            </w:pPr>
            <w:r w:rsidRPr="009E4B4D">
              <w:rPr>
                <w:rFonts w:ascii="Arial" w:eastAsia="Times New Roman" w:hAnsi="Arial" w:cs="Times New Roman"/>
                <w:b/>
                <w:bCs/>
                <w:kern w:val="0"/>
                <w14:ligatures w14:val="none"/>
              </w:rPr>
              <w:t>ERCOT Opinion</w:t>
            </w:r>
          </w:p>
        </w:tc>
        <w:tc>
          <w:tcPr>
            <w:tcW w:w="7560" w:type="dxa"/>
            <w:vAlign w:val="center"/>
          </w:tcPr>
          <w:p w14:paraId="04AED5CF" w14:textId="77777777" w:rsidR="009E4B4D" w:rsidRPr="009E4B4D" w:rsidRDefault="009E4B4D" w:rsidP="009E4B4D">
            <w:pPr>
              <w:spacing w:before="120" w:after="120" w:line="240" w:lineRule="auto"/>
              <w:ind w:hanging="2"/>
              <w:rPr>
                <w:rFonts w:ascii="Arial" w:eastAsia="Times New Roman" w:hAnsi="Arial" w:cs="Times New Roman"/>
                <w:b/>
                <w:bCs/>
                <w:kern w:val="0"/>
                <w14:ligatures w14:val="none"/>
              </w:rPr>
            </w:pPr>
            <w:r w:rsidRPr="009E4B4D">
              <w:rPr>
                <w:rFonts w:ascii="Arial" w:eastAsia="Times New Roman" w:hAnsi="Arial" w:cs="Times New Roman"/>
                <w:kern w:val="0"/>
                <w14:ligatures w14:val="none"/>
              </w:rPr>
              <w:t>To be determined</w:t>
            </w:r>
          </w:p>
        </w:tc>
      </w:tr>
      <w:tr w:rsidR="009E4B4D" w:rsidRPr="009E4B4D" w14:paraId="12371B0F" w14:textId="77777777" w:rsidTr="007B1B60">
        <w:trPr>
          <w:trHeight w:val="432"/>
        </w:trPr>
        <w:tc>
          <w:tcPr>
            <w:tcW w:w="2880" w:type="dxa"/>
            <w:shd w:val="clear" w:color="auto" w:fill="FFFFFF"/>
            <w:vAlign w:val="center"/>
          </w:tcPr>
          <w:p w14:paraId="22605936" w14:textId="77777777" w:rsidR="009E4B4D" w:rsidRPr="009E4B4D" w:rsidRDefault="009E4B4D" w:rsidP="009E4B4D">
            <w:pPr>
              <w:tabs>
                <w:tab w:val="center" w:pos="4320"/>
                <w:tab w:val="right" w:pos="8640"/>
              </w:tabs>
              <w:spacing w:before="120" w:after="120" w:line="240" w:lineRule="auto"/>
              <w:rPr>
                <w:rFonts w:ascii="Arial" w:eastAsia="Times New Roman" w:hAnsi="Arial" w:cs="Times New Roman"/>
                <w:b/>
                <w:bCs/>
                <w:kern w:val="0"/>
                <w14:ligatures w14:val="none"/>
              </w:rPr>
            </w:pPr>
            <w:r w:rsidRPr="009E4B4D">
              <w:rPr>
                <w:rFonts w:ascii="Arial" w:eastAsia="Times New Roman" w:hAnsi="Arial" w:cs="Times New Roman"/>
                <w:b/>
                <w:bCs/>
                <w:kern w:val="0"/>
                <w14:ligatures w14:val="none"/>
              </w:rPr>
              <w:t>ERCOT Market Impact Statement</w:t>
            </w:r>
          </w:p>
        </w:tc>
        <w:tc>
          <w:tcPr>
            <w:tcW w:w="7560" w:type="dxa"/>
            <w:vAlign w:val="center"/>
          </w:tcPr>
          <w:p w14:paraId="654B3B84" w14:textId="77777777" w:rsidR="009E4B4D" w:rsidRPr="009E4B4D" w:rsidRDefault="009E4B4D" w:rsidP="009E4B4D">
            <w:pPr>
              <w:spacing w:before="120" w:after="120" w:line="240" w:lineRule="auto"/>
              <w:ind w:hanging="2"/>
              <w:rPr>
                <w:rFonts w:ascii="Arial" w:eastAsia="Times New Roman" w:hAnsi="Arial" w:cs="Times New Roman"/>
                <w:b/>
                <w:bCs/>
                <w:kern w:val="0"/>
                <w14:ligatures w14:val="none"/>
              </w:rPr>
            </w:pPr>
            <w:r w:rsidRPr="009E4B4D">
              <w:rPr>
                <w:rFonts w:ascii="Arial" w:eastAsia="Times New Roman" w:hAnsi="Arial" w:cs="Times New Roman"/>
                <w:kern w:val="0"/>
                <w14:ligatures w14:val="none"/>
              </w:rPr>
              <w:t>To be determined</w:t>
            </w:r>
          </w:p>
        </w:tc>
      </w:tr>
    </w:tbl>
    <w:p w14:paraId="6715DBB3" w14:textId="77777777" w:rsidR="009E4B4D" w:rsidRPr="009E4B4D" w:rsidRDefault="009E4B4D" w:rsidP="009E4B4D">
      <w:pPr>
        <w:spacing w:after="0" w:line="259" w:lineRule="auto"/>
        <w:rPr>
          <w:rFonts w:ascii="Arial" w:eastAsia="Calibri" w:hAnsi="Arial" w:cs="Arial"/>
          <w:sz w:val="22"/>
          <w:szCs w:val="22"/>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24815" w:rsidRPr="00024815" w14:paraId="3CFDEED2" w14:textId="77777777" w:rsidTr="6D411981">
        <w:trPr>
          <w:cantSplit/>
          <w:trHeight w:val="432"/>
        </w:trPr>
        <w:tc>
          <w:tcPr>
            <w:tcW w:w="10440" w:type="dxa"/>
            <w:gridSpan w:val="2"/>
            <w:tcBorders>
              <w:top w:val="single" w:sz="4" w:space="0" w:color="auto"/>
            </w:tcBorders>
            <w:shd w:val="clear" w:color="auto" w:fill="FFFFFF" w:themeFill="background1"/>
            <w:vAlign w:val="center"/>
          </w:tcPr>
          <w:p w14:paraId="7D86F1FA" w14:textId="77777777" w:rsidR="00024815" w:rsidRPr="00024815" w:rsidRDefault="00024815" w:rsidP="00024815">
            <w:pPr>
              <w:tabs>
                <w:tab w:val="center" w:pos="4320"/>
                <w:tab w:val="right" w:pos="8640"/>
              </w:tabs>
              <w:spacing w:after="0" w:line="240" w:lineRule="auto"/>
              <w:jc w:val="center"/>
              <w:rPr>
                <w:rFonts w:ascii="Arial" w:eastAsia="Times New Roman" w:hAnsi="Arial" w:cs="Times New Roman"/>
                <w:b/>
                <w:kern w:val="0"/>
                <w14:ligatures w14:val="none"/>
              </w:rPr>
            </w:pPr>
            <w:bookmarkStart w:id="3" w:name="_Hlk154568842"/>
            <w:bookmarkEnd w:id="2"/>
            <w:r w:rsidRPr="00024815">
              <w:rPr>
                <w:rFonts w:ascii="Arial" w:eastAsia="Times New Roman" w:hAnsi="Arial" w:cs="Times New Roman"/>
                <w:b/>
                <w:bCs/>
                <w:kern w:val="0"/>
                <w14:ligatures w14:val="none"/>
              </w:rPr>
              <w:t>Sponsor</w:t>
            </w:r>
          </w:p>
        </w:tc>
      </w:tr>
      <w:tr w:rsidR="00024815" w:rsidRPr="00024815" w14:paraId="6DDD567B" w14:textId="77777777" w:rsidTr="6D411981">
        <w:trPr>
          <w:cantSplit/>
          <w:trHeight w:val="432"/>
        </w:trPr>
        <w:tc>
          <w:tcPr>
            <w:tcW w:w="2880" w:type="dxa"/>
            <w:shd w:val="clear" w:color="auto" w:fill="FFFFFF" w:themeFill="background1"/>
            <w:vAlign w:val="center"/>
          </w:tcPr>
          <w:p w14:paraId="74BFB073"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Name</w:t>
            </w:r>
          </w:p>
        </w:tc>
        <w:tc>
          <w:tcPr>
            <w:tcW w:w="7560" w:type="dxa"/>
            <w:vAlign w:val="center"/>
          </w:tcPr>
          <w:p w14:paraId="78E11486" w14:textId="5D014546" w:rsidR="00024815" w:rsidRPr="00024815" w:rsidRDefault="0D6E7796" w:rsidP="00024815">
            <w:pPr>
              <w:spacing w:after="0" w:line="240" w:lineRule="auto"/>
              <w:rPr>
                <w:rFonts w:ascii="Arial" w:eastAsia="Times New Roman" w:hAnsi="Arial" w:cs="Times New Roman"/>
                <w:kern w:val="0"/>
                <w14:ligatures w14:val="none"/>
              </w:rPr>
            </w:pPr>
            <w:r w:rsidRPr="6D411981">
              <w:rPr>
                <w:rFonts w:ascii="Arial" w:eastAsia="Times New Roman" w:hAnsi="Arial" w:cs="Times New Roman"/>
              </w:rPr>
              <w:t>Ryan King</w:t>
            </w:r>
          </w:p>
        </w:tc>
      </w:tr>
      <w:tr w:rsidR="00024815" w:rsidRPr="00024815" w14:paraId="47F5CB49" w14:textId="77777777" w:rsidTr="6D411981">
        <w:trPr>
          <w:cantSplit/>
          <w:trHeight w:val="432"/>
        </w:trPr>
        <w:tc>
          <w:tcPr>
            <w:tcW w:w="2880" w:type="dxa"/>
            <w:shd w:val="clear" w:color="auto" w:fill="FFFFFF" w:themeFill="background1"/>
            <w:vAlign w:val="center"/>
          </w:tcPr>
          <w:p w14:paraId="5F4BABFC"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E-mail Address</w:t>
            </w:r>
          </w:p>
        </w:tc>
        <w:tc>
          <w:tcPr>
            <w:tcW w:w="7560" w:type="dxa"/>
            <w:vAlign w:val="center"/>
          </w:tcPr>
          <w:p w14:paraId="7511D3C3" w14:textId="6DC721A7" w:rsidR="00024815" w:rsidRPr="00024815" w:rsidRDefault="00ED6CDC" w:rsidP="00024815">
            <w:pPr>
              <w:spacing w:after="0" w:line="240" w:lineRule="auto"/>
              <w:rPr>
                <w:rFonts w:ascii="Arial" w:eastAsia="Times New Roman" w:hAnsi="Arial" w:cs="Times New Roman"/>
                <w:kern w:val="0"/>
                <w14:ligatures w14:val="none"/>
              </w:rPr>
            </w:pPr>
            <w:hyperlink r:id="rId14" w:history="1">
              <w:r w:rsidRPr="00CF4BB3">
                <w:rPr>
                  <w:rStyle w:val="Hyperlink"/>
                  <w:rFonts w:ascii="Arial" w:eastAsia="Times New Roman" w:hAnsi="Arial"/>
                </w:rPr>
                <w:t>Ryan.king@ercot.com</w:t>
              </w:r>
            </w:hyperlink>
          </w:p>
        </w:tc>
      </w:tr>
      <w:tr w:rsidR="00024815" w:rsidRPr="00024815" w14:paraId="4D0E3F6E" w14:textId="77777777" w:rsidTr="6D411981">
        <w:trPr>
          <w:cantSplit/>
          <w:trHeight w:val="432"/>
        </w:trPr>
        <w:tc>
          <w:tcPr>
            <w:tcW w:w="2880" w:type="dxa"/>
            <w:shd w:val="clear" w:color="auto" w:fill="FFFFFF" w:themeFill="background1"/>
            <w:vAlign w:val="center"/>
          </w:tcPr>
          <w:p w14:paraId="3B849BA4"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Company</w:t>
            </w:r>
          </w:p>
        </w:tc>
        <w:tc>
          <w:tcPr>
            <w:tcW w:w="7560" w:type="dxa"/>
            <w:vAlign w:val="center"/>
          </w:tcPr>
          <w:p w14:paraId="6953C089" w14:textId="0A4D410E" w:rsidR="00024815" w:rsidRPr="00024815" w:rsidRDefault="7E273BF5" w:rsidP="00024815">
            <w:pPr>
              <w:spacing w:after="0" w:line="240" w:lineRule="auto"/>
              <w:rPr>
                <w:rFonts w:ascii="Arial" w:eastAsia="Times New Roman" w:hAnsi="Arial" w:cs="Times New Roman"/>
                <w:kern w:val="0"/>
                <w14:ligatures w14:val="none"/>
              </w:rPr>
            </w:pPr>
            <w:r w:rsidRPr="6D411981">
              <w:rPr>
                <w:rFonts w:ascii="Arial" w:eastAsia="Times New Roman" w:hAnsi="Arial" w:cs="Times New Roman"/>
              </w:rPr>
              <w:t>ERCOT</w:t>
            </w:r>
          </w:p>
        </w:tc>
      </w:tr>
      <w:tr w:rsidR="00024815" w:rsidRPr="00024815" w14:paraId="05EE745A" w14:textId="77777777" w:rsidTr="6D411981">
        <w:trPr>
          <w:cantSplit/>
          <w:trHeight w:val="432"/>
        </w:trPr>
        <w:tc>
          <w:tcPr>
            <w:tcW w:w="2880" w:type="dxa"/>
            <w:tcBorders>
              <w:bottom w:val="single" w:sz="4" w:space="0" w:color="auto"/>
            </w:tcBorders>
            <w:shd w:val="clear" w:color="auto" w:fill="FFFFFF" w:themeFill="background1"/>
            <w:vAlign w:val="center"/>
          </w:tcPr>
          <w:p w14:paraId="36A43BDF"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Phone Number</w:t>
            </w:r>
          </w:p>
        </w:tc>
        <w:tc>
          <w:tcPr>
            <w:tcW w:w="7560" w:type="dxa"/>
            <w:tcBorders>
              <w:bottom w:val="single" w:sz="4" w:space="0" w:color="auto"/>
            </w:tcBorders>
            <w:vAlign w:val="center"/>
          </w:tcPr>
          <w:p w14:paraId="5599BCD7" w14:textId="0081DF19" w:rsidR="00024815" w:rsidRPr="00024815" w:rsidRDefault="1029E316" w:rsidP="00024815">
            <w:pPr>
              <w:spacing w:after="0" w:line="240" w:lineRule="auto"/>
              <w:rPr>
                <w:rFonts w:ascii="Arial" w:eastAsia="Times New Roman" w:hAnsi="Arial" w:cs="Times New Roman"/>
                <w:kern w:val="0"/>
                <w14:ligatures w14:val="none"/>
              </w:rPr>
            </w:pPr>
            <w:r w:rsidRPr="6D411981">
              <w:rPr>
                <w:rFonts w:ascii="Arial" w:eastAsia="Times New Roman" w:hAnsi="Arial" w:cs="Times New Roman"/>
              </w:rPr>
              <w:t>512-944-7706</w:t>
            </w:r>
          </w:p>
        </w:tc>
      </w:tr>
      <w:tr w:rsidR="00024815" w:rsidRPr="00024815" w14:paraId="4DD1CDF4" w14:textId="77777777" w:rsidTr="6D411981">
        <w:trPr>
          <w:cantSplit/>
          <w:trHeight w:val="432"/>
        </w:trPr>
        <w:tc>
          <w:tcPr>
            <w:tcW w:w="2880" w:type="dxa"/>
            <w:shd w:val="clear" w:color="auto" w:fill="FFFFFF" w:themeFill="background1"/>
            <w:vAlign w:val="center"/>
          </w:tcPr>
          <w:p w14:paraId="27F257EB"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Cell Number</w:t>
            </w:r>
          </w:p>
        </w:tc>
        <w:tc>
          <w:tcPr>
            <w:tcW w:w="7560" w:type="dxa"/>
            <w:vAlign w:val="center"/>
          </w:tcPr>
          <w:p w14:paraId="1723A731" w14:textId="77777777" w:rsidR="00024815" w:rsidRPr="00024815" w:rsidRDefault="00024815" w:rsidP="00024815">
            <w:pPr>
              <w:spacing w:after="0" w:line="240" w:lineRule="auto"/>
              <w:rPr>
                <w:rFonts w:ascii="Arial" w:eastAsia="Times New Roman" w:hAnsi="Arial" w:cs="Times New Roman"/>
                <w:kern w:val="0"/>
                <w14:ligatures w14:val="none"/>
              </w:rPr>
            </w:pPr>
          </w:p>
        </w:tc>
      </w:tr>
      <w:tr w:rsidR="00024815" w:rsidRPr="00024815" w14:paraId="5465430F" w14:textId="77777777" w:rsidTr="6D411981">
        <w:trPr>
          <w:cantSplit/>
          <w:trHeight w:val="432"/>
        </w:trPr>
        <w:tc>
          <w:tcPr>
            <w:tcW w:w="2880" w:type="dxa"/>
            <w:tcBorders>
              <w:bottom w:val="single" w:sz="4" w:space="0" w:color="auto"/>
            </w:tcBorders>
            <w:shd w:val="clear" w:color="auto" w:fill="FFFFFF" w:themeFill="background1"/>
            <w:vAlign w:val="center"/>
          </w:tcPr>
          <w:p w14:paraId="04D6EA9A"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Market Segment</w:t>
            </w:r>
          </w:p>
        </w:tc>
        <w:tc>
          <w:tcPr>
            <w:tcW w:w="7560" w:type="dxa"/>
            <w:tcBorders>
              <w:bottom w:val="single" w:sz="4" w:space="0" w:color="auto"/>
            </w:tcBorders>
            <w:vAlign w:val="center"/>
          </w:tcPr>
          <w:p w14:paraId="43F2CB12" w14:textId="36EBE506" w:rsidR="00024815" w:rsidRPr="00024815" w:rsidRDefault="00C76809" w:rsidP="00024815">
            <w:pPr>
              <w:spacing w:after="0" w:line="240" w:lineRule="auto"/>
              <w:rPr>
                <w:rFonts w:ascii="Arial" w:eastAsia="Times New Roman" w:hAnsi="Arial" w:cs="Times New Roman"/>
                <w:kern w:val="0"/>
                <w14:ligatures w14:val="none"/>
              </w:rPr>
            </w:pPr>
            <w:r>
              <w:rPr>
                <w:rFonts w:ascii="Arial" w:eastAsia="Times New Roman" w:hAnsi="Arial" w:cs="Times New Roman"/>
                <w:kern w:val="0"/>
                <w14:ligatures w14:val="none"/>
              </w:rPr>
              <w:t>Not applicable</w:t>
            </w:r>
          </w:p>
        </w:tc>
      </w:tr>
      <w:bookmarkEnd w:id="3"/>
    </w:tbl>
    <w:p w14:paraId="4BCA8844" w14:textId="77777777" w:rsidR="00024815" w:rsidRPr="00024815" w:rsidRDefault="00024815" w:rsidP="00024815">
      <w:pPr>
        <w:spacing w:after="0" w:line="240" w:lineRule="auto"/>
        <w:rPr>
          <w:rFonts w:ascii="Arial" w:eastAsia="Times New Roman" w:hAnsi="Arial" w:cs="Times New Roman"/>
          <w:kern w:val="0"/>
          <w14:ligatures w14:val="none"/>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024815" w:rsidRPr="00024815" w14:paraId="5DE7B5FC" w14:textId="77777777" w:rsidTr="00082ED8">
        <w:trPr>
          <w:cantSplit/>
          <w:trHeight w:val="432"/>
        </w:trPr>
        <w:tc>
          <w:tcPr>
            <w:tcW w:w="10440" w:type="dxa"/>
            <w:gridSpan w:val="2"/>
            <w:vAlign w:val="center"/>
          </w:tcPr>
          <w:p w14:paraId="33DA6F2C" w14:textId="1505865D" w:rsidR="002055EF" w:rsidRPr="002055EF" w:rsidRDefault="00024815" w:rsidP="002055EF">
            <w:pPr>
              <w:spacing w:after="0" w:line="240" w:lineRule="auto"/>
              <w:jc w:val="center"/>
              <w:rPr>
                <w:rFonts w:ascii="Arial" w:eastAsia="Times New Roman" w:hAnsi="Arial" w:cs="Times New Roman"/>
                <w:kern w:val="0"/>
                <w14:ligatures w14:val="none"/>
              </w:rPr>
            </w:pPr>
            <w:r w:rsidRPr="00024815">
              <w:rPr>
                <w:rFonts w:ascii="Arial" w:eastAsia="Times New Roman" w:hAnsi="Arial" w:cs="Times New Roman"/>
                <w:b/>
                <w:kern w:val="0"/>
                <w14:ligatures w14:val="none"/>
              </w:rPr>
              <w:lastRenderedPageBreak/>
              <w:t>Market Rules Staff Contact</w:t>
            </w:r>
          </w:p>
        </w:tc>
      </w:tr>
      <w:tr w:rsidR="00024815" w:rsidRPr="00024815" w14:paraId="4E5BE393" w14:textId="77777777" w:rsidTr="00FD2520">
        <w:trPr>
          <w:cantSplit/>
          <w:trHeight w:val="432"/>
        </w:trPr>
        <w:tc>
          <w:tcPr>
            <w:tcW w:w="2880" w:type="dxa"/>
            <w:vAlign w:val="center"/>
          </w:tcPr>
          <w:p w14:paraId="1D3D7DEF" w14:textId="77777777" w:rsidR="00024815" w:rsidRPr="00024815" w:rsidRDefault="00024815" w:rsidP="00024815">
            <w:pPr>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Name</w:t>
            </w:r>
          </w:p>
        </w:tc>
        <w:tc>
          <w:tcPr>
            <w:tcW w:w="7560" w:type="dxa"/>
            <w:vAlign w:val="center"/>
          </w:tcPr>
          <w:p w14:paraId="5B14F730" w14:textId="7D5AB1FE" w:rsidR="002055EF" w:rsidRPr="002055EF" w:rsidRDefault="00FD2520" w:rsidP="00FD2520">
            <w:pPr>
              <w:spacing w:after="0"/>
              <w:rPr>
                <w:rFonts w:ascii="Arial" w:eastAsia="Times New Roman" w:hAnsi="Arial" w:cs="Times New Roman"/>
              </w:rPr>
            </w:pPr>
            <w:r>
              <w:rPr>
                <w:rFonts w:ascii="Arial" w:eastAsia="Times New Roman" w:hAnsi="Arial" w:cs="Times New Roman"/>
              </w:rPr>
              <w:t>Cory Phillips</w:t>
            </w:r>
          </w:p>
        </w:tc>
      </w:tr>
      <w:tr w:rsidR="00024815" w:rsidRPr="00024815" w14:paraId="5AF31244" w14:textId="77777777" w:rsidTr="00FD2520">
        <w:trPr>
          <w:cantSplit/>
          <w:trHeight w:val="432"/>
        </w:trPr>
        <w:tc>
          <w:tcPr>
            <w:tcW w:w="2880" w:type="dxa"/>
            <w:vAlign w:val="center"/>
          </w:tcPr>
          <w:p w14:paraId="363650E6" w14:textId="77777777" w:rsidR="00024815" w:rsidRPr="00024815" w:rsidRDefault="00024815" w:rsidP="00024815">
            <w:pPr>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E-Mail Address</w:t>
            </w:r>
          </w:p>
        </w:tc>
        <w:tc>
          <w:tcPr>
            <w:tcW w:w="7560" w:type="dxa"/>
            <w:vAlign w:val="center"/>
          </w:tcPr>
          <w:p w14:paraId="5CCA60DE" w14:textId="6D552717" w:rsidR="002055EF" w:rsidRPr="002055EF" w:rsidRDefault="00FD2520" w:rsidP="00FD2520">
            <w:pPr>
              <w:spacing w:after="0"/>
              <w:rPr>
                <w:rFonts w:ascii="Arial" w:eastAsia="Times New Roman" w:hAnsi="Arial" w:cs="Times New Roman"/>
              </w:rPr>
            </w:pPr>
            <w:hyperlink r:id="rId15" w:history="1">
              <w:r w:rsidRPr="00E31489">
                <w:rPr>
                  <w:rStyle w:val="Hyperlink"/>
                  <w:rFonts w:ascii="Arial" w:eastAsia="Times New Roman" w:hAnsi="Arial"/>
                </w:rPr>
                <w:t>cory.phillips@ercot.com</w:t>
              </w:r>
            </w:hyperlink>
          </w:p>
        </w:tc>
      </w:tr>
      <w:tr w:rsidR="00024815" w:rsidRPr="00024815" w14:paraId="77779192" w14:textId="77777777" w:rsidTr="00FD2520">
        <w:trPr>
          <w:cantSplit/>
          <w:trHeight w:val="432"/>
        </w:trPr>
        <w:tc>
          <w:tcPr>
            <w:tcW w:w="2880" w:type="dxa"/>
            <w:vAlign w:val="center"/>
          </w:tcPr>
          <w:p w14:paraId="3A10B0F1" w14:textId="77777777" w:rsidR="00024815" w:rsidRPr="00024815" w:rsidRDefault="00024815" w:rsidP="00024815">
            <w:pPr>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Phone Number</w:t>
            </w:r>
          </w:p>
        </w:tc>
        <w:tc>
          <w:tcPr>
            <w:tcW w:w="7560" w:type="dxa"/>
            <w:vAlign w:val="center"/>
          </w:tcPr>
          <w:p w14:paraId="2D60D928" w14:textId="043F385C" w:rsidR="002055EF" w:rsidRPr="002055EF" w:rsidRDefault="00FD2520" w:rsidP="00FD2520">
            <w:pPr>
              <w:spacing w:after="0"/>
              <w:rPr>
                <w:rFonts w:ascii="Arial" w:eastAsia="Times New Roman" w:hAnsi="Arial" w:cs="Times New Roman"/>
              </w:rPr>
            </w:pPr>
            <w:r>
              <w:rPr>
                <w:rFonts w:ascii="Arial" w:eastAsia="Times New Roman" w:hAnsi="Arial" w:cs="Times New Roman"/>
              </w:rPr>
              <w:t>512-248-6464</w:t>
            </w:r>
          </w:p>
        </w:tc>
      </w:tr>
    </w:tbl>
    <w:p w14:paraId="5198FCE7" w14:textId="77777777" w:rsidR="009E4B4D" w:rsidRPr="009E4B4D" w:rsidRDefault="009E4B4D" w:rsidP="009E4B4D">
      <w:pPr>
        <w:tabs>
          <w:tab w:val="num" w:pos="0"/>
        </w:tabs>
        <w:spacing w:after="0" w:line="259" w:lineRule="auto"/>
        <w:rPr>
          <w:rFonts w:ascii="Arial" w:eastAsia="Calibri" w:hAnsi="Arial" w:cs="Arial"/>
          <w:sz w:val="22"/>
          <w:szCs w:val="22"/>
        </w:rPr>
      </w:pPr>
      <w:bookmarkStart w:id="4" w:name="_Hlk208944269"/>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9E4B4D" w:rsidRPr="009E4B4D" w14:paraId="10C59DED" w14:textId="77777777" w:rsidTr="007B1B6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52B14B0" w14:textId="77777777" w:rsidR="009E4B4D" w:rsidRPr="009E4B4D" w:rsidRDefault="009E4B4D" w:rsidP="009E4B4D">
            <w:pPr>
              <w:spacing w:after="0" w:line="240" w:lineRule="auto"/>
              <w:ind w:hanging="2"/>
              <w:jc w:val="center"/>
              <w:rPr>
                <w:rFonts w:ascii="Arial" w:eastAsia="Times New Roman" w:hAnsi="Arial" w:cs="Times New Roman"/>
                <w:b/>
                <w:kern w:val="0"/>
                <w14:ligatures w14:val="none"/>
              </w:rPr>
            </w:pPr>
            <w:r w:rsidRPr="009E4B4D">
              <w:rPr>
                <w:rFonts w:ascii="Arial" w:eastAsia="Times New Roman" w:hAnsi="Arial" w:cs="Times New Roman"/>
                <w:b/>
                <w:kern w:val="0"/>
                <w14:ligatures w14:val="none"/>
              </w:rPr>
              <w:t>Comments Received</w:t>
            </w:r>
          </w:p>
        </w:tc>
      </w:tr>
      <w:tr w:rsidR="009E4B4D" w:rsidRPr="009E4B4D" w14:paraId="7A338F78" w14:textId="77777777" w:rsidTr="007B1B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48357D" w14:textId="77777777" w:rsidR="009E4B4D" w:rsidRPr="009E4B4D" w:rsidRDefault="009E4B4D" w:rsidP="009E4B4D">
            <w:pPr>
              <w:spacing w:after="0" w:line="240" w:lineRule="auto"/>
              <w:ind w:hanging="2"/>
              <w:rPr>
                <w:rFonts w:ascii="Arial" w:eastAsia="Times New Roman" w:hAnsi="Arial" w:cs="Times New Roman"/>
                <w:bCs/>
                <w:kern w:val="0"/>
                <w14:ligatures w14:val="none"/>
              </w:rPr>
            </w:pPr>
            <w:r w:rsidRPr="009E4B4D">
              <w:rPr>
                <w:rFonts w:ascii="Arial" w:eastAsia="Times New Roman" w:hAnsi="Arial" w:cs="Times New Roman"/>
                <w:b/>
                <w:kern w:val="0"/>
                <w14:ligatures w14:val="none"/>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538AC37" w14:textId="77777777" w:rsidR="009E4B4D" w:rsidRPr="009E4B4D" w:rsidRDefault="009E4B4D" w:rsidP="009E4B4D">
            <w:pPr>
              <w:spacing w:after="0" w:line="240" w:lineRule="auto"/>
              <w:ind w:hanging="2"/>
              <w:rPr>
                <w:rFonts w:ascii="Arial" w:eastAsia="Times New Roman" w:hAnsi="Arial" w:cs="Times New Roman"/>
                <w:b/>
                <w:kern w:val="0"/>
                <w14:ligatures w14:val="none"/>
              </w:rPr>
            </w:pPr>
            <w:r w:rsidRPr="009E4B4D">
              <w:rPr>
                <w:rFonts w:ascii="Arial" w:eastAsia="Times New Roman" w:hAnsi="Arial" w:cs="Times New Roman"/>
                <w:b/>
                <w:kern w:val="0"/>
                <w14:ligatures w14:val="none"/>
              </w:rPr>
              <w:t>Comment Summary</w:t>
            </w:r>
          </w:p>
        </w:tc>
      </w:tr>
      <w:tr w:rsidR="009E4B4D" w:rsidRPr="009E4B4D" w14:paraId="737702F0" w14:textId="77777777" w:rsidTr="007B1B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13F877" w14:textId="502EEC7C" w:rsidR="009E4B4D" w:rsidRPr="009E4B4D" w:rsidRDefault="009E4B4D" w:rsidP="009E4B4D">
            <w:pPr>
              <w:spacing w:before="120" w:after="120" w:line="240" w:lineRule="auto"/>
              <w:rPr>
                <w:rFonts w:ascii="Arial" w:eastAsia="Times New Roman" w:hAnsi="Arial" w:cs="Times New Roman"/>
                <w:kern w:val="0"/>
                <w14:ligatures w14:val="none"/>
              </w:rPr>
            </w:pPr>
            <w:r>
              <w:rPr>
                <w:rFonts w:ascii="Arial" w:eastAsia="Times New Roman" w:hAnsi="Arial" w:cs="Times New Roman"/>
                <w:kern w:val="0"/>
                <w14:ligatures w14:val="none"/>
              </w:rPr>
              <w:t>Vistra 091025</w:t>
            </w:r>
          </w:p>
        </w:tc>
        <w:tc>
          <w:tcPr>
            <w:tcW w:w="7560" w:type="dxa"/>
            <w:tcBorders>
              <w:top w:val="single" w:sz="4" w:space="0" w:color="auto"/>
              <w:left w:val="single" w:sz="4" w:space="0" w:color="auto"/>
              <w:bottom w:val="single" w:sz="4" w:space="0" w:color="auto"/>
              <w:right w:val="single" w:sz="4" w:space="0" w:color="auto"/>
            </w:tcBorders>
            <w:vAlign w:val="center"/>
          </w:tcPr>
          <w:p w14:paraId="442FA919" w14:textId="1DB89E93" w:rsidR="009E4B4D" w:rsidRPr="009E4B4D" w:rsidRDefault="009E4B4D" w:rsidP="009E4B4D">
            <w:pPr>
              <w:spacing w:before="120" w:after="120" w:line="240" w:lineRule="auto"/>
              <w:rPr>
                <w:rFonts w:ascii="Arial" w:eastAsia="Times New Roman" w:hAnsi="Arial" w:cs="Times New Roman"/>
                <w:kern w:val="0"/>
                <w14:ligatures w14:val="none"/>
              </w:rPr>
            </w:pPr>
            <w:r>
              <w:rPr>
                <w:rFonts w:ascii="Arial" w:eastAsia="Times New Roman" w:hAnsi="Arial" w:cs="Times New Roman"/>
                <w:kern w:val="0"/>
                <w14:ligatures w14:val="none"/>
              </w:rPr>
              <w:t>Opposed NPRR1296</w:t>
            </w:r>
          </w:p>
        </w:tc>
      </w:tr>
    </w:tbl>
    <w:p w14:paraId="37B8AFBE" w14:textId="77777777" w:rsidR="009E4B4D" w:rsidRPr="009E4B4D" w:rsidRDefault="009E4B4D" w:rsidP="009E4B4D">
      <w:pPr>
        <w:tabs>
          <w:tab w:val="num" w:pos="0"/>
        </w:tabs>
        <w:spacing w:after="0" w:line="240" w:lineRule="auto"/>
        <w:rPr>
          <w:rFonts w:ascii="Arial" w:eastAsia="Times New Roman" w:hAnsi="Arial" w:cs="Arial"/>
          <w:kern w:val="0"/>
          <w14:ligatures w14:val="none"/>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B234E" w:rsidRPr="00E04213" w14:paraId="32CAA4D6" w14:textId="77777777" w:rsidTr="00082ED8">
        <w:trPr>
          <w:trHeight w:val="350"/>
        </w:trPr>
        <w:tc>
          <w:tcPr>
            <w:tcW w:w="10440" w:type="dxa"/>
            <w:tcBorders>
              <w:bottom w:val="single" w:sz="4" w:space="0" w:color="auto"/>
            </w:tcBorders>
            <w:shd w:val="clear" w:color="auto" w:fill="FFFFFF"/>
            <w:vAlign w:val="center"/>
          </w:tcPr>
          <w:bookmarkEnd w:id="4"/>
          <w:p w14:paraId="5F253E0F" w14:textId="77777777" w:rsidR="00BB234E" w:rsidRPr="00E04213" w:rsidRDefault="00BB234E" w:rsidP="00082ED8">
            <w:pPr>
              <w:tabs>
                <w:tab w:val="center" w:pos="4320"/>
                <w:tab w:val="right" w:pos="8640"/>
              </w:tabs>
              <w:spacing w:after="0"/>
              <w:jc w:val="center"/>
              <w:rPr>
                <w:rFonts w:ascii="Arial" w:hAnsi="Arial" w:cs="Arial"/>
                <w:b/>
                <w:bCs/>
                <w:color w:val="000000"/>
              </w:rPr>
            </w:pPr>
            <w:r w:rsidRPr="00E04213">
              <w:rPr>
                <w:rFonts w:ascii="Arial" w:hAnsi="Arial" w:cs="Arial"/>
                <w:b/>
                <w:bCs/>
                <w:color w:val="000000"/>
              </w:rPr>
              <w:t>Market Rules Notes</w:t>
            </w:r>
          </w:p>
        </w:tc>
      </w:tr>
    </w:tbl>
    <w:p w14:paraId="6867B83E" w14:textId="42DC15D8" w:rsidR="00BB234E" w:rsidRDefault="00BB234E" w:rsidP="00082ED8">
      <w:pPr>
        <w:tabs>
          <w:tab w:val="num" w:pos="0"/>
        </w:tabs>
        <w:spacing w:before="120" w:after="120"/>
        <w:rPr>
          <w:rFonts w:ascii="Arial" w:hAnsi="Arial" w:cs="Arial"/>
        </w:rPr>
      </w:pPr>
      <w:r>
        <w:rPr>
          <w:rFonts w:ascii="Arial" w:hAnsi="Arial" w:cs="Arial"/>
        </w:rPr>
        <w:t xml:space="preserve">Please note that the following NPRR(s) also propose revisions to the following </w:t>
      </w:r>
      <w:r w:rsidR="00FD2520">
        <w:rPr>
          <w:rFonts w:ascii="Arial" w:hAnsi="Arial" w:cs="Arial"/>
        </w:rPr>
        <w:t>S</w:t>
      </w:r>
      <w:r>
        <w:rPr>
          <w:rFonts w:ascii="Arial" w:hAnsi="Arial" w:cs="Arial"/>
        </w:rPr>
        <w:t>ection(s):</w:t>
      </w:r>
    </w:p>
    <w:p w14:paraId="6E140DAB" w14:textId="32829DDB" w:rsidR="00BB234E" w:rsidRDefault="00BB234E" w:rsidP="00BB234E">
      <w:pPr>
        <w:numPr>
          <w:ilvl w:val="0"/>
          <w:numId w:val="18"/>
        </w:numPr>
        <w:spacing w:after="0" w:line="240" w:lineRule="auto"/>
        <w:rPr>
          <w:rFonts w:ascii="Arial" w:hAnsi="Arial" w:cs="Arial"/>
        </w:rPr>
      </w:pPr>
      <w:r>
        <w:rPr>
          <w:rFonts w:ascii="Arial" w:hAnsi="Arial" w:cs="Arial"/>
        </w:rPr>
        <w:t>NPRR</w:t>
      </w:r>
      <w:r w:rsidR="00FD2520">
        <w:rPr>
          <w:rFonts w:ascii="Arial" w:hAnsi="Arial" w:cs="Arial"/>
        </w:rPr>
        <w:t xml:space="preserve">1214, </w:t>
      </w:r>
      <w:r w:rsidR="00FD2520" w:rsidRPr="00FD2520">
        <w:rPr>
          <w:rFonts w:ascii="Arial" w:hAnsi="Arial" w:cs="Arial"/>
        </w:rPr>
        <w:t>Reliability Deployment Price Adder Fix to Provide Locational Price Signals, Reduce Uplift and Risk</w:t>
      </w:r>
    </w:p>
    <w:p w14:paraId="125D4F96" w14:textId="374BD11B" w:rsidR="00BB234E" w:rsidRDefault="00BB234E" w:rsidP="00BB234E">
      <w:pPr>
        <w:numPr>
          <w:ilvl w:val="1"/>
          <w:numId w:val="18"/>
        </w:numPr>
        <w:spacing w:after="120" w:line="240" w:lineRule="auto"/>
        <w:rPr>
          <w:rFonts w:ascii="Arial" w:hAnsi="Arial" w:cs="Arial"/>
        </w:rPr>
      </w:pPr>
      <w:r>
        <w:rPr>
          <w:rFonts w:ascii="Arial" w:hAnsi="Arial" w:cs="Arial"/>
        </w:rPr>
        <w:t xml:space="preserve">Section </w:t>
      </w:r>
      <w:r w:rsidR="00FD2520">
        <w:rPr>
          <w:rFonts w:ascii="Arial" w:hAnsi="Arial" w:cs="Arial"/>
        </w:rPr>
        <w:t>9.5.3</w:t>
      </w:r>
    </w:p>
    <w:p w14:paraId="4C53F025" w14:textId="73B89889" w:rsidR="00FD2520" w:rsidRDefault="00FD2520" w:rsidP="00FD2520">
      <w:pPr>
        <w:numPr>
          <w:ilvl w:val="0"/>
          <w:numId w:val="18"/>
        </w:numPr>
        <w:spacing w:after="0" w:line="240" w:lineRule="auto"/>
        <w:rPr>
          <w:rFonts w:ascii="Arial" w:hAnsi="Arial" w:cs="Arial"/>
        </w:rPr>
      </w:pPr>
      <w:r>
        <w:rPr>
          <w:rFonts w:ascii="Arial" w:hAnsi="Arial" w:cs="Arial"/>
        </w:rPr>
        <w:t xml:space="preserve">NPRR1235, </w:t>
      </w:r>
      <w:r w:rsidRPr="00FD2520">
        <w:rPr>
          <w:rFonts w:ascii="Arial" w:hAnsi="Arial" w:cs="Arial"/>
        </w:rPr>
        <w:t>Dispatchable Reliability Reserve Service as a Stand-Alone Ancillary Service</w:t>
      </w:r>
    </w:p>
    <w:p w14:paraId="6EA508EA" w14:textId="0128BFB0" w:rsidR="00FD2520" w:rsidRPr="00FD2520" w:rsidRDefault="00FD2520" w:rsidP="00FD2520">
      <w:pPr>
        <w:numPr>
          <w:ilvl w:val="1"/>
          <w:numId w:val="18"/>
        </w:numPr>
        <w:spacing w:after="120" w:line="240" w:lineRule="auto"/>
        <w:rPr>
          <w:rFonts w:ascii="Arial" w:hAnsi="Arial" w:cs="Arial"/>
        </w:rPr>
      </w:pPr>
      <w:r>
        <w:rPr>
          <w:rFonts w:ascii="Arial" w:hAnsi="Arial" w:cs="Arial"/>
        </w:rPr>
        <w:t>Section 9.5.3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24815" w:rsidRPr="00024815" w14:paraId="3CAD7B1A" w14:textId="77777777" w:rsidTr="00082ED8">
        <w:trPr>
          <w:trHeight w:val="350"/>
        </w:trPr>
        <w:tc>
          <w:tcPr>
            <w:tcW w:w="10440" w:type="dxa"/>
            <w:tcBorders>
              <w:bottom w:val="single" w:sz="4" w:space="0" w:color="auto"/>
            </w:tcBorders>
            <w:shd w:val="clear" w:color="auto" w:fill="FFFFFF"/>
            <w:vAlign w:val="center"/>
          </w:tcPr>
          <w:p w14:paraId="62A05A1A" w14:textId="77777777" w:rsidR="00024815" w:rsidRPr="00024815" w:rsidRDefault="00024815" w:rsidP="00024815">
            <w:pPr>
              <w:tabs>
                <w:tab w:val="center" w:pos="4320"/>
                <w:tab w:val="right" w:pos="8640"/>
              </w:tabs>
              <w:spacing w:after="0" w:line="240" w:lineRule="auto"/>
              <w:jc w:val="center"/>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Proposed Protocol Language Revision</w:t>
            </w:r>
          </w:p>
        </w:tc>
      </w:tr>
    </w:tbl>
    <w:p w14:paraId="63332E95" w14:textId="77777777" w:rsidR="002260DB" w:rsidRPr="002260DB" w:rsidRDefault="002260DB" w:rsidP="002260DB">
      <w:pPr>
        <w:keepNext/>
        <w:spacing w:before="240" w:after="240" w:line="240" w:lineRule="auto"/>
        <w:outlineLvl w:val="1"/>
        <w:rPr>
          <w:rFonts w:ascii="Times New Roman" w:eastAsia="Times New Roman" w:hAnsi="Times New Roman" w:cs="Times New Roman"/>
          <w:b/>
          <w:kern w:val="0"/>
          <w:szCs w:val="20"/>
          <w14:ligatures w14:val="none"/>
        </w:rPr>
      </w:pPr>
      <w:bookmarkStart w:id="5" w:name="_Toc73847662"/>
      <w:bookmarkStart w:id="6" w:name="_Toc118224377"/>
      <w:bookmarkStart w:id="7" w:name="_Toc118909445"/>
      <w:bookmarkStart w:id="8" w:name="_Toc205190238"/>
      <w:bookmarkStart w:id="9" w:name="_Toc201657419"/>
      <w:r w:rsidRPr="002260DB">
        <w:rPr>
          <w:rFonts w:ascii="Times New Roman" w:eastAsia="Times New Roman" w:hAnsi="Times New Roman" w:cs="Times New Roman"/>
          <w:b/>
          <w:kern w:val="0"/>
          <w:szCs w:val="20"/>
          <w14:ligatures w14:val="none"/>
        </w:rPr>
        <w:t>2.1</w:t>
      </w:r>
      <w:r w:rsidRPr="002260DB">
        <w:rPr>
          <w:rFonts w:ascii="Times New Roman" w:eastAsia="Times New Roman" w:hAnsi="Times New Roman" w:cs="Times New Roman"/>
          <w:b/>
          <w:kern w:val="0"/>
          <w:szCs w:val="20"/>
          <w14:ligatures w14:val="none"/>
        </w:rPr>
        <w:tab/>
        <w:t>DEFINITIONS</w:t>
      </w:r>
      <w:bookmarkEnd w:id="5"/>
      <w:bookmarkEnd w:id="6"/>
      <w:bookmarkEnd w:id="7"/>
      <w:bookmarkEnd w:id="8"/>
      <w:bookmarkEnd w:id="9"/>
    </w:p>
    <w:p w14:paraId="510E8763" w14:textId="77777777" w:rsidR="00BB234E" w:rsidRDefault="00BB234E" w:rsidP="00BB234E">
      <w:pPr>
        <w:spacing w:before="240" w:after="240" w:line="240" w:lineRule="auto"/>
        <w:rPr>
          <w:ins w:id="10" w:author="ERCOT" w:date="2025-07-11T12:02:00Z" w16du:dateUtc="2025-07-11T17:02:00Z"/>
          <w:rFonts w:ascii="Times New Roman" w:eastAsia="Times New Roman" w:hAnsi="Times New Roman" w:cs="Times New Roman"/>
          <w:kern w:val="0"/>
          <w14:ligatures w14:val="none"/>
        </w:rPr>
      </w:pPr>
      <w:ins w:id="11" w:author="ERCOT" w:date="2025-07-11T12:02:00Z" w16du:dateUtc="2025-07-11T17:02:00Z">
        <w:r w:rsidRPr="002260DB">
          <w:rPr>
            <w:rFonts w:ascii="Times New Roman" w:eastAsia="Times New Roman" w:hAnsi="Times New Roman" w:cs="Times New Roman"/>
            <w:b/>
            <w:bCs/>
            <w:kern w:val="0"/>
            <w14:ligatures w14:val="none"/>
          </w:rPr>
          <w:t>Residential Demand Response (RDR)</w:t>
        </w:r>
        <w:r w:rsidRPr="002260DB">
          <w:rPr>
            <w:rFonts w:ascii="Times New Roman" w:eastAsia="Times New Roman" w:hAnsi="Times New Roman" w:cs="Times New Roman"/>
            <w:kern w:val="0"/>
            <w14:ligatures w14:val="none"/>
          </w:rPr>
          <w:t xml:space="preserve"> </w:t>
        </w:r>
        <w:r w:rsidRPr="002260DB">
          <w:rPr>
            <w:rFonts w:ascii="Times New Roman" w:eastAsia="Times New Roman" w:hAnsi="Times New Roman" w:cs="Times New Roman"/>
            <w:b/>
            <w:bCs/>
            <w:kern w:val="0"/>
            <w14:ligatures w14:val="none"/>
          </w:rPr>
          <w:t>Program</w:t>
        </w:r>
        <w:r w:rsidRPr="002260DB">
          <w:rPr>
            <w:rFonts w:ascii="Times New Roman" w:eastAsia="Times New Roman" w:hAnsi="Times New Roman" w:cs="Times New Roman"/>
            <w:kern w:val="0"/>
            <w14:ligatures w14:val="none"/>
          </w:rPr>
          <w:t xml:space="preserve"> </w:t>
        </w:r>
      </w:ins>
    </w:p>
    <w:p w14:paraId="356CCD16" w14:textId="77777777" w:rsidR="00BB234E" w:rsidRPr="002260DB" w:rsidRDefault="00BB234E" w:rsidP="00BB234E">
      <w:pPr>
        <w:spacing w:after="240" w:line="240" w:lineRule="auto"/>
        <w:rPr>
          <w:ins w:id="12" w:author="ERCOT" w:date="2025-07-11T12:02:00Z" w16du:dateUtc="2025-07-11T17:02:00Z"/>
          <w:rFonts w:ascii="Times New Roman" w:eastAsia="Times New Roman" w:hAnsi="Times New Roman" w:cs="Times New Roman"/>
          <w:kern w:val="0"/>
          <w14:ligatures w14:val="none"/>
        </w:rPr>
      </w:pPr>
      <w:ins w:id="13" w:author="ERCOT" w:date="2025-07-11T12:02:00Z" w16du:dateUtc="2025-07-11T17:02:00Z">
        <w:r w:rsidRPr="539E0203">
          <w:rPr>
            <w:rFonts w:ascii="Times New Roman" w:eastAsia="Times New Roman" w:hAnsi="Times New Roman" w:cs="Times New Roman"/>
          </w:rPr>
          <w:t xml:space="preserve">A program to enable residential </w:t>
        </w:r>
        <w:r>
          <w:rPr>
            <w:rFonts w:ascii="Times New Roman" w:eastAsia="Times New Roman" w:hAnsi="Times New Roman" w:cs="Times New Roman"/>
          </w:rPr>
          <w:t>C</w:t>
        </w:r>
        <w:r w:rsidRPr="539E0203">
          <w:rPr>
            <w:rFonts w:ascii="Times New Roman" w:eastAsia="Times New Roman" w:hAnsi="Times New Roman" w:cs="Times New Roman"/>
          </w:rPr>
          <w:t xml:space="preserve">ustomers with smart responsive appliances or devices to reduce the system </w:t>
        </w:r>
        <w:r>
          <w:rPr>
            <w:rFonts w:ascii="Times New Roman" w:eastAsia="Times New Roman" w:hAnsi="Times New Roman" w:cs="Times New Roman"/>
          </w:rPr>
          <w:t>L</w:t>
        </w:r>
        <w:r w:rsidRPr="539E0203">
          <w:rPr>
            <w:rFonts w:ascii="Times New Roman" w:eastAsia="Times New Roman" w:hAnsi="Times New Roman" w:cs="Times New Roman"/>
          </w:rPr>
          <w:t xml:space="preserve">oad during peak </w:t>
        </w:r>
        <w:r>
          <w:rPr>
            <w:rFonts w:ascii="Times New Roman" w:eastAsia="Times New Roman" w:hAnsi="Times New Roman" w:cs="Times New Roman"/>
          </w:rPr>
          <w:t>N</w:t>
        </w:r>
        <w:r w:rsidRPr="539E0203">
          <w:rPr>
            <w:rFonts w:ascii="Times New Roman" w:eastAsia="Times New Roman" w:hAnsi="Times New Roman" w:cs="Times New Roman"/>
          </w:rPr>
          <w:t xml:space="preserve">et </w:t>
        </w:r>
        <w:r>
          <w:rPr>
            <w:rFonts w:ascii="Times New Roman" w:eastAsia="Times New Roman" w:hAnsi="Times New Roman" w:cs="Times New Roman"/>
          </w:rPr>
          <w:t>L</w:t>
        </w:r>
        <w:r w:rsidRPr="539E0203">
          <w:rPr>
            <w:rFonts w:ascii="Times New Roman" w:eastAsia="Times New Roman" w:hAnsi="Times New Roman" w:cs="Times New Roman"/>
          </w:rPr>
          <w:t>oad hours in exchange for an incentive payment.</w:t>
        </w:r>
      </w:ins>
    </w:p>
    <w:p w14:paraId="2A04A2F4" w14:textId="77777777" w:rsidR="00BB234E" w:rsidRDefault="00BB234E" w:rsidP="00BB234E">
      <w:pPr>
        <w:spacing w:before="240" w:after="240" w:line="240" w:lineRule="auto"/>
        <w:rPr>
          <w:ins w:id="14" w:author="ERCOT" w:date="2025-07-11T12:02:00Z" w16du:dateUtc="2025-07-11T17:02:00Z"/>
          <w:rFonts w:ascii="Times New Roman" w:eastAsia="Times New Roman" w:hAnsi="Times New Roman" w:cs="Times New Roman"/>
        </w:rPr>
      </w:pPr>
      <w:ins w:id="15" w:author="ERCOT" w:date="2025-07-11T12:02:00Z" w16du:dateUtc="2025-07-11T17:02:00Z">
        <w:r w:rsidRPr="539E0203">
          <w:rPr>
            <w:rFonts w:ascii="Times New Roman" w:eastAsia="Times New Roman" w:hAnsi="Times New Roman" w:cs="Times New Roman"/>
            <w:b/>
            <w:bCs/>
          </w:rPr>
          <w:t>U</w:t>
        </w:r>
        <w:r w:rsidRPr="00BB234E">
          <w:rPr>
            <w:rFonts w:ascii="Times New Roman" w:eastAsia="Times New Roman" w:hAnsi="Times New Roman" w:cs="Times New Roman"/>
            <w:b/>
            <w:bCs/>
          </w:rPr>
          <w:t xml:space="preserve">nique Meter Identifiers (UMIs) </w:t>
        </w:r>
      </w:ins>
    </w:p>
    <w:p w14:paraId="0EEC3BF1" w14:textId="77777777" w:rsidR="00BB234E" w:rsidRDefault="00BB234E" w:rsidP="00BB234E">
      <w:pPr>
        <w:spacing w:after="240" w:line="240" w:lineRule="auto"/>
        <w:rPr>
          <w:rFonts w:ascii="Times New Roman" w:eastAsia="Times New Roman" w:hAnsi="Times New Roman" w:cs="Times New Roman"/>
          <w:color w:val="000000" w:themeColor="text1"/>
        </w:rPr>
      </w:pPr>
      <w:ins w:id="16" w:author="ERCOT" w:date="2025-07-11T12:02:00Z" w16du:dateUtc="2025-07-11T17:02:00Z">
        <w:r w:rsidRPr="60665E6E">
          <w:rPr>
            <w:rFonts w:ascii="Times New Roman" w:eastAsia="Times New Roman" w:hAnsi="Times New Roman" w:cs="Times New Roman"/>
            <w:color w:val="000000" w:themeColor="text1"/>
          </w:rPr>
          <w:t xml:space="preserve">For </w:t>
        </w:r>
        <w:r>
          <w:rPr>
            <w:rFonts w:ascii="Times New Roman" w:eastAsia="Times New Roman" w:hAnsi="Times New Roman" w:cs="Times New Roman"/>
            <w:color w:val="000000" w:themeColor="text1"/>
          </w:rPr>
          <w:t>Non-Opt-In-Entity (</w:t>
        </w:r>
        <w:r w:rsidRPr="60665E6E">
          <w:rPr>
            <w:rFonts w:ascii="Times New Roman" w:eastAsia="Times New Roman" w:hAnsi="Times New Roman" w:cs="Times New Roman"/>
            <w:color w:val="000000" w:themeColor="text1"/>
          </w:rPr>
          <w:t>NOIE</w:t>
        </w:r>
        <w:r>
          <w:rPr>
            <w:rFonts w:ascii="Times New Roman" w:eastAsia="Times New Roman" w:hAnsi="Times New Roman" w:cs="Times New Roman"/>
            <w:color w:val="000000" w:themeColor="text1"/>
          </w:rPr>
          <w:t>)</w:t>
        </w:r>
        <w:r w:rsidRPr="60665E6E">
          <w:rPr>
            <w:rFonts w:ascii="Times New Roman" w:eastAsia="Times New Roman" w:hAnsi="Times New Roman" w:cs="Times New Roman"/>
            <w:color w:val="000000" w:themeColor="text1"/>
          </w:rPr>
          <w:t xml:space="preserve"> areas, the unique identifier assigned to each Service Delivery Point </w:t>
        </w:r>
        <w:proofErr w:type="gramStart"/>
        <w:r w:rsidRPr="60665E6E">
          <w:rPr>
            <w:rFonts w:ascii="Times New Roman" w:eastAsia="Times New Roman" w:hAnsi="Times New Roman" w:cs="Times New Roman"/>
            <w:color w:val="000000" w:themeColor="text1"/>
          </w:rPr>
          <w:t>used</w:t>
        </w:r>
        <w:proofErr w:type="gramEnd"/>
        <w:r w:rsidRPr="60665E6E">
          <w:rPr>
            <w:rFonts w:ascii="Times New Roman" w:eastAsia="Times New Roman" w:hAnsi="Times New Roman" w:cs="Times New Roman"/>
            <w:color w:val="000000" w:themeColor="text1"/>
          </w:rPr>
          <w:t xml:space="preserve"> in the systems managed by ERCOT or another Independent Organization. </w:t>
        </w:r>
      </w:ins>
    </w:p>
    <w:p w14:paraId="37623990" w14:textId="77777777" w:rsidR="00994E3F" w:rsidRPr="00994E3F" w:rsidRDefault="00994E3F" w:rsidP="00F341A6">
      <w:pPr>
        <w:keepNext/>
        <w:tabs>
          <w:tab w:val="left" w:pos="720"/>
        </w:tabs>
        <w:spacing w:before="240" w:after="240" w:line="240" w:lineRule="auto"/>
        <w:outlineLvl w:val="1"/>
        <w:rPr>
          <w:rFonts w:ascii="Times New Roman" w:eastAsia="Times New Roman" w:hAnsi="Times New Roman" w:cs="Times New Roman"/>
          <w:b/>
          <w:kern w:val="0"/>
          <w:szCs w:val="20"/>
          <w14:ligatures w14:val="none"/>
        </w:rPr>
      </w:pPr>
      <w:bookmarkStart w:id="17" w:name="_Toc118224650"/>
      <w:bookmarkStart w:id="18" w:name="_Toc118909718"/>
      <w:bookmarkStart w:id="19" w:name="_Toc205190567"/>
      <w:r w:rsidRPr="00994E3F">
        <w:rPr>
          <w:rFonts w:ascii="Times New Roman" w:eastAsia="Times New Roman" w:hAnsi="Times New Roman" w:cs="Times New Roman"/>
          <w:b/>
          <w:kern w:val="0"/>
          <w:szCs w:val="20"/>
          <w14:ligatures w14:val="none"/>
        </w:rPr>
        <w:t>2.2</w:t>
      </w:r>
      <w:r w:rsidRPr="00994E3F">
        <w:rPr>
          <w:rFonts w:ascii="Times New Roman" w:eastAsia="Times New Roman" w:hAnsi="Times New Roman" w:cs="Times New Roman"/>
          <w:b/>
          <w:kern w:val="0"/>
          <w:szCs w:val="20"/>
          <w14:ligatures w14:val="none"/>
        </w:rPr>
        <w:tab/>
        <w:t>ACRONYMS AND ABBREVIATIONS</w:t>
      </w:r>
      <w:bookmarkEnd w:id="17"/>
      <w:bookmarkEnd w:id="18"/>
      <w:bookmarkEnd w:id="19"/>
    </w:p>
    <w:p w14:paraId="30A6471E" w14:textId="08DC8C79" w:rsidR="00994E3F" w:rsidRDefault="00994E3F" w:rsidP="00994E3F">
      <w:pPr>
        <w:spacing w:after="0" w:line="240" w:lineRule="auto"/>
        <w:rPr>
          <w:ins w:id="20" w:author="ERCOT" w:date="2025-07-14T10:21:00Z" w16du:dateUtc="2025-07-14T15:21:00Z"/>
          <w:rFonts w:ascii="Times New Roman" w:eastAsia="Times New Roman" w:hAnsi="Times New Roman" w:cs="Times New Roman"/>
          <w:kern w:val="0"/>
          <w:szCs w:val="20"/>
          <w14:ligatures w14:val="none"/>
        </w:rPr>
      </w:pPr>
      <w:ins w:id="21" w:author="ERCOT" w:date="2025-07-14T10:21:00Z" w16du:dateUtc="2025-07-14T15:21:00Z">
        <w:r w:rsidRPr="00994E3F">
          <w:rPr>
            <w:rFonts w:ascii="Times New Roman" w:eastAsia="Times New Roman" w:hAnsi="Times New Roman" w:cs="Times New Roman"/>
            <w:b/>
            <w:bCs/>
            <w:kern w:val="0"/>
            <w:szCs w:val="20"/>
            <w14:ligatures w14:val="none"/>
          </w:rPr>
          <w:t>RDR</w:t>
        </w:r>
        <w:r>
          <w:rPr>
            <w:rFonts w:ascii="Times New Roman" w:eastAsia="Times New Roman" w:hAnsi="Times New Roman" w:cs="Times New Roman"/>
            <w:kern w:val="0"/>
            <w:szCs w:val="20"/>
            <w14:ligatures w14:val="none"/>
          </w:rPr>
          <w:tab/>
        </w:r>
        <w:r>
          <w:rPr>
            <w:rFonts w:ascii="Times New Roman" w:eastAsia="Times New Roman" w:hAnsi="Times New Roman" w:cs="Times New Roman"/>
            <w:kern w:val="0"/>
            <w:szCs w:val="20"/>
            <w14:ligatures w14:val="none"/>
          </w:rPr>
          <w:tab/>
          <w:t>Residential Demand Response</w:t>
        </w:r>
      </w:ins>
    </w:p>
    <w:p w14:paraId="1FAC08BE" w14:textId="2ED7E8FB" w:rsidR="00994E3F" w:rsidRPr="00BB234E" w:rsidRDefault="00994E3F" w:rsidP="00994E3F">
      <w:pPr>
        <w:spacing w:after="240" w:line="240" w:lineRule="auto"/>
        <w:rPr>
          <w:rFonts w:ascii="Times New Roman" w:eastAsia="Times New Roman" w:hAnsi="Times New Roman" w:cs="Times New Roman"/>
        </w:rPr>
      </w:pPr>
      <w:ins w:id="22" w:author="ERCOT" w:date="2025-07-14T10:21:00Z" w16du:dateUtc="2025-07-14T15:21:00Z">
        <w:r w:rsidRPr="5272D232">
          <w:rPr>
            <w:rFonts w:ascii="Times New Roman" w:eastAsia="Times New Roman" w:hAnsi="Times New Roman" w:cs="Times New Roman"/>
            <w:b/>
            <w:bCs/>
          </w:rPr>
          <w:t>UMI</w:t>
        </w:r>
        <w:r>
          <w:tab/>
        </w:r>
        <w:r>
          <w:tab/>
        </w:r>
        <w:r w:rsidRPr="5272D232">
          <w:rPr>
            <w:rFonts w:ascii="Times New Roman" w:eastAsia="Times New Roman" w:hAnsi="Times New Roman" w:cs="Times New Roman"/>
          </w:rPr>
          <w:t>Unique Meter Identifier</w:t>
        </w:r>
      </w:ins>
    </w:p>
    <w:p w14:paraId="7760B970" w14:textId="77777777" w:rsidR="00542C6D" w:rsidRPr="00E46495" w:rsidRDefault="00542C6D" w:rsidP="00542C6D">
      <w:pPr>
        <w:spacing w:before="240" w:after="240" w:line="240" w:lineRule="auto"/>
        <w:ind w:left="907" w:hanging="907"/>
        <w:outlineLvl w:val="2"/>
        <w:rPr>
          <w:rFonts w:ascii="Times New Roman" w:eastAsia="Times New Roman" w:hAnsi="Times New Roman" w:cs="Times New Roman"/>
          <w:b/>
          <w:i/>
          <w:iCs/>
          <w:kern w:val="0"/>
          <w:szCs w:val="20"/>
          <w14:ligatures w14:val="none"/>
        </w:rPr>
      </w:pPr>
      <w:bookmarkStart w:id="23" w:name="_Toc400526127"/>
      <w:bookmarkStart w:id="24" w:name="_Toc405534445"/>
      <w:bookmarkStart w:id="25" w:name="_Toc406570458"/>
      <w:bookmarkStart w:id="26" w:name="_Toc410910610"/>
      <w:bookmarkStart w:id="27" w:name="_Toc411841038"/>
      <w:bookmarkStart w:id="28" w:name="_Toc422147000"/>
      <w:bookmarkStart w:id="29" w:name="_Toc433020596"/>
      <w:bookmarkStart w:id="30" w:name="_Toc437262037"/>
      <w:bookmarkStart w:id="31" w:name="_Toc478375212"/>
      <w:bookmarkStart w:id="32" w:name="_Toc199405282"/>
      <w:bookmarkEnd w:id="0"/>
      <w:r w:rsidRPr="00E46495">
        <w:rPr>
          <w:rFonts w:ascii="Times New Roman" w:eastAsia="Times New Roman" w:hAnsi="Times New Roman" w:cs="Times New Roman"/>
          <w:b/>
          <w:i/>
          <w:iCs/>
          <w:kern w:val="0"/>
          <w:szCs w:val="20"/>
          <w14:ligatures w14:val="none"/>
        </w:rPr>
        <w:t>3.6.1</w:t>
      </w:r>
      <w:r w:rsidRPr="00E46495">
        <w:rPr>
          <w:rFonts w:ascii="Times New Roman" w:eastAsia="Times New Roman" w:hAnsi="Times New Roman" w:cs="Times New Roman"/>
          <w:b/>
          <w:i/>
          <w:iCs/>
          <w:kern w:val="0"/>
          <w:szCs w:val="20"/>
          <w14:ligatures w14:val="none"/>
        </w:rPr>
        <w:tab/>
        <w:t>Load Resource Participation</w:t>
      </w:r>
      <w:bookmarkEnd w:id="23"/>
      <w:bookmarkEnd w:id="24"/>
      <w:bookmarkEnd w:id="25"/>
      <w:bookmarkEnd w:id="26"/>
      <w:bookmarkEnd w:id="27"/>
      <w:bookmarkEnd w:id="28"/>
      <w:bookmarkEnd w:id="29"/>
      <w:bookmarkEnd w:id="30"/>
      <w:bookmarkEnd w:id="31"/>
      <w:bookmarkEnd w:id="32"/>
    </w:p>
    <w:p w14:paraId="54B6EA2F"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w:t>
      </w:r>
      <w:r w:rsidRPr="00E46495">
        <w:rPr>
          <w:rFonts w:ascii="Times New Roman" w:eastAsia="Times New Roman" w:hAnsi="Times New Roman" w:cs="Times New Roman"/>
          <w:iCs/>
          <w:kern w:val="0"/>
          <w:szCs w:val="20"/>
          <w14:ligatures w14:val="none"/>
        </w:rPr>
        <w:tab/>
        <w:t xml:space="preserve">A Load Resource may participate by providing: </w:t>
      </w:r>
    </w:p>
    <w:p w14:paraId="0842E784"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lastRenderedPageBreak/>
        <w:t>(a)</w:t>
      </w:r>
      <w:r w:rsidRPr="00E46495">
        <w:rPr>
          <w:rFonts w:ascii="Times New Roman" w:eastAsia="Times New Roman" w:hAnsi="Times New Roman" w:cs="Times New Roman"/>
          <w:kern w:val="0"/>
          <w:szCs w:val="20"/>
          <w14:ligatures w14:val="none"/>
        </w:rPr>
        <w:tab/>
        <w:t>Ancillary Service:</w:t>
      </w:r>
    </w:p>
    <w:p w14:paraId="09B86FA6"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w:t>
      </w:r>
      <w:r w:rsidRPr="00E46495">
        <w:rPr>
          <w:rFonts w:ascii="Times New Roman" w:eastAsia="Times New Roman" w:hAnsi="Times New Roman" w:cs="Times New Roman"/>
          <w:kern w:val="0"/>
          <w:szCs w:val="20"/>
          <w14:ligatures w14:val="none"/>
        </w:rPr>
        <w:tab/>
        <w:t>Regulation Up (Reg-Up) Service as a Controllable Load Resource (CLR) capable of providing Primary Frequency Response;</w:t>
      </w:r>
    </w:p>
    <w:p w14:paraId="039FEBBB"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(ii)</w:t>
      </w:r>
      <w:r w:rsidRPr="00E46495">
        <w:rPr>
          <w:rFonts w:ascii="Times New Roman" w:eastAsia="Times New Roman" w:hAnsi="Times New Roman" w:cs="Times New Roman"/>
          <w:kern w:val="0"/>
          <w:szCs w:val="20"/>
          <w14:ligatures w14:val="none"/>
        </w:rPr>
        <w:tab/>
        <w:t>Regulation Down (Reg-Down) Service as a CLR capable of providing Primary Frequency Response;</w:t>
      </w:r>
    </w:p>
    <w:p w14:paraId="29230FCB"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(iii)</w:t>
      </w:r>
      <w:r w:rsidRPr="00E46495">
        <w:rPr>
          <w:rFonts w:ascii="Times New Roman" w:eastAsia="Times New Roman" w:hAnsi="Times New Roman" w:cs="Times New Roman"/>
          <w:kern w:val="0"/>
          <w:szCs w:val="20"/>
          <w14:ligatures w14:val="none"/>
        </w:rPr>
        <w:tab/>
        <w:t>Responsive Reserve (RRS) as a CLR qualified for Security-Constrained Economic Dispatch (SCED) Dispatch and capable of providing Primary Frequency Response, or as a Load Resource controlled by high-set under-frequency relay;</w:t>
      </w:r>
    </w:p>
    <w:p w14:paraId="4121B4B0"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(iv)</w:t>
      </w:r>
      <w:r w:rsidRPr="00E46495">
        <w:rPr>
          <w:rFonts w:ascii="Times New Roman" w:eastAsia="Times New Roman" w:hAnsi="Times New Roman" w:cs="Times New Roman"/>
          <w:kern w:val="0"/>
          <w:szCs w:val="20"/>
          <w14:ligatures w14:val="none"/>
        </w:rPr>
        <w:tab/>
        <w:t>ERCOT Contingency Reserve Service (ECRS) as a CLR qualified for SCED Dispatch and capable of providing Primary Frequency Response, or as a Load Resource that may or may not be controlled by high-set under-frequency relay;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2C6D" w:rsidRPr="00E46495" w14:paraId="742CBBFC" w14:textId="77777777" w:rsidTr="00082ED8">
        <w:tc>
          <w:tcPr>
            <w:tcW w:w="9332" w:type="dxa"/>
            <w:tcBorders>
              <w:top w:val="single" w:sz="4" w:space="0" w:color="auto"/>
              <w:left w:val="single" w:sz="4" w:space="0" w:color="auto"/>
              <w:bottom w:val="single" w:sz="4" w:space="0" w:color="auto"/>
              <w:right w:val="single" w:sz="4" w:space="0" w:color="auto"/>
            </w:tcBorders>
            <w:shd w:val="clear" w:color="auto" w:fill="D9D9D9"/>
          </w:tcPr>
          <w:p w14:paraId="451DAAE4" w14:textId="77777777" w:rsidR="00542C6D" w:rsidRPr="00E46495" w:rsidRDefault="00542C6D" w:rsidP="00082ED8">
            <w:pPr>
              <w:spacing w:before="120" w:after="240" w:line="240" w:lineRule="auto"/>
              <w:rPr>
                <w:rFonts w:ascii="Times New Roman" w:eastAsia="Times New Roman" w:hAnsi="Times New Roman" w:cs="Times New Roman"/>
                <w:b/>
                <w:i/>
                <w:kern w:val="0"/>
                <w:szCs w:val="20"/>
                <w14:ligatures w14:val="none"/>
              </w:rPr>
            </w:pPr>
            <w:r w:rsidRPr="00E46495">
              <w:rPr>
                <w:rFonts w:ascii="Times New Roman" w:eastAsia="Times New Roman" w:hAnsi="Times New Roman" w:cs="Times New Roman"/>
                <w:b/>
                <w:i/>
                <w:kern w:val="0"/>
                <w:szCs w:val="20"/>
                <w14:ligatures w14:val="none"/>
              </w:rPr>
              <w:t>[NPRR1244:  Replace paragraph (iv) above with the following upon system implementation:]</w:t>
            </w:r>
          </w:p>
          <w:p w14:paraId="1E31B656" w14:textId="77777777" w:rsidR="00542C6D" w:rsidRPr="00E46495" w:rsidRDefault="00542C6D" w:rsidP="00082ED8">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(iv)</w:t>
            </w:r>
            <w:r w:rsidRPr="00E46495">
              <w:rPr>
                <w:rFonts w:ascii="Times New Roman" w:eastAsia="Times New Roman" w:hAnsi="Times New Roman" w:cs="Times New Roman"/>
                <w:kern w:val="0"/>
                <w:szCs w:val="20"/>
                <w14:ligatures w14:val="none"/>
              </w:rPr>
              <w:tab/>
              <w:t>ERCOT Contingency Reserve Service (ECRS) as a CLR qualified for SCED Dispatch, or as a Load Resource that may or may not be controlled by high-set under-frequency relay;</w:t>
            </w:r>
          </w:p>
        </w:tc>
      </w:tr>
    </w:tbl>
    <w:p w14:paraId="73349BF8"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(v)</w:t>
      </w:r>
      <w:r w:rsidRPr="00E46495">
        <w:rPr>
          <w:rFonts w:ascii="Times New Roman" w:eastAsia="Times New Roman" w:hAnsi="Times New Roman" w:cs="Times New Roman"/>
          <w:kern w:val="0"/>
          <w:szCs w:val="20"/>
          <w14:ligatures w14:val="none"/>
        </w:rPr>
        <w:tab/>
        <w:t>Non-Spinning Reserve (Non-Spin) as a CLR qualified for SCED Dispatch or as a Load Resource that is not a CLR and that is not controlled by under-frequency relay; and</w:t>
      </w:r>
    </w:p>
    <w:p w14:paraId="445068D0"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(vi)</w:t>
      </w:r>
      <w:r w:rsidRPr="00E46495">
        <w:rPr>
          <w:rFonts w:ascii="Times New Roman" w:eastAsia="Times New Roman" w:hAnsi="Times New Roman" w:cs="Times New Roman"/>
          <w:kern w:val="0"/>
          <w:szCs w:val="20"/>
          <w14:ligatures w14:val="none"/>
        </w:rPr>
        <w:tab/>
        <w:t>A Load Resource that is not a CLR cannot simultaneously provide Non-Spin and RRS in Real-Time;</w:t>
      </w:r>
    </w:p>
    <w:p w14:paraId="5BD1C6CE"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 xml:space="preserve">Energy in the form of Demand response from a CLR in Real-Time via SCED; </w:t>
      </w:r>
    </w:p>
    <w:p w14:paraId="19C4C579"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2C6D" w:rsidRPr="00E46495" w14:paraId="41576851" w14:textId="77777777" w:rsidTr="00082ED8">
        <w:tc>
          <w:tcPr>
            <w:tcW w:w="9332" w:type="dxa"/>
            <w:tcBorders>
              <w:top w:val="single" w:sz="4" w:space="0" w:color="auto"/>
              <w:left w:val="single" w:sz="4" w:space="0" w:color="auto"/>
              <w:bottom w:val="single" w:sz="4" w:space="0" w:color="auto"/>
              <w:right w:val="single" w:sz="4" w:space="0" w:color="auto"/>
            </w:tcBorders>
            <w:shd w:val="clear" w:color="auto" w:fill="D9D9D9"/>
          </w:tcPr>
          <w:p w14:paraId="2CD8775E" w14:textId="77777777" w:rsidR="00542C6D" w:rsidRPr="00E46495" w:rsidRDefault="00542C6D" w:rsidP="00082ED8">
            <w:pPr>
              <w:spacing w:before="120" w:after="240" w:line="240" w:lineRule="auto"/>
              <w:rPr>
                <w:rFonts w:ascii="Times New Roman" w:eastAsia="Times New Roman" w:hAnsi="Times New Roman" w:cs="Times New Roman"/>
                <w:b/>
                <w:i/>
                <w:kern w:val="0"/>
                <w:szCs w:val="20"/>
                <w14:ligatures w14:val="none"/>
              </w:rPr>
            </w:pPr>
            <w:r w:rsidRPr="00E46495">
              <w:rPr>
                <w:rFonts w:ascii="Times New Roman" w:eastAsia="Times New Roman" w:hAnsi="Times New Roman" w:cs="Times New Roman"/>
                <w:b/>
                <w:i/>
                <w:kern w:val="0"/>
                <w:szCs w:val="20"/>
                <w14:ligatures w14:val="none"/>
              </w:rPr>
              <w:t>[NPRR1007:  Replace paragraph (c) above with the following upon system implementation of the Real-Time Co-Optimization (RTC) project:]</w:t>
            </w:r>
          </w:p>
          <w:p w14:paraId="076824C6" w14:textId="77777777" w:rsidR="00542C6D" w:rsidRPr="00E46495" w:rsidRDefault="00542C6D" w:rsidP="00082ED8">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Emergency Response Service (ERS) for hours in which the Load Resource has a Resource Status of OUTL; and</w:t>
            </w:r>
          </w:p>
        </w:tc>
      </w:tr>
    </w:tbl>
    <w:p w14:paraId="5149C198" w14:textId="77777777" w:rsidR="00542C6D" w:rsidRPr="00E46495" w:rsidRDefault="00542C6D" w:rsidP="00542C6D">
      <w:pPr>
        <w:spacing w:before="240"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 xml:space="preserve">Voluntary Load response in Real-Time. </w:t>
      </w:r>
    </w:p>
    <w:p w14:paraId="1594B9B7"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lastRenderedPageBreak/>
        <w:t>(2)</w:t>
      </w:r>
      <w:r w:rsidRPr="00E46495">
        <w:rPr>
          <w:rFonts w:ascii="Times New Roman" w:eastAsia="Times New Roman" w:hAnsi="Times New Roman" w:cs="Times New Roman"/>
          <w:kern w:val="0"/>
          <w:szCs w:val="20"/>
          <w14:ligatures w14:val="none"/>
        </w:rPr>
        <w:tab/>
        <w:t xml:space="preserve">Except for voluntary Load response and ERS, loads participating in any ERCOT market must be registered as a Load Resource and are subject to qualification testing administered by ERCOT.  </w:t>
      </w:r>
    </w:p>
    <w:p w14:paraId="05A55EA0"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(3)</w:t>
      </w:r>
      <w:r w:rsidRPr="00E46495">
        <w:rPr>
          <w:rFonts w:ascii="Times New Roman" w:eastAsia="Times New Roman" w:hAnsi="Times New Roman" w:cs="Times New Roman"/>
          <w:kern w:val="0"/>
          <w:szCs w:val="20"/>
          <w14:ligatures w14:val="none"/>
        </w:rPr>
        <w:tab/>
        <w:t>All ERCOT Settlements resulting from Load Resource participation are made only with the Qualified Scheduling Entity (QSE) representing the Load Resource.</w:t>
      </w:r>
    </w:p>
    <w:p w14:paraId="342BDBFE"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(4)</w:t>
      </w:r>
      <w:r w:rsidRPr="00E46495">
        <w:rPr>
          <w:rFonts w:ascii="Times New Roman" w:eastAsia="Times New Roman" w:hAnsi="Times New Roman" w:cs="Times New Roman"/>
          <w:kern w:val="0"/>
          <w:szCs w:val="20"/>
          <w14:ligatures w14:val="none"/>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11A37E23"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(5)</w:t>
      </w:r>
      <w:r w:rsidRPr="00E46495">
        <w:rPr>
          <w:rFonts w:ascii="Times New Roman" w:eastAsia="Times New Roman" w:hAnsi="Times New Roman" w:cs="Times New Roman"/>
          <w:iCs/>
          <w:kern w:val="0"/>
          <w:szCs w:val="20"/>
          <w14:ligatures w14:val="none"/>
        </w:rPr>
        <w:tab/>
        <w:t>The Settlement Point for a CLR is its Load Zone Settlement Point.  For an Energy Storage Resource (ESR), the Settlement Point for the charging Load withdrawn by the modeled CLR associated with the ESR is the Resource Node of the modeled Generation Resource associated with the ESR.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2C6D" w:rsidRPr="00E46495" w14:paraId="70DD3EC0" w14:textId="77777777" w:rsidTr="00082ED8">
        <w:tc>
          <w:tcPr>
            <w:tcW w:w="9350" w:type="dxa"/>
            <w:tcBorders>
              <w:top w:val="single" w:sz="4" w:space="0" w:color="auto"/>
              <w:left w:val="single" w:sz="4" w:space="0" w:color="auto"/>
              <w:bottom w:val="single" w:sz="4" w:space="0" w:color="auto"/>
              <w:right w:val="single" w:sz="4" w:space="0" w:color="auto"/>
            </w:tcBorders>
            <w:shd w:val="clear" w:color="auto" w:fill="D9D9D9"/>
          </w:tcPr>
          <w:p w14:paraId="482AB68B" w14:textId="77777777" w:rsidR="00542C6D" w:rsidRPr="00E46495" w:rsidRDefault="00542C6D" w:rsidP="00082ED8">
            <w:pPr>
              <w:spacing w:before="120" w:after="240" w:line="240" w:lineRule="auto"/>
              <w:rPr>
                <w:rFonts w:ascii="Times New Roman" w:eastAsia="Times New Roman" w:hAnsi="Times New Roman" w:cs="Times New Roman"/>
                <w:b/>
                <w:i/>
                <w:kern w:val="0"/>
                <w:szCs w:val="20"/>
                <w14:ligatures w14:val="none"/>
              </w:rPr>
            </w:pPr>
            <w:r w:rsidRPr="00E46495">
              <w:rPr>
                <w:rFonts w:ascii="Times New Roman" w:eastAsia="Times New Roman" w:hAnsi="Times New Roman" w:cs="Times New Roman"/>
                <w:b/>
                <w:i/>
                <w:kern w:val="0"/>
                <w:szCs w:val="20"/>
                <w14:ligatures w14:val="none"/>
              </w:rPr>
              <w:t>[NPRR1188 and NPRR1246:  Replace applicable portions of paragraph (5) above with the following upon system implementation for NPRR1188; or upon system implementation of the Real-Time Co-Optimization (RTC) project for NPRR1246:]</w:t>
            </w:r>
          </w:p>
          <w:p w14:paraId="29A9C452" w14:textId="77777777" w:rsidR="00542C6D" w:rsidRPr="00E46495" w:rsidRDefault="00542C6D" w:rsidP="00082ED8">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(5)</w:t>
            </w:r>
            <w:r w:rsidRPr="00E46495">
              <w:rPr>
                <w:rFonts w:ascii="Times New Roman" w:eastAsia="Times New Roman" w:hAnsi="Times New Roman" w:cs="Times New Roman"/>
                <w:iCs/>
                <w:kern w:val="0"/>
                <w:szCs w:val="20"/>
                <w14:ligatures w14:val="none"/>
              </w:rPr>
              <w:tab/>
              <w:t>The Settlement Point for a CLR that is not an ALR is its Resource Node Settlement Point.  The Settlement Point for an ALR is its Load Zone Settlement Point.</w:t>
            </w:r>
          </w:p>
        </w:tc>
      </w:tr>
    </w:tbl>
    <w:p w14:paraId="72BD3818" w14:textId="77777777" w:rsidR="00542C6D" w:rsidRPr="00E46495" w:rsidRDefault="00542C6D" w:rsidP="00542C6D">
      <w:pPr>
        <w:spacing w:before="240"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(6)</w:t>
      </w:r>
      <w:r w:rsidRPr="00E46495">
        <w:rPr>
          <w:rFonts w:ascii="Times New Roman" w:eastAsia="Times New Roman" w:hAnsi="Times New Roman" w:cs="Times New Roman"/>
          <w:kern w:val="0"/>
          <w:szCs w:val="20"/>
          <w14:ligatures w14:val="none"/>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2C6D" w:rsidRPr="00E46495" w14:paraId="75B6763D" w14:textId="77777777" w:rsidTr="00082ED8">
        <w:tc>
          <w:tcPr>
            <w:tcW w:w="9350" w:type="dxa"/>
            <w:tcBorders>
              <w:top w:val="single" w:sz="4" w:space="0" w:color="auto"/>
              <w:left w:val="single" w:sz="4" w:space="0" w:color="auto"/>
              <w:bottom w:val="single" w:sz="4" w:space="0" w:color="auto"/>
              <w:right w:val="single" w:sz="4" w:space="0" w:color="auto"/>
            </w:tcBorders>
            <w:shd w:val="clear" w:color="auto" w:fill="D9D9D9"/>
          </w:tcPr>
          <w:p w14:paraId="601DE3BB" w14:textId="77777777" w:rsidR="00542C6D" w:rsidRPr="00E46495" w:rsidRDefault="00542C6D" w:rsidP="00082ED8">
            <w:pPr>
              <w:spacing w:before="120" w:after="240" w:line="240" w:lineRule="auto"/>
              <w:rPr>
                <w:rFonts w:ascii="Times New Roman" w:eastAsia="Times New Roman" w:hAnsi="Times New Roman" w:cs="Times New Roman"/>
                <w:b/>
                <w:i/>
                <w:kern w:val="0"/>
                <w:szCs w:val="20"/>
                <w14:ligatures w14:val="none"/>
              </w:rPr>
            </w:pPr>
            <w:r w:rsidRPr="00E46495">
              <w:rPr>
                <w:rFonts w:ascii="Times New Roman" w:eastAsia="Times New Roman" w:hAnsi="Times New Roman" w:cs="Times New Roman"/>
                <w:b/>
                <w:i/>
                <w:kern w:val="0"/>
                <w:szCs w:val="20"/>
                <w14:ligatures w14:val="none"/>
              </w:rPr>
              <w:t>[NPRR1000:  Delete paragraph (6) above upon system implementation and renumber accordingly.]</w:t>
            </w:r>
          </w:p>
        </w:tc>
      </w:tr>
    </w:tbl>
    <w:p w14:paraId="73E30548" w14:textId="77777777" w:rsidR="00542C6D" w:rsidRPr="00E46495" w:rsidRDefault="00542C6D" w:rsidP="00542C6D">
      <w:pPr>
        <w:spacing w:before="240"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kern w:val="0"/>
          <w:szCs w:val="20"/>
          <w14:ligatures w14:val="none"/>
        </w:rPr>
        <w:t>(7)</w:t>
      </w:r>
      <w:r w:rsidRPr="00E46495">
        <w:rPr>
          <w:rFonts w:ascii="Times New Roman" w:eastAsia="Times New Roman" w:hAnsi="Times New Roman" w:cs="Times New Roman"/>
          <w:kern w:val="0"/>
          <w:szCs w:val="20"/>
          <w14:ligatures w14:val="none"/>
        </w:rPr>
        <w:tab/>
        <w:t xml:space="preserve">Each Resource Entity that represents one or more Load Resources shall ensure that each Load Resource it represents </w:t>
      </w:r>
      <w:r w:rsidRPr="00E46495">
        <w:rPr>
          <w:rFonts w:ascii="Times New Roman" w:eastAsia="Times New Roman" w:hAnsi="Times New Roman" w:cs="Times New Roman"/>
          <w:iCs/>
          <w:kern w:val="0"/>
          <w:szCs w:val="20"/>
          <w14:ligatures w14:val="none"/>
        </w:rPr>
        <w:t>meets at least one of the following conditions:</w:t>
      </w:r>
    </w:p>
    <w:p w14:paraId="674E9690"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 xml:space="preserve">The Load Resource is not located behind an Electric Service Identifier (ESI ID) that corresponds to a Critical Load; </w:t>
      </w:r>
    </w:p>
    <w:p w14:paraId="4CF2F272"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The Load Resource is located behind an ESI ID that corresponds to a Critical Load, but the Load Resource is not a Critical Load and does not include a Critical Load; or</w:t>
      </w:r>
    </w:p>
    <w:p w14:paraId="1F4BDAFB"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The Load Resource is located behind an ESI ID that corresponds to a Critical Load, but electric service from the ERCOT System is not required for the provision of the critical service due to the availability of back-up generation or other technologies at the site.</w:t>
      </w:r>
    </w:p>
    <w:p w14:paraId="3C1C8150"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lastRenderedPageBreak/>
        <w:t>(8)</w:t>
      </w:r>
      <w:r w:rsidRPr="00E46495">
        <w:rPr>
          <w:rFonts w:ascii="Times New Roman" w:eastAsia="Times New Roman" w:hAnsi="Times New Roman" w:cs="Times New Roman"/>
          <w:kern w:val="0"/>
          <w:szCs w:val="20"/>
          <w14:ligatures w14:val="none"/>
        </w:rPr>
        <w:tab/>
        <w:t xml:space="preserve">As a condition of obtaining and maintaining registration as a Load Resource, the </w:t>
      </w:r>
      <w:r w:rsidRPr="00E46495">
        <w:rPr>
          <w:rFonts w:ascii="Times New Roman" w:eastAsia="Times New Roman" w:hAnsi="Times New Roman" w:cs="Times New Roman"/>
          <w:iCs/>
          <w:kern w:val="0"/>
          <w:szCs w:val="20"/>
          <w14:ligatures w14:val="none"/>
        </w:rPr>
        <w:t>Resource</w:t>
      </w:r>
      <w:r w:rsidRPr="00E46495">
        <w:rPr>
          <w:rFonts w:ascii="Times New Roman" w:eastAsia="Times New Roman" w:hAnsi="Times New Roman" w:cs="Times New Roman"/>
          <w:kern w:val="0"/>
          <w:szCs w:val="20"/>
          <w14:ligatures w14:val="none"/>
        </w:rPr>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Demand response capacity will be available if deployed by ERCOT during an emergency.</w:t>
      </w:r>
    </w:p>
    <w:p w14:paraId="2C99A165"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bookmarkStart w:id="33" w:name="_Hlk86239601"/>
      <w:r w:rsidRPr="00E46495">
        <w:rPr>
          <w:rFonts w:ascii="Times New Roman" w:eastAsia="Times New Roman" w:hAnsi="Times New Roman" w:cs="Times New Roman"/>
          <w:kern w:val="0"/>
          <w:szCs w:val="20"/>
          <w14:ligatures w14:val="none"/>
        </w:rPr>
        <w:t>(9)</w:t>
      </w:r>
      <w:r w:rsidRPr="00E46495">
        <w:rPr>
          <w:rFonts w:ascii="Times New Roman" w:eastAsia="Times New Roman" w:hAnsi="Times New Roman" w:cs="Times New Roman"/>
          <w:kern w:val="0"/>
          <w:szCs w:val="20"/>
          <w14:ligatures w14:val="none"/>
        </w:rPr>
        <w:tab/>
        <w:t xml:space="preserve">Each QSE that represents one or more ERS Resources shall ensure that each ERS Resource identified in any ERS Submission Form submitted by the QSE </w:t>
      </w:r>
      <w:r w:rsidRPr="00E46495">
        <w:rPr>
          <w:rFonts w:ascii="Times New Roman" w:eastAsia="Times New Roman" w:hAnsi="Times New Roman" w:cs="Times New Roman"/>
          <w:iCs/>
          <w:kern w:val="0"/>
          <w:szCs w:val="20"/>
          <w14:ligatures w14:val="none"/>
        </w:rPr>
        <w:t>meets at least one of the following conditions:</w:t>
      </w:r>
    </w:p>
    <w:p w14:paraId="1CD17689" w14:textId="5FF873F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 xml:space="preserve">(a) </w:t>
      </w:r>
      <w:r w:rsidRPr="00E46495">
        <w:rPr>
          <w:rFonts w:ascii="Times New Roman" w:eastAsia="Times New Roman" w:hAnsi="Times New Roman" w:cs="Times New Roman"/>
          <w:kern w:val="0"/>
          <w:szCs w:val="20"/>
          <w14:ligatures w14:val="none"/>
        </w:rPr>
        <w:tab/>
        <w:t xml:space="preserve">The ERS Resource and each site within the ERS Resource are not located behind an ESI ID or </w:t>
      </w:r>
      <w:ins w:id="34" w:author="ERCOT" w:date="2025-07-15T14:50:00Z" w16du:dateUtc="2025-07-15T19:50:00Z">
        <w:r w:rsidR="00ED0477">
          <w:rPr>
            <w:rFonts w:ascii="Times New Roman" w:eastAsia="Times New Roman" w:hAnsi="Times New Roman" w:cs="Times New Roman"/>
            <w:kern w:val="0"/>
            <w:szCs w:val="20"/>
            <w14:ligatures w14:val="none"/>
          </w:rPr>
          <w:t>U</w:t>
        </w:r>
      </w:ins>
      <w:del w:id="35" w:author="ERCOT" w:date="2025-07-15T14:50:00Z" w16du:dateUtc="2025-07-15T19:50:00Z">
        <w:r w:rsidRPr="00E46495" w:rsidDel="00ED0477">
          <w:rPr>
            <w:rFonts w:ascii="Times New Roman" w:eastAsia="Times New Roman" w:hAnsi="Times New Roman" w:cs="Times New Roman"/>
            <w:kern w:val="0"/>
            <w:szCs w:val="20"/>
            <w14:ligatures w14:val="none"/>
          </w:rPr>
          <w:delText>u</w:delText>
        </w:r>
      </w:del>
      <w:r w:rsidRPr="00E46495">
        <w:rPr>
          <w:rFonts w:ascii="Times New Roman" w:eastAsia="Times New Roman" w:hAnsi="Times New Roman" w:cs="Times New Roman"/>
          <w:kern w:val="0"/>
          <w:szCs w:val="20"/>
          <w14:ligatures w14:val="none"/>
        </w:rPr>
        <w:t xml:space="preserve">nique </w:t>
      </w:r>
      <w:ins w:id="36" w:author="ERCOT" w:date="2025-07-15T14:50:00Z" w16du:dateUtc="2025-07-15T19:50:00Z">
        <w:r w:rsidR="00ED0477">
          <w:rPr>
            <w:rFonts w:ascii="Times New Roman" w:eastAsia="Times New Roman" w:hAnsi="Times New Roman" w:cs="Times New Roman"/>
            <w:kern w:val="0"/>
            <w:szCs w:val="20"/>
            <w14:ligatures w14:val="none"/>
          </w:rPr>
          <w:t>M</w:t>
        </w:r>
      </w:ins>
      <w:del w:id="37" w:author="ERCOT" w:date="2025-07-15T14:50:00Z" w16du:dateUtc="2025-07-15T19:50:00Z">
        <w:r w:rsidRPr="00E46495" w:rsidDel="00ED0477">
          <w:rPr>
            <w:rFonts w:ascii="Times New Roman" w:eastAsia="Times New Roman" w:hAnsi="Times New Roman" w:cs="Times New Roman"/>
            <w:kern w:val="0"/>
            <w:szCs w:val="20"/>
            <w14:ligatures w14:val="none"/>
          </w:rPr>
          <w:delText>m</w:delText>
        </w:r>
      </w:del>
      <w:r w:rsidRPr="00E46495">
        <w:rPr>
          <w:rFonts w:ascii="Times New Roman" w:eastAsia="Times New Roman" w:hAnsi="Times New Roman" w:cs="Times New Roman"/>
          <w:kern w:val="0"/>
          <w:szCs w:val="20"/>
          <w14:ligatures w14:val="none"/>
        </w:rPr>
        <w:t xml:space="preserve">eter </w:t>
      </w:r>
      <w:ins w:id="38" w:author="ERCOT" w:date="2025-07-15T14:51:00Z" w16du:dateUtc="2025-07-15T19:51:00Z">
        <w:r w:rsidR="00ED0477">
          <w:rPr>
            <w:rFonts w:ascii="Times New Roman" w:eastAsia="Times New Roman" w:hAnsi="Times New Roman" w:cs="Times New Roman"/>
            <w:kern w:val="0"/>
            <w:szCs w:val="20"/>
            <w14:ligatures w14:val="none"/>
          </w:rPr>
          <w:t>I</w:t>
        </w:r>
      </w:ins>
      <w:del w:id="39" w:author="ERCOT" w:date="2025-07-15T14:50:00Z" w16du:dateUtc="2025-07-15T19:50:00Z">
        <w:r w:rsidRPr="00E46495" w:rsidDel="00ED0477">
          <w:rPr>
            <w:rFonts w:ascii="Times New Roman" w:eastAsia="Times New Roman" w:hAnsi="Times New Roman" w:cs="Times New Roman"/>
            <w:kern w:val="0"/>
            <w:szCs w:val="20"/>
            <w14:ligatures w14:val="none"/>
          </w:rPr>
          <w:delText>i</w:delText>
        </w:r>
      </w:del>
      <w:r w:rsidRPr="00E46495">
        <w:rPr>
          <w:rFonts w:ascii="Times New Roman" w:eastAsia="Times New Roman" w:hAnsi="Times New Roman" w:cs="Times New Roman"/>
          <w:kern w:val="0"/>
          <w:szCs w:val="20"/>
          <w14:ligatures w14:val="none"/>
        </w:rPr>
        <w:t>dentifier</w:t>
      </w:r>
      <w:ins w:id="40" w:author="ERCOT" w:date="2025-07-16T18:49:00Z" w16du:dateUtc="2025-07-16T23:49:00Z">
        <w:r w:rsidR="00C9569E">
          <w:rPr>
            <w:rFonts w:ascii="Times New Roman" w:eastAsia="Times New Roman" w:hAnsi="Times New Roman" w:cs="Times New Roman"/>
            <w:kern w:val="0"/>
            <w:szCs w:val="20"/>
            <w14:ligatures w14:val="none"/>
          </w:rPr>
          <w:t xml:space="preserve"> (UMI)</w:t>
        </w:r>
      </w:ins>
      <w:r w:rsidRPr="00E46495">
        <w:rPr>
          <w:rFonts w:ascii="Times New Roman" w:eastAsia="Times New Roman" w:hAnsi="Times New Roman" w:cs="Times New Roman"/>
          <w:kern w:val="0"/>
          <w:szCs w:val="20"/>
          <w14:ligatures w14:val="none"/>
        </w:rPr>
        <w:t xml:space="preserve"> that corresponds to a Critical Load and are not used to support a Critical Load; or </w:t>
      </w:r>
    </w:p>
    <w:p w14:paraId="2ABD2D41" w14:textId="47A28279"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 xml:space="preserve">(b) </w:t>
      </w:r>
      <w:r w:rsidRPr="00E46495">
        <w:rPr>
          <w:rFonts w:ascii="Times New Roman" w:eastAsia="Times New Roman" w:hAnsi="Times New Roman" w:cs="Times New Roman"/>
          <w:kern w:val="0"/>
          <w:szCs w:val="20"/>
          <w14:ligatures w14:val="none"/>
        </w:rPr>
        <w:tab/>
        <w:t xml:space="preserve">The ERS Resource or one or more sites within the ERS Resource are behind an ESI ID or </w:t>
      </w:r>
      <w:ins w:id="41" w:author="ERCOT" w:date="2025-07-16T18:49:00Z" w16du:dateUtc="2025-07-16T23:49:00Z">
        <w:r w:rsidR="00C9569E">
          <w:rPr>
            <w:rFonts w:ascii="Times New Roman" w:eastAsia="Times New Roman" w:hAnsi="Times New Roman" w:cs="Times New Roman"/>
            <w:kern w:val="0"/>
            <w:szCs w:val="20"/>
            <w14:ligatures w14:val="none"/>
          </w:rPr>
          <w:t>UMI</w:t>
        </w:r>
      </w:ins>
      <w:del w:id="42" w:author="ERCOT" w:date="2025-07-15T14:51:00Z" w16du:dateUtc="2025-07-15T19:51:00Z">
        <w:r w:rsidRPr="00E46495" w:rsidDel="00ED0477">
          <w:rPr>
            <w:rFonts w:ascii="Times New Roman" w:eastAsia="Times New Roman" w:hAnsi="Times New Roman" w:cs="Times New Roman"/>
            <w:kern w:val="0"/>
            <w:szCs w:val="20"/>
            <w14:ligatures w14:val="none"/>
          </w:rPr>
          <w:delText>u</w:delText>
        </w:r>
      </w:del>
      <w:del w:id="43" w:author="ERCOT" w:date="2025-07-16T18:49:00Z" w16du:dateUtc="2025-07-16T23:49:00Z">
        <w:r w:rsidRPr="00E46495" w:rsidDel="00C9569E">
          <w:rPr>
            <w:rFonts w:ascii="Times New Roman" w:eastAsia="Times New Roman" w:hAnsi="Times New Roman" w:cs="Times New Roman"/>
            <w:kern w:val="0"/>
            <w:szCs w:val="20"/>
            <w14:ligatures w14:val="none"/>
          </w:rPr>
          <w:delText xml:space="preserve">nique </w:delText>
        </w:r>
      </w:del>
      <w:del w:id="44" w:author="ERCOT" w:date="2025-07-15T14:51:00Z" w16du:dateUtc="2025-07-15T19:51:00Z">
        <w:r w:rsidRPr="00E46495" w:rsidDel="00ED0477">
          <w:rPr>
            <w:rFonts w:ascii="Times New Roman" w:eastAsia="Times New Roman" w:hAnsi="Times New Roman" w:cs="Times New Roman"/>
            <w:kern w:val="0"/>
            <w:szCs w:val="20"/>
            <w14:ligatures w14:val="none"/>
          </w:rPr>
          <w:delText>m</w:delText>
        </w:r>
      </w:del>
      <w:del w:id="45" w:author="ERCOT" w:date="2025-07-16T18:49:00Z" w16du:dateUtc="2025-07-16T23:49:00Z">
        <w:r w:rsidRPr="00E46495" w:rsidDel="00C9569E">
          <w:rPr>
            <w:rFonts w:ascii="Times New Roman" w:eastAsia="Times New Roman" w:hAnsi="Times New Roman" w:cs="Times New Roman"/>
            <w:kern w:val="0"/>
            <w:szCs w:val="20"/>
            <w14:ligatures w14:val="none"/>
          </w:rPr>
          <w:delText xml:space="preserve">eter </w:delText>
        </w:r>
      </w:del>
      <w:del w:id="46" w:author="ERCOT" w:date="2025-07-15T14:51:00Z" w16du:dateUtc="2025-07-15T19:51:00Z">
        <w:r w:rsidRPr="00E46495" w:rsidDel="00ED0477">
          <w:rPr>
            <w:rFonts w:ascii="Times New Roman" w:eastAsia="Times New Roman" w:hAnsi="Times New Roman" w:cs="Times New Roman"/>
            <w:kern w:val="0"/>
            <w:szCs w:val="20"/>
            <w14:ligatures w14:val="none"/>
          </w:rPr>
          <w:delText>i</w:delText>
        </w:r>
      </w:del>
      <w:del w:id="47" w:author="ERCOT" w:date="2025-07-16T18:49:00Z" w16du:dateUtc="2025-07-16T23:49:00Z">
        <w:r w:rsidRPr="00E46495" w:rsidDel="00C9569E">
          <w:rPr>
            <w:rFonts w:ascii="Times New Roman" w:eastAsia="Times New Roman" w:hAnsi="Times New Roman" w:cs="Times New Roman"/>
            <w:kern w:val="0"/>
            <w:szCs w:val="20"/>
            <w14:ligatures w14:val="none"/>
          </w:rPr>
          <w:delText>dentifier</w:delText>
        </w:r>
      </w:del>
      <w:r w:rsidRPr="00E46495">
        <w:rPr>
          <w:rFonts w:ascii="Times New Roman" w:eastAsia="Times New Roman" w:hAnsi="Times New Roman" w:cs="Times New Roman"/>
          <w:kern w:val="0"/>
          <w:szCs w:val="20"/>
          <w14:ligatures w14:val="none"/>
        </w:rPr>
        <w:t xml:space="preserve"> that corresponds to a Critical Load, but the ERS Resource and each site within the ERS Resource are not a Critical Load, do not include a Critical Load, and are not used to support a Critical Load; or</w:t>
      </w:r>
    </w:p>
    <w:p w14:paraId="367DD508" w14:textId="5F749935"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 xml:space="preserve">(c) </w:t>
      </w:r>
      <w:r w:rsidRPr="00E46495">
        <w:rPr>
          <w:rFonts w:ascii="Times New Roman" w:eastAsia="Times New Roman" w:hAnsi="Times New Roman" w:cs="Times New Roman"/>
          <w:kern w:val="0"/>
          <w:szCs w:val="20"/>
          <w14:ligatures w14:val="none"/>
        </w:rPr>
        <w:tab/>
        <w:t xml:space="preserve">The ERS Resource or one or more sites within the ERS Resource are behind an ESI ID or </w:t>
      </w:r>
      <w:ins w:id="48" w:author="ERCOT" w:date="2025-07-16T18:49:00Z" w16du:dateUtc="2025-07-16T23:49:00Z">
        <w:r w:rsidR="00C9569E">
          <w:rPr>
            <w:rFonts w:ascii="Times New Roman" w:eastAsia="Times New Roman" w:hAnsi="Times New Roman" w:cs="Times New Roman"/>
            <w:kern w:val="0"/>
            <w:szCs w:val="20"/>
            <w14:ligatures w14:val="none"/>
          </w:rPr>
          <w:t>UMI</w:t>
        </w:r>
      </w:ins>
      <w:del w:id="49" w:author="ERCOT" w:date="2025-07-15T14:51:00Z" w16du:dateUtc="2025-07-15T19:51:00Z">
        <w:r w:rsidRPr="00E46495" w:rsidDel="00ED0477">
          <w:rPr>
            <w:rFonts w:ascii="Times New Roman" w:eastAsia="Times New Roman" w:hAnsi="Times New Roman" w:cs="Times New Roman"/>
            <w:kern w:val="0"/>
            <w:szCs w:val="20"/>
            <w14:ligatures w14:val="none"/>
          </w:rPr>
          <w:delText>u</w:delText>
        </w:r>
      </w:del>
      <w:del w:id="50" w:author="ERCOT" w:date="2025-07-16T18:49:00Z" w16du:dateUtc="2025-07-16T23:49:00Z">
        <w:r w:rsidRPr="00E46495" w:rsidDel="00C9569E">
          <w:rPr>
            <w:rFonts w:ascii="Times New Roman" w:eastAsia="Times New Roman" w:hAnsi="Times New Roman" w:cs="Times New Roman"/>
            <w:kern w:val="0"/>
            <w:szCs w:val="20"/>
            <w14:ligatures w14:val="none"/>
          </w:rPr>
          <w:delText xml:space="preserve">nique </w:delText>
        </w:r>
      </w:del>
      <w:del w:id="51" w:author="ERCOT" w:date="2025-07-15T14:51:00Z" w16du:dateUtc="2025-07-15T19:51:00Z">
        <w:r w:rsidRPr="00E46495" w:rsidDel="00ED0477">
          <w:rPr>
            <w:rFonts w:ascii="Times New Roman" w:eastAsia="Times New Roman" w:hAnsi="Times New Roman" w:cs="Times New Roman"/>
            <w:kern w:val="0"/>
            <w:szCs w:val="20"/>
            <w14:ligatures w14:val="none"/>
          </w:rPr>
          <w:delText>m</w:delText>
        </w:r>
      </w:del>
      <w:del w:id="52" w:author="ERCOT" w:date="2025-07-16T18:49:00Z" w16du:dateUtc="2025-07-16T23:49:00Z">
        <w:r w:rsidRPr="00E46495" w:rsidDel="00C9569E">
          <w:rPr>
            <w:rFonts w:ascii="Times New Roman" w:eastAsia="Times New Roman" w:hAnsi="Times New Roman" w:cs="Times New Roman"/>
            <w:kern w:val="0"/>
            <w:szCs w:val="20"/>
            <w14:ligatures w14:val="none"/>
          </w:rPr>
          <w:delText xml:space="preserve">eter </w:delText>
        </w:r>
      </w:del>
      <w:del w:id="53" w:author="ERCOT" w:date="2025-07-15T14:51:00Z" w16du:dateUtc="2025-07-15T19:51:00Z">
        <w:r w:rsidRPr="00E46495" w:rsidDel="00ED0477">
          <w:rPr>
            <w:rFonts w:ascii="Times New Roman" w:eastAsia="Times New Roman" w:hAnsi="Times New Roman" w:cs="Times New Roman"/>
            <w:kern w:val="0"/>
            <w:szCs w:val="20"/>
            <w14:ligatures w14:val="none"/>
          </w:rPr>
          <w:delText>i</w:delText>
        </w:r>
      </w:del>
      <w:del w:id="54" w:author="ERCOT" w:date="2025-07-16T18:49:00Z" w16du:dateUtc="2025-07-16T23:49:00Z">
        <w:r w:rsidRPr="00E46495" w:rsidDel="00C9569E">
          <w:rPr>
            <w:rFonts w:ascii="Times New Roman" w:eastAsia="Times New Roman" w:hAnsi="Times New Roman" w:cs="Times New Roman"/>
            <w:kern w:val="0"/>
            <w:szCs w:val="20"/>
            <w14:ligatures w14:val="none"/>
          </w:rPr>
          <w:delText>dentifier</w:delText>
        </w:r>
      </w:del>
      <w:r w:rsidRPr="00E46495">
        <w:rPr>
          <w:rFonts w:ascii="Times New Roman" w:eastAsia="Times New Roman" w:hAnsi="Times New Roman" w:cs="Times New Roman"/>
          <w:kern w:val="0"/>
          <w:szCs w:val="20"/>
          <w14:ligatures w14:val="none"/>
        </w:rPr>
        <w:t xml:space="preserve"> that corresponds to a Critical Load, but electric service from the ERCOT System is not required for the provision of the critical service due to the availability of back-up generation or other technologies at the site, and neither the ERS Resource nor any site within the ERS Resource is used to support a Critical Load.</w:t>
      </w:r>
    </w:p>
    <w:p w14:paraId="1B1C97F9" w14:textId="77777777" w:rsidR="00542C6D" w:rsidRPr="00E46495" w:rsidRDefault="00542C6D" w:rsidP="00542C6D">
      <w:pPr>
        <w:keepNext/>
        <w:widowControl w:val="0"/>
        <w:tabs>
          <w:tab w:val="left" w:pos="1260"/>
        </w:tabs>
        <w:spacing w:before="240" w:after="240" w:line="240" w:lineRule="auto"/>
        <w:ind w:left="1260" w:hanging="1260"/>
        <w:outlineLvl w:val="3"/>
        <w:rPr>
          <w:rFonts w:ascii="Times New Roman" w:eastAsia="Times New Roman" w:hAnsi="Times New Roman" w:cs="Times New Roman"/>
          <w:b/>
          <w:snapToGrid w:val="0"/>
          <w:kern w:val="0"/>
          <w:szCs w:val="20"/>
          <w14:ligatures w14:val="none"/>
        </w:rPr>
      </w:pPr>
      <w:bookmarkStart w:id="55" w:name="_Toc204048537"/>
      <w:bookmarkStart w:id="56" w:name="_Toc400526132"/>
      <w:bookmarkStart w:id="57" w:name="_Toc405534450"/>
      <w:bookmarkStart w:id="58" w:name="_Toc406570463"/>
      <w:bookmarkStart w:id="59" w:name="_Toc410910615"/>
      <w:bookmarkStart w:id="60" w:name="_Toc411841043"/>
      <w:bookmarkStart w:id="61" w:name="_Toc422147005"/>
      <w:bookmarkStart w:id="62" w:name="_Toc433020601"/>
      <w:bookmarkStart w:id="63" w:name="_Toc437262042"/>
      <w:bookmarkStart w:id="64" w:name="_Toc478375217"/>
      <w:bookmarkStart w:id="65" w:name="_Toc199405287"/>
      <w:bookmarkEnd w:id="33"/>
      <w:r w:rsidRPr="00E46495">
        <w:rPr>
          <w:rFonts w:ascii="Times New Roman" w:eastAsia="Times New Roman" w:hAnsi="Times New Roman" w:cs="Times New Roman"/>
          <w:b/>
          <w:snapToGrid w:val="0"/>
          <w:kern w:val="0"/>
          <w:szCs w:val="20"/>
          <w14:ligatures w14:val="none"/>
        </w:rPr>
        <w:t>3.7.1.2</w:t>
      </w:r>
      <w:r w:rsidRPr="00E46495">
        <w:rPr>
          <w:rFonts w:ascii="Times New Roman" w:eastAsia="Times New Roman" w:hAnsi="Times New Roman" w:cs="Times New Roman"/>
          <w:b/>
          <w:snapToGrid w:val="0"/>
          <w:kern w:val="0"/>
          <w:szCs w:val="20"/>
          <w14:ligatures w14:val="none"/>
        </w:rPr>
        <w:tab/>
        <w:t>Load Resource Parameters</w:t>
      </w:r>
      <w:bookmarkEnd w:id="55"/>
      <w:bookmarkEnd w:id="56"/>
      <w:bookmarkEnd w:id="57"/>
      <w:bookmarkEnd w:id="58"/>
      <w:bookmarkEnd w:id="59"/>
      <w:bookmarkEnd w:id="60"/>
      <w:bookmarkEnd w:id="61"/>
      <w:bookmarkEnd w:id="62"/>
      <w:bookmarkEnd w:id="63"/>
      <w:bookmarkEnd w:id="64"/>
      <w:bookmarkEnd w:id="65"/>
    </w:p>
    <w:p w14:paraId="32FEE3A8"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iCs/>
          <w:kern w:val="0"/>
          <w:szCs w:val="20"/>
          <w14:ligatures w14:val="none"/>
        </w:rPr>
        <w:t>(1)</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Resource Parameters that may be modified, with documented reason for change, by the QSE for immediate use upon ERCOT validation, which may be adjusted to reflect Distribution Losses in accordance with Section 8.1.1.2, General Capacity Testing Requirements, include the following for each of its Load Resources that is a non-Controllable Load Resource:</w:t>
      </w:r>
    </w:p>
    <w:p w14:paraId="77706058"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Maximum interruption time;</w:t>
      </w:r>
    </w:p>
    <w:p w14:paraId="2D2D18A4"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Maximum daily deployments;</w:t>
      </w:r>
    </w:p>
    <w:p w14:paraId="36170B0B"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Maximum weekly deployments;</w:t>
      </w:r>
    </w:p>
    <w:p w14:paraId="2D0F7911"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Maximum weekly energy;</w:t>
      </w:r>
    </w:p>
    <w:p w14:paraId="45A4535F" w14:textId="77777777" w:rsidR="00542C6D" w:rsidRPr="00E46495" w:rsidRDefault="00542C6D" w:rsidP="00542C6D">
      <w:pPr>
        <w:spacing w:after="0" w:line="240" w:lineRule="auto"/>
        <w:ind w:left="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(e)</w:t>
      </w:r>
      <w:r w:rsidRPr="00E46495">
        <w:rPr>
          <w:rFonts w:ascii="Times New Roman" w:eastAsia="Times New Roman" w:hAnsi="Times New Roman" w:cs="Times New Roman"/>
          <w:kern w:val="0"/>
          <w:szCs w:val="20"/>
          <w14:ligatures w14:val="none"/>
        </w:rPr>
        <w:tab/>
        <w:t>Minimum notice time;</w:t>
      </w:r>
    </w:p>
    <w:p w14:paraId="4C1F4751" w14:textId="77777777" w:rsidR="00542C6D" w:rsidRPr="00E46495" w:rsidRDefault="00542C6D" w:rsidP="00542C6D">
      <w:pPr>
        <w:spacing w:after="0" w:line="240" w:lineRule="auto"/>
        <w:rPr>
          <w:rFonts w:ascii="Times New Roman" w:eastAsia="Times New Roman" w:hAnsi="Times New Roman" w:cs="Times New Roman"/>
          <w:kern w:val="0"/>
          <w:szCs w:val="20"/>
          <w14:ligatures w14:val="none"/>
        </w:rPr>
      </w:pPr>
    </w:p>
    <w:p w14:paraId="66FFC62A"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(f)</w:t>
      </w:r>
      <w:r w:rsidRPr="00E46495">
        <w:rPr>
          <w:rFonts w:ascii="Times New Roman" w:eastAsia="Times New Roman" w:hAnsi="Times New Roman" w:cs="Times New Roman"/>
          <w:kern w:val="0"/>
          <w:szCs w:val="20"/>
          <w14:ligatures w14:val="none"/>
        </w:rPr>
        <w:tab/>
        <w:t>Minimum interruption time; and</w:t>
      </w:r>
    </w:p>
    <w:p w14:paraId="7D622DFE"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(g)</w:t>
      </w:r>
      <w:r w:rsidRPr="00E46495">
        <w:rPr>
          <w:rFonts w:ascii="Times New Roman" w:eastAsia="Times New Roman" w:hAnsi="Times New Roman" w:cs="Times New Roman"/>
          <w:kern w:val="0"/>
          <w:szCs w:val="20"/>
          <w14:ligatures w14:val="none"/>
        </w:rPr>
        <w:tab/>
        <w:t>Minimum restoration time.</w:t>
      </w:r>
    </w:p>
    <w:p w14:paraId="3A8B6954"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lastRenderedPageBreak/>
        <w:t>(2)</w:t>
      </w:r>
      <w:r w:rsidRPr="00E46495">
        <w:rPr>
          <w:rFonts w:ascii="Times New Roman" w:eastAsia="Times New Roman" w:hAnsi="Times New Roman" w:cs="Times New Roman"/>
          <w:iCs/>
          <w:kern w:val="0"/>
          <w:szCs w:val="20"/>
          <w14:ligatures w14:val="none"/>
        </w:rPr>
        <w:tab/>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Pr="00E46495">
        <w:rPr>
          <w:rFonts w:ascii="Times New Roman" w:eastAsia="Times New Roman" w:hAnsi="Times New Roman" w:cs="Times New Roman"/>
          <w:kern w:val="0"/>
          <w:szCs w:val="20"/>
          <w14:ligatures w14:val="none"/>
        </w:rPr>
        <w:t>including Aggregate Load Resources (ALRs):</w:t>
      </w:r>
    </w:p>
    <w:p w14:paraId="11547F54"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Normal Ramp Rate curve;</w:t>
      </w:r>
    </w:p>
    <w:p w14:paraId="71A57BC0"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Emergency Ramp Rate curve;</w:t>
      </w:r>
    </w:p>
    <w:p w14:paraId="74896477"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 xml:space="preserve">Maximum deployment time; and </w:t>
      </w:r>
    </w:p>
    <w:p w14:paraId="55E022D7"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Maximum weekly energy.</w:t>
      </w:r>
    </w:p>
    <w:p w14:paraId="12A56474" w14:textId="55B44C1A"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(3)</w:t>
      </w:r>
      <w:r w:rsidRPr="00E46495">
        <w:rPr>
          <w:rFonts w:ascii="Times New Roman" w:eastAsia="Times New Roman" w:hAnsi="Times New Roman" w:cs="Times New Roman"/>
          <w:iCs/>
          <w:kern w:val="0"/>
          <w:szCs w:val="20"/>
          <w14:ligatures w14:val="none"/>
        </w:rPr>
        <w:tab/>
        <w:t xml:space="preserve">Resource Parameters submitted by a Resource Entity must also include, for each of its ALRs, mapping between the ALR and the individually metered Loads, by Electric Service Identifier (ESI ID) or, in the case of a Non-Opt-In Entity (NOIE), equivalent </w:t>
      </w:r>
      <w:ins w:id="66" w:author="ERCOT" w:date="2025-07-15T14:52:00Z" w16du:dateUtc="2025-07-15T19:52:00Z">
        <w:r w:rsidR="000408CD">
          <w:rPr>
            <w:rFonts w:ascii="Times New Roman" w:eastAsia="Times New Roman" w:hAnsi="Times New Roman" w:cs="Times New Roman"/>
            <w:iCs/>
            <w:kern w:val="0"/>
            <w:szCs w:val="20"/>
            <w14:ligatures w14:val="none"/>
          </w:rPr>
          <w:t>U</w:t>
        </w:r>
      </w:ins>
      <w:del w:id="67" w:author="ERCOT" w:date="2025-07-15T14:52:00Z" w16du:dateUtc="2025-07-15T19:52:00Z">
        <w:r w:rsidRPr="00E46495" w:rsidDel="000408CD">
          <w:rPr>
            <w:rFonts w:ascii="Times New Roman" w:eastAsia="Times New Roman" w:hAnsi="Times New Roman" w:cs="Times New Roman"/>
            <w:iCs/>
            <w:kern w:val="0"/>
            <w:szCs w:val="20"/>
            <w14:ligatures w14:val="none"/>
          </w:rPr>
          <w:delText>u</w:delText>
        </w:r>
      </w:del>
      <w:r w:rsidRPr="00E46495">
        <w:rPr>
          <w:rFonts w:ascii="Times New Roman" w:eastAsia="Times New Roman" w:hAnsi="Times New Roman" w:cs="Times New Roman"/>
          <w:iCs/>
          <w:kern w:val="0"/>
          <w:szCs w:val="20"/>
          <w14:ligatures w14:val="none"/>
        </w:rPr>
        <w:t xml:space="preserve">nique </w:t>
      </w:r>
      <w:ins w:id="68" w:author="ERCOT" w:date="2025-07-15T14:52:00Z" w16du:dateUtc="2025-07-15T19:52:00Z">
        <w:r w:rsidR="000408CD">
          <w:rPr>
            <w:rFonts w:ascii="Times New Roman" w:eastAsia="Times New Roman" w:hAnsi="Times New Roman" w:cs="Times New Roman"/>
            <w:iCs/>
            <w:kern w:val="0"/>
            <w:szCs w:val="20"/>
            <w14:ligatures w14:val="none"/>
          </w:rPr>
          <w:t>M</w:t>
        </w:r>
      </w:ins>
      <w:del w:id="69" w:author="ERCOT" w:date="2025-07-15T14:52:00Z" w16du:dateUtc="2025-07-15T19:52:00Z">
        <w:r w:rsidRPr="00E46495" w:rsidDel="000408CD">
          <w:rPr>
            <w:rFonts w:ascii="Times New Roman" w:eastAsia="Times New Roman" w:hAnsi="Times New Roman" w:cs="Times New Roman"/>
            <w:iCs/>
            <w:kern w:val="0"/>
            <w:szCs w:val="20"/>
            <w14:ligatures w14:val="none"/>
          </w:rPr>
          <w:delText>m</w:delText>
        </w:r>
      </w:del>
      <w:r w:rsidRPr="00E46495">
        <w:rPr>
          <w:rFonts w:ascii="Times New Roman" w:eastAsia="Times New Roman" w:hAnsi="Times New Roman" w:cs="Times New Roman"/>
          <w:iCs/>
          <w:kern w:val="0"/>
          <w:szCs w:val="20"/>
          <w14:ligatures w14:val="none"/>
        </w:rPr>
        <w:t xml:space="preserve">eter </w:t>
      </w:r>
      <w:ins w:id="70" w:author="ERCOT" w:date="2025-07-15T14:52:00Z" w16du:dateUtc="2025-07-15T19:52:00Z">
        <w:r w:rsidR="000408CD">
          <w:rPr>
            <w:rFonts w:ascii="Times New Roman" w:eastAsia="Times New Roman" w:hAnsi="Times New Roman" w:cs="Times New Roman"/>
            <w:iCs/>
            <w:kern w:val="0"/>
            <w:szCs w:val="20"/>
            <w14:ligatures w14:val="none"/>
          </w:rPr>
          <w:t>I</w:t>
        </w:r>
      </w:ins>
      <w:del w:id="71" w:author="ERCOT" w:date="2025-07-15T14:52:00Z" w16du:dateUtc="2025-07-15T19:52:00Z">
        <w:r w:rsidRPr="00E46495" w:rsidDel="000408CD">
          <w:rPr>
            <w:rFonts w:ascii="Times New Roman" w:eastAsia="Times New Roman" w:hAnsi="Times New Roman" w:cs="Times New Roman"/>
            <w:iCs/>
            <w:kern w:val="0"/>
            <w:szCs w:val="20"/>
            <w14:ligatures w14:val="none"/>
          </w:rPr>
          <w:delText>i</w:delText>
        </w:r>
      </w:del>
      <w:r w:rsidRPr="00E46495">
        <w:rPr>
          <w:rFonts w:ascii="Times New Roman" w:eastAsia="Times New Roman" w:hAnsi="Times New Roman" w:cs="Times New Roman"/>
          <w:iCs/>
          <w:kern w:val="0"/>
          <w:szCs w:val="20"/>
          <w14:ligatures w14:val="none"/>
        </w:rPr>
        <w:t>dentifier</w:t>
      </w:r>
      <w:ins w:id="72" w:author="ERCOT" w:date="2025-07-16T18:49:00Z" w16du:dateUtc="2025-07-16T23:49:00Z">
        <w:r w:rsidR="00C9569E">
          <w:rPr>
            <w:rFonts w:ascii="Times New Roman" w:eastAsia="Times New Roman" w:hAnsi="Times New Roman" w:cs="Times New Roman"/>
            <w:iCs/>
            <w:kern w:val="0"/>
            <w:szCs w:val="20"/>
            <w14:ligatures w14:val="none"/>
          </w:rPr>
          <w:t xml:space="preserve"> (UMI</w:t>
        </w:r>
      </w:ins>
      <w:ins w:id="73" w:author="ERCOT" w:date="2025-07-16T18:50:00Z" w16du:dateUtc="2025-07-16T23:50:00Z">
        <w:r w:rsidR="00C9569E">
          <w:rPr>
            <w:rFonts w:ascii="Times New Roman" w:eastAsia="Times New Roman" w:hAnsi="Times New Roman" w:cs="Times New Roman"/>
            <w:iCs/>
            <w:kern w:val="0"/>
            <w:szCs w:val="20"/>
            <w14:ligatures w14:val="none"/>
          </w:rPr>
          <w:t>)</w:t>
        </w:r>
      </w:ins>
      <w:r w:rsidRPr="00E46495">
        <w:rPr>
          <w:rFonts w:ascii="Times New Roman" w:eastAsia="Times New Roman" w:hAnsi="Times New Roman" w:cs="Times New Roman"/>
          <w:iCs/>
          <w:kern w:val="0"/>
          <w:szCs w:val="20"/>
          <w14:ligatures w14:val="none"/>
        </w:rPr>
        <w:t>, comprising the ALR.</w:t>
      </w:r>
    </w:p>
    <w:p w14:paraId="4A749AD1" w14:textId="77777777" w:rsidR="00542C6D" w:rsidRPr="00E46495" w:rsidRDefault="00542C6D" w:rsidP="00542C6D">
      <w:pPr>
        <w:keepNext/>
        <w:widowControl w:val="0"/>
        <w:tabs>
          <w:tab w:val="left" w:pos="1260"/>
        </w:tabs>
        <w:spacing w:before="240" w:after="240" w:line="240" w:lineRule="auto"/>
        <w:ind w:left="1267" w:hanging="1267"/>
        <w:outlineLvl w:val="3"/>
        <w:rPr>
          <w:rFonts w:ascii="Times New Roman" w:eastAsia="Times New Roman" w:hAnsi="Times New Roman" w:cs="Times New Roman"/>
          <w:b/>
          <w:snapToGrid w:val="0"/>
          <w:kern w:val="0"/>
          <w:szCs w:val="20"/>
          <w14:ligatures w14:val="none"/>
        </w:rPr>
      </w:pPr>
      <w:bookmarkStart w:id="74" w:name="_Toc400526217"/>
      <w:bookmarkStart w:id="75" w:name="_Toc405534535"/>
      <w:bookmarkStart w:id="76" w:name="_Toc406570548"/>
      <w:bookmarkStart w:id="77" w:name="_Toc410910700"/>
      <w:bookmarkStart w:id="78" w:name="_Toc411841129"/>
      <w:bookmarkStart w:id="79" w:name="_Toc422147091"/>
      <w:bookmarkStart w:id="80" w:name="_Toc433020687"/>
      <w:bookmarkStart w:id="81" w:name="_Toc437262128"/>
      <w:bookmarkStart w:id="82" w:name="_Toc478375306"/>
      <w:bookmarkStart w:id="83" w:name="_Toc199405405"/>
      <w:r w:rsidRPr="00E46495">
        <w:rPr>
          <w:rFonts w:ascii="Times New Roman" w:eastAsia="Times New Roman" w:hAnsi="Times New Roman" w:cs="Times New Roman"/>
          <w:b/>
          <w:snapToGrid w:val="0"/>
          <w:kern w:val="0"/>
          <w:szCs w:val="20"/>
          <w14:ligatures w14:val="none"/>
        </w:rPr>
        <w:t>3.14.3.1</w:t>
      </w:r>
      <w:r w:rsidRPr="00E46495">
        <w:rPr>
          <w:rFonts w:ascii="Times New Roman" w:eastAsia="Times New Roman" w:hAnsi="Times New Roman" w:cs="Times New Roman"/>
          <w:b/>
          <w:snapToGrid w:val="0"/>
          <w:kern w:val="0"/>
          <w:szCs w:val="20"/>
          <w14:ligatures w14:val="none"/>
        </w:rPr>
        <w:tab/>
        <w:t>Emergency Response Service Procurement</w:t>
      </w:r>
      <w:bookmarkEnd w:id="74"/>
      <w:bookmarkEnd w:id="75"/>
      <w:bookmarkEnd w:id="76"/>
      <w:bookmarkEnd w:id="77"/>
      <w:bookmarkEnd w:id="78"/>
      <w:bookmarkEnd w:id="79"/>
      <w:bookmarkEnd w:id="80"/>
      <w:bookmarkEnd w:id="81"/>
      <w:bookmarkEnd w:id="82"/>
      <w:bookmarkEnd w:id="83"/>
    </w:p>
    <w:p w14:paraId="7664131F" w14:textId="77777777" w:rsidR="00542C6D" w:rsidRPr="00E46495" w:rsidRDefault="00542C6D" w:rsidP="00542C6D">
      <w:pPr>
        <w:tabs>
          <w:tab w:val="num" w:pos="900"/>
        </w:tabs>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w:t>
      </w:r>
      <w:r w:rsidRPr="00E46495">
        <w:rPr>
          <w:rFonts w:ascii="Times New Roman" w:eastAsia="Times New Roman" w:hAnsi="Times New Roman" w:cs="Times New Roman"/>
          <w:iCs/>
          <w:kern w:val="0"/>
          <w:szCs w:val="20"/>
          <w14:ligatures w14:val="none"/>
        </w:rPr>
        <w:tab/>
        <w:t>ERCOT shall issue Requests for Proposals to procure ERS for each Standard Contract Term.  The ERS Standard Contract Terms are as follows:</w:t>
      </w:r>
    </w:p>
    <w:p w14:paraId="783E8C3C"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December through March;</w:t>
      </w:r>
    </w:p>
    <w:p w14:paraId="1296E34B"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April and May;</w:t>
      </w:r>
    </w:p>
    <w:p w14:paraId="419A73B6"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June through September; and</w:t>
      </w:r>
    </w:p>
    <w:p w14:paraId="5D55E12F"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October and November.</w:t>
      </w:r>
    </w:p>
    <w:p w14:paraId="42ACC0A2"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kern w:val="0"/>
          <w:szCs w:val="20"/>
          <w14:ligatures w14:val="none"/>
        </w:rPr>
        <w:t>(2)</w:t>
      </w:r>
      <w:r w:rsidRPr="00E46495">
        <w:rPr>
          <w:rFonts w:ascii="Times New Roman" w:eastAsia="Times New Roman" w:hAnsi="Times New Roman" w:cs="Times New Roman"/>
          <w:kern w:val="0"/>
          <w:szCs w:val="20"/>
          <w14:ligatures w14:val="none"/>
        </w:rPr>
        <w:tab/>
      </w:r>
      <w:r w:rsidRPr="00E46495">
        <w:rPr>
          <w:rFonts w:ascii="Times New Roman" w:eastAsia="Times New Roman" w:hAnsi="Times New Roman" w:cs="Times New Roman"/>
          <w:iCs/>
          <w:kern w:val="0"/>
          <w:szCs w:val="20"/>
          <w14:ligatures w14:val="none"/>
        </w:rPr>
        <w:t>ERCOT shall procure ERS from one or more of the four following ERS service types:</w:t>
      </w:r>
    </w:p>
    <w:p w14:paraId="7866EAA7" w14:textId="77777777" w:rsidR="00542C6D" w:rsidRPr="00E46495" w:rsidRDefault="00542C6D" w:rsidP="00542C6D">
      <w:pPr>
        <w:spacing w:after="240" w:line="240" w:lineRule="auto"/>
        <w:ind w:firstLine="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Weather-Sensitive ERS-10</w:t>
      </w:r>
    </w:p>
    <w:p w14:paraId="1F4506C6"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u w:val="single"/>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r>
      <w:r w:rsidRPr="00E46495">
        <w:rPr>
          <w:rFonts w:ascii="Times New Roman" w:eastAsia="Times New Roman" w:hAnsi="Times New Roman" w:cs="Times New Roman"/>
          <w:iCs/>
          <w:kern w:val="0"/>
          <w:szCs w:val="20"/>
          <w14:ligatures w14:val="none"/>
        </w:rPr>
        <w:t>Non-Weather-Sensitive ERS</w:t>
      </w:r>
      <w:r w:rsidRPr="00E46495">
        <w:rPr>
          <w:rFonts w:ascii="Times New Roman" w:eastAsia="Times New Roman" w:hAnsi="Times New Roman" w:cs="Times New Roman"/>
          <w:kern w:val="0"/>
          <w:szCs w:val="20"/>
          <w14:ligatures w14:val="none"/>
        </w:rPr>
        <w:t>-10</w:t>
      </w:r>
    </w:p>
    <w:p w14:paraId="3621A861"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Weather-Sensitive ERS-30</w:t>
      </w:r>
    </w:p>
    <w:p w14:paraId="444571E5"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(d)</w:t>
      </w:r>
      <w:r w:rsidRPr="00E46495">
        <w:rPr>
          <w:rFonts w:ascii="Times New Roman" w:eastAsia="Times New Roman" w:hAnsi="Times New Roman" w:cs="Times New Roman"/>
          <w:iCs/>
          <w:kern w:val="0"/>
          <w:szCs w:val="20"/>
          <w14:ligatures w14:val="none"/>
        </w:rPr>
        <w:tab/>
        <w:t>Non-Weather-Sensitive ERS-30</w:t>
      </w:r>
    </w:p>
    <w:p w14:paraId="372F442B"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(3)</w:t>
      </w:r>
      <w:r w:rsidRPr="00E46495">
        <w:rPr>
          <w:rFonts w:ascii="Times New Roman" w:eastAsia="Times New Roman" w:hAnsi="Times New Roman" w:cs="Times New Roman"/>
          <w:iCs/>
          <w:kern w:val="0"/>
          <w:szCs w:val="20"/>
          <w14:ligatures w14:val="none"/>
        </w:rPr>
        <w:tab/>
        <w:t xml:space="preserve">ERS offers shall be submitted only by QSEs capable of receiving Extensible Markup Language (XML) messaging on behalf of represented ERS Resources.  </w:t>
      </w:r>
      <w:r w:rsidRPr="00E46495">
        <w:rPr>
          <w:rFonts w:ascii="Times New Roman" w:eastAsia="Times New Roman" w:hAnsi="Times New Roman" w:cs="Times New Roman"/>
          <w:kern w:val="0"/>
          <w:szCs w:val="20"/>
          <w14:ligatures w14:val="none"/>
        </w:rPr>
        <w:t xml:space="preserve"> </w:t>
      </w:r>
    </w:p>
    <w:p w14:paraId="2B5707A1"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(4)</w:t>
      </w:r>
      <w:r w:rsidRPr="00E46495">
        <w:rPr>
          <w:rFonts w:ascii="Times New Roman" w:eastAsia="Times New Roman" w:hAnsi="Times New Roman" w:cs="Times New Roman"/>
          <w:kern w:val="0"/>
          <w:szCs w:val="20"/>
          <w14:ligatures w14:val="none"/>
        </w:rPr>
        <w:tab/>
        <w:t>Each site in an ERS Generator must have an interconnection agreement with its TDSP prior to submitting an ERS offer and must have exported energy to the ERCOT System prior to the offer due date.  An ERS Resource that cannot inject energy to the ERCOT System can only be offered as an ERS Load.</w:t>
      </w:r>
    </w:p>
    <w:p w14:paraId="44CC7571"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lastRenderedPageBreak/>
        <w:t>(5)</w:t>
      </w:r>
      <w:r w:rsidRPr="00E46495">
        <w:rPr>
          <w:rFonts w:ascii="Times New Roman" w:eastAsia="Times New Roman" w:hAnsi="Times New Roman" w:cs="Times New Roman"/>
          <w:iCs/>
          <w:kern w:val="0"/>
          <w:szCs w:val="20"/>
          <w14:ligatures w14:val="none"/>
        </w:rPr>
        <w:tab/>
        <w:t>In order to qualify as weather-sensitive, an ERS Load must meet one of the following criteria:</w:t>
      </w:r>
    </w:p>
    <w:p w14:paraId="72C2549A"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 xml:space="preserve">The ERS Load must consist exclusively of residential sites; or </w:t>
      </w:r>
    </w:p>
    <w:p w14:paraId="24348F02"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The ERS Load must consist exclusively of non-residential sites and must qualify as weather-sensitive based on the accuracy of the regression baseline evaluation methodology as described in Section 8.1.3.1.1, Baselines for Emergency Response Service Loads, as an indicator of actual interval Load.</w:t>
      </w:r>
    </w:p>
    <w:p w14:paraId="0F5F0B55"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 xml:space="preserve">ERCOT shall establish minimum accuracy standards for qualification as an ERS Load under the regression baseline evaluation methodology.  </w:t>
      </w:r>
    </w:p>
    <w:p w14:paraId="4C4279EB"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iCs/>
          <w:kern w:val="0"/>
          <w:szCs w:val="20"/>
          <w14:ligatures w14:val="none"/>
        </w:rPr>
        <w:t>(ii)</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An ERS Load must have at least nine months of interval meter data to qualify as weather-sensitive under the regression baseline evaluation methodology.</w:t>
      </w:r>
    </w:p>
    <w:p w14:paraId="2D4C157F"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iCs/>
          <w:kern w:val="0"/>
          <w:szCs w:val="20"/>
          <w14:ligatures w14:val="none"/>
        </w:rPr>
        <w:t>(iii)</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ERCOT’s determination that an ERS Load qualifies as a weather-sensitive ERS Load is independent of ERCOT’s determination of which baseline methodologies may be appropriate for purposes of evaluating the ERS Load’s performance.</w:t>
      </w:r>
    </w:p>
    <w:p w14:paraId="5AE17CE8"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 xml:space="preserve">If a site with </w:t>
      </w:r>
      <w:r w:rsidRPr="00E46495">
        <w:rPr>
          <w:rFonts w:ascii="Times New Roman" w:eastAsia="Times New Roman" w:hAnsi="Times New Roman" w:cs="Times New Roman"/>
          <w:kern w:val="0"/>
          <w:sz w:val="23"/>
          <w:szCs w:val="23"/>
          <w14:ligatures w14:val="none"/>
        </w:rPr>
        <w:t>Distributed Renewable Generation (</w:t>
      </w:r>
      <w:r w:rsidRPr="00E46495">
        <w:rPr>
          <w:rFonts w:ascii="Times New Roman" w:eastAsia="Times New Roman" w:hAnsi="Times New Roman" w:cs="Times New Roman"/>
          <w:kern w:val="0"/>
          <w:szCs w:val="20"/>
          <w14:ligatures w14:val="none"/>
        </w:rPr>
        <w:t>DRG) has been designated by the QSE to be evaluated by using its native load, the default baseline analysis shall be performed using the calculated native load.</w:t>
      </w:r>
    </w:p>
    <w:p w14:paraId="1781ACF8"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(6)</w:t>
      </w:r>
      <w:r w:rsidRPr="00E46495">
        <w:rPr>
          <w:rFonts w:ascii="Times New Roman" w:eastAsia="Times New Roman" w:hAnsi="Times New Roman" w:cs="Times New Roman"/>
          <w:iCs/>
          <w:kern w:val="0"/>
          <w:szCs w:val="20"/>
          <w14:ligatures w14:val="none"/>
        </w:rPr>
        <w:tab/>
        <w:t xml:space="preserve">QSEs representing ERS Resources may submit offers for one or more ERS Time Periods within an ERS Standard Contract Term.  </w:t>
      </w:r>
      <w:r w:rsidRPr="00E46495">
        <w:rPr>
          <w:rFonts w:ascii="Times New Roman" w:eastAsia="Times New Roman" w:hAnsi="Times New Roman" w:cs="Times New Roman"/>
          <w:kern w:val="0"/>
          <w:szCs w:val="20"/>
          <w14:ligatures w14:val="none"/>
        </w:rPr>
        <w:t xml:space="preserve">ERS Time Periods shall be defined by ERCOT in the RFP for that ERS Standard Contract Term.  </w:t>
      </w:r>
      <w:r w:rsidRPr="00E46495">
        <w:rPr>
          <w:rFonts w:ascii="Times New Roman" w:eastAsia="Times New Roman" w:hAnsi="Times New Roman" w:cs="Times New Roman"/>
          <w:iCs/>
          <w:kern w:val="0"/>
          <w:szCs w:val="20"/>
          <w14:ligatures w14:val="none"/>
        </w:rPr>
        <w:t>An ERS offer is specific to an ERS Time Period.  In submitting an offer, both the QSE and the ERS Resource are committing to provide ERS for that ERS Time Period if selected.</w:t>
      </w:r>
    </w:p>
    <w:p w14:paraId="64D57404"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(7)</w:t>
      </w:r>
      <w:r w:rsidRPr="00E46495">
        <w:rPr>
          <w:rFonts w:ascii="Times New Roman" w:eastAsia="Times New Roman" w:hAnsi="Times New Roman" w:cs="Times New Roman"/>
          <w:iCs/>
          <w:kern w:val="0"/>
          <w:szCs w:val="20"/>
          <w14:ligatures w14:val="none"/>
        </w:rPr>
        <w:tab/>
        <w:t xml:space="preserve">A QSE may submit separate offers for an ERS Resource to provide any or </w:t>
      </w:r>
      <w:proofErr w:type="gramStart"/>
      <w:r w:rsidRPr="00E46495">
        <w:rPr>
          <w:rFonts w:ascii="Times New Roman" w:eastAsia="Times New Roman" w:hAnsi="Times New Roman" w:cs="Times New Roman"/>
          <w:iCs/>
          <w:kern w:val="0"/>
          <w:szCs w:val="20"/>
          <w14:ligatures w14:val="none"/>
        </w:rPr>
        <w:t>all of</w:t>
      </w:r>
      <w:proofErr w:type="gramEnd"/>
      <w:r w:rsidRPr="00E46495">
        <w:rPr>
          <w:rFonts w:ascii="Times New Roman" w:eastAsia="Times New Roman" w:hAnsi="Times New Roman" w:cs="Times New Roman"/>
          <w:iCs/>
          <w:kern w:val="0"/>
          <w:szCs w:val="20"/>
          <w14:ligatures w14:val="none"/>
        </w:rPr>
        <w:t xml:space="preserve"> the four ERS service types during the same or different ERS Time Periods in the same ERS Standard Contract Term, but ERCOT shall only award offers for one </w:t>
      </w:r>
      <w:proofErr w:type="gramStart"/>
      <w:r w:rsidRPr="00E46495">
        <w:rPr>
          <w:rFonts w:ascii="Times New Roman" w:eastAsia="Times New Roman" w:hAnsi="Times New Roman" w:cs="Times New Roman"/>
          <w:iCs/>
          <w:kern w:val="0"/>
          <w:szCs w:val="20"/>
          <w14:ligatures w14:val="none"/>
        </w:rPr>
        <w:t>service type</w:t>
      </w:r>
      <w:proofErr w:type="gramEnd"/>
      <w:r w:rsidRPr="00E46495">
        <w:rPr>
          <w:rFonts w:ascii="Times New Roman" w:eastAsia="Times New Roman" w:hAnsi="Times New Roman" w:cs="Times New Roman"/>
          <w:iCs/>
          <w:kern w:val="0"/>
          <w:szCs w:val="20"/>
          <w14:ligatures w14:val="none"/>
        </w:rPr>
        <w:t xml:space="preserve"> for each ERS Resource.</w:t>
      </w:r>
    </w:p>
    <w:p w14:paraId="6BD0BA0E"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(8)</w:t>
      </w:r>
      <w:r w:rsidRPr="00E46495">
        <w:rPr>
          <w:rFonts w:ascii="Times New Roman" w:eastAsia="Times New Roman" w:hAnsi="Times New Roman" w:cs="Times New Roman"/>
          <w:iCs/>
          <w:kern w:val="0"/>
          <w:szCs w:val="20"/>
          <w14:ligatures w14:val="none"/>
        </w:rPr>
        <w:tab/>
        <w:t>The minimum capacity offer for an ERS Load on the weather-sensitive baseline is one half (0.5) MW; all other ERS capacity offers will have a minimum amount that may be offered of one-tenth (0.1) MW.  ERS Resources may be aggregated to reach this requirement.</w:t>
      </w:r>
    </w:p>
    <w:p w14:paraId="417EADE9"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(9)</w:t>
      </w:r>
      <w:r w:rsidRPr="00E46495">
        <w:rPr>
          <w:rFonts w:ascii="Times New Roman" w:eastAsia="Times New Roman" w:hAnsi="Times New Roman" w:cs="Times New Roman"/>
          <w:iCs/>
          <w:kern w:val="0"/>
          <w:szCs w:val="20"/>
          <w14:ligatures w14:val="none"/>
        </w:rPr>
        <w:tab/>
        <w:t>Offers from ERS Generators must include self-serve capacity and injection capacity amounts greater than or equal to zero for each ERS Time Period offered.</w:t>
      </w:r>
    </w:p>
    <w:p w14:paraId="33E2A32E"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(10)</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ERCOT may establish an upper limit, in MWs, on the amount of ERS capacity it will procure for any ERS Time Period in any ERS Standard Contract Term.</w:t>
      </w:r>
      <w:r w:rsidRPr="00E46495">
        <w:rPr>
          <w:rFonts w:ascii="Times New Roman" w:eastAsia="Times New Roman" w:hAnsi="Times New Roman" w:cs="Times New Roman"/>
          <w:iCs/>
          <w:kern w:val="0"/>
          <w:szCs w:val="20"/>
          <w14:ligatures w14:val="none"/>
        </w:rPr>
        <w:tab/>
      </w:r>
    </w:p>
    <w:p w14:paraId="189AE5E5"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lastRenderedPageBreak/>
        <w:t>(11)</w:t>
      </w:r>
      <w:r w:rsidRPr="00E46495">
        <w:rPr>
          <w:rFonts w:ascii="Times New Roman" w:eastAsia="Times New Roman" w:hAnsi="Times New Roman" w:cs="Times New Roman"/>
          <w:iCs/>
          <w:kern w:val="0"/>
          <w:szCs w:val="20"/>
          <w14:ligatures w14:val="none"/>
        </w:rPr>
        <w:tab/>
      </w:r>
      <w:proofErr w:type="gramStart"/>
      <w:r w:rsidRPr="00E46495">
        <w:rPr>
          <w:rFonts w:ascii="Times New Roman" w:eastAsia="Times New Roman" w:hAnsi="Times New Roman" w:cs="Times New Roman"/>
          <w:iCs/>
          <w:kern w:val="0"/>
          <w:szCs w:val="20"/>
          <w14:ligatures w14:val="none"/>
        </w:rPr>
        <w:t>A QSE’s</w:t>
      </w:r>
      <w:proofErr w:type="gramEnd"/>
      <w:r w:rsidRPr="00E46495">
        <w:rPr>
          <w:rFonts w:ascii="Times New Roman" w:eastAsia="Times New Roman" w:hAnsi="Times New Roman" w:cs="Times New Roman"/>
          <w:iCs/>
          <w:kern w:val="0"/>
          <w:szCs w:val="20"/>
          <w14:ligatures w14:val="none"/>
        </w:rPr>
        <w:t xml:space="preserve"> offer to provide ERS </w:t>
      </w:r>
      <w:proofErr w:type="gramStart"/>
      <w:r w:rsidRPr="00E46495">
        <w:rPr>
          <w:rFonts w:ascii="Times New Roman" w:eastAsia="Times New Roman" w:hAnsi="Times New Roman" w:cs="Times New Roman"/>
          <w:iCs/>
          <w:kern w:val="0"/>
          <w:szCs w:val="20"/>
          <w14:ligatures w14:val="none"/>
        </w:rPr>
        <w:t>shall</w:t>
      </w:r>
      <w:proofErr w:type="gramEnd"/>
      <w:r w:rsidRPr="00E46495">
        <w:rPr>
          <w:rFonts w:ascii="Times New Roman" w:eastAsia="Times New Roman" w:hAnsi="Times New Roman" w:cs="Times New Roman"/>
          <w:iCs/>
          <w:kern w:val="0"/>
          <w:szCs w:val="20"/>
          <w14:ligatures w14:val="none"/>
        </w:rPr>
        <w:t xml:space="preserve"> include: </w:t>
      </w:r>
    </w:p>
    <w:p w14:paraId="09722EED"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The name of the QSE representing the ERS Resource and the name of an individual authorized by the QSE to represent the QSE and its ERS Resource(s);</w:t>
      </w:r>
    </w:p>
    <w:p w14:paraId="7C7EFE6E"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2EF3B4FA"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Any information or data specified by ERCOT, including access to historical meter data, and affirmation by the QSE that it has obtained written authorization from the controlling Entity of the ERS Resource for the QSE to obtain such data;</w:t>
      </w:r>
    </w:p>
    <w:p w14:paraId="5672ADC4"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Affirmation that the controlling Entity of the ERS Resource has reviewed P.U.C. S</w:t>
      </w:r>
      <w:r w:rsidRPr="00E46495">
        <w:rPr>
          <w:rFonts w:ascii="Times New Roman" w:eastAsia="Times New Roman" w:hAnsi="Times New Roman" w:cs="Times New Roman"/>
          <w:smallCaps/>
          <w:kern w:val="0"/>
          <w:szCs w:val="20"/>
          <w14:ligatures w14:val="none"/>
        </w:rPr>
        <w:t>ubst</w:t>
      </w:r>
      <w:r w:rsidRPr="00E46495">
        <w:rPr>
          <w:rFonts w:ascii="Times New Roman" w:eastAsia="Times New Roman" w:hAnsi="Times New Roman" w:cs="Times New Roman"/>
          <w:kern w:val="0"/>
          <w:szCs w:val="20"/>
          <w14:ligatures w14:val="none"/>
        </w:rPr>
        <w:t>. R. 25.507, Electric Reliability Council of Texas (ERCOT) Emergency Response Service (ERS), these Protocols and Other Binding Documents relating to the provision of ERS, and has agreed to comply with and be bound by such provisions;</w:t>
      </w:r>
    </w:p>
    <w:p w14:paraId="088114F8"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(e)</w:t>
      </w:r>
      <w:r w:rsidRPr="00E46495">
        <w:rPr>
          <w:rFonts w:ascii="Times New Roman" w:eastAsia="Times New Roman" w:hAnsi="Times New Roman" w:cs="Times New Roman"/>
          <w:kern w:val="0"/>
          <w:szCs w:val="20"/>
          <w14:ligatures w14:val="none"/>
        </w:rPr>
        <w:tab/>
        <w:t>An agreement by the QSE to produce any written authorization or agreement between the QSE and any ERS Resource it represents, as described in this Section, upon request from ERCOT or the PUCT;</w:t>
      </w:r>
    </w:p>
    <w:p w14:paraId="5B0E1C9F"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(f)</w:t>
      </w:r>
      <w:r w:rsidRPr="00E46495">
        <w:rPr>
          <w:rFonts w:ascii="Times New Roman" w:eastAsia="Times New Roman" w:hAnsi="Times New Roman" w:cs="Times New Roman"/>
          <w:kern w:val="0"/>
          <w:szCs w:val="20"/>
          <w14:ligatures w14:val="none"/>
        </w:rPr>
        <w:tab/>
        <w:t>Affirmation that no offered capacity from any site in an ERS Resource has been or will be committed to provide 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programs.  As an exception to the foregoing, a QSE may offer a site to provide ERS for an ERS Time Period in the Standard Contract Term even if the QSE has an offer pending for that same site to serve as an MRA during that ERS Time Period and Standard Contract Term; however, if the site is selected to serve as an MRA it will not be permitted to serve as ERS during any ERS Time Period in the ERS Contract Term in which it is obligated to serve as an MRA;</w:t>
      </w:r>
    </w:p>
    <w:p w14:paraId="476CF83F"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(g)</w:t>
      </w:r>
      <w:r w:rsidRPr="00E46495">
        <w:rPr>
          <w:rFonts w:ascii="Times New Roman" w:eastAsia="Times New Roman" w:hAnsi="Times New Roman" w:cs="Times New Roman"/>
          <w:kern w:val="0"/>
          <w:szCs w:val="20"/>
          <w14:ligatures w14:val="none"/>
        </w:rPr>
        <w:tab/>
        <w:t>Affirmation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 and</w:t>
      </w:r>
    </w:p>
    <w:p w14:paraId="3A7C65B9"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(h)</w:t>
      </w:r>
      <w:r w:rsidRPr="00E46495">
        <w:rPr>
          <w:rFonts w:ascii="Times New Roman" w:eastAsia="Times New Roman" w:hAnsi="Times New Roman" w:cs="Times New Roman"/>
          <w:kern w:val="0"/>
          <w:szCs w:val="20"/>
          <w14:ligatures w14:val="none"/>
        </w:rPr>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51574612" w14:textId="433557AF"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kern w:val="0"/>
          <w:szCs w:val="20"/>
          <w14:ligatures w14:val="none"/>
        </w:rPr>
        <w:lastRenderedPageBreak/>
        <w:t>(12)</w:t>
      </w:r>
      <w:r w:rsidRPr="00E46495">
        <w:rPr>
          <w:rFonts w:ascii="Times New Roman" w:eastAsia="Times New Roman" w:hAnsi="Times New Roman" w:cs="Times New Roman"/>
          <w:kern w:val="0"/>
          <w:szCs w:val="20"/>
          <w14:ligatures w14:val="none"/>
        </w:rPr>
        <w:tab/>
      </w:r>
      <w:r w:rsidRPr="00E46495">
        <w:rPr>
          <w:rFonts w:ascii="Times New Roman" w:eastAsia="Times New Roman" w:hAnsi="Times New Roman" w:cs="Times New Roman"/>
          <w:iCs/>
          <w:kern w:val="0"/>
          <w:szCs w:val="20"/>
          <w14:ligatures w14:val="none"/>
        </w:rPr>
        <w:t xml:space="preserve">Upon request from </w:t>
      </w:r>
      <w:proofErr w:type="gramStart"/>
      <w:r w:rsidRPr="00E46495">
        <w:rPr>
          <w:rFonts w:ascii="Times New Roman" w:eastAsia="Times New Roman" w:hAnsi="Times New Roman" w:cs="Times New Roman"/>
          <w:iCs/>
          <w:kern w:val="0"/>
          <w:szCs w:val="20"/>
          <w14:ligatures w14:val="none"/>
        </w:rPr>
        <w:t>a QSE</w:t>
      </w:r>
      <w:proofErr w:type="gramEnd"/>
      <w:r w:rsidRPr="00E46495">
        <w:rPr>
          <w:rFonts w:ascii="Times New Roman" w:eastAsia="Times New Roman" w:hAnsi="Times New Roman" w:cs="Times New Roman"/>
          <w:iCs/>
          <w:kern w:val="0"/>
          <w:szCs w:val="20"/>
          <w14:ligatures w14:val="none"/>
        </w:rPr>
        <w:t xml:space="preserve">, ERCOT shall provide the dates and times for any deployment events or tests of any ERS site during the previous three ERS </w:t>
      </w:r>
      <w:proofErr w:type="gramStart"/>
      <w:r w:rsidRPr="00E46495">
        <w:rPr>
          <w:rFonts w:ascii="Times New Roman" w:eastAsia="Times New Roman" w:hAnsi="Times New Roman" w:cs="Times New Roman"/>
          <w:iCs/>
          <w:kern w:val="0"/>
          <w:szCs w:val="20"/>
          <w14:ligatures w14:val="none"/>
        </w:rPr>
        <w:t>Standard Contract</w:t>
      </w:r>
      <w:proofErr w:type="gramEnd"/>
      <w:r w:rsidRPr="00E46495">
        <w:rPr>
          <w:rFonts w:ascii="Times New Roman" w:eastAsia="Times New Roman" w:hAnsi="Times New Roman" w:cs="Times New Roman"/>
          <w:iCs/>
          <w:kern w:val="0"/>
          <w:szCs w:val="20"/>
          <w14:ligatures w14:val="none"/>
        </w:rPr>
        <w:t xml:space="preserve"> Terms, provided that the QSE has obtained written authorization from the ERS site to obtain the information from ERCOT.  Such QSE requests shall include the following site-specific information: Electric Service Identifier (ESI ID), </w:t>
      </w:r>
      <w:ins w:id="84" w:author="ERCOT" w:date="2025-07-15T14:52:00Z" w16du:dateUtc="2025-07-15T19:52:00Z">
        <w:r w:rsidR="000408CD">
          <w:rPr>
            <w:rFonts w:ascii="Times New Roman" w:eastAsia="Times New Roman" w:hAnsi="Times New Roman" w:cs="Times New Roman"/>
            <w:iCs/>
            <w:kern w:val="0"/>
            <w:szCs w:val="20"/>
            <w14:ligatures w14:val="none"/>
          </w:rPr>
          <w:t>U</w:t>
        </w:r>
      </w:ins>
      <w:del w:id="85" w:author="ERCOT" w:date="2025-07-15T14:52:00Z" w16du:dateUtc="2025-07-15T19:52:00Z">
        <w:r w:rsidRPr="00E46495" w:rsidDel="000408CD">
          <w:rPr>
            <w:rFonts w:ascii="Times New Roman" w:eastAsia="Times New Roman" w:hAnsi="Times New Roman" w:cs="Times New Roman"/>
            <w:iCs/>
            <w:kern w:val="0"/>
            <w:szCs w:val="20"/>
            <w14:ligatures w14:val="none"/>
          </w:rPr>
          <w:delText>u</w:delText>
        </w:r>
      </w:del>
      <w:r w:rsidRPr="00E46495">
        <w:rPr>
          <w:rFonts w:ascii="Times New Roman" w:eastAsia="Times New Roman" w:hAnsi="Times New Roman" w:cs="Times New Roman"/>
          <w:iCs/>
          <w:kern w:val="0"/>
          <w:szCs w:val="20"/>
          <w14:ligatures w14:val="none"/>
        </w:rPr>
        <w:t xml:space="preserve">nique </w:t>
      </w:r>
      <w:ins w:id="86" w:author="ERCOT" w:date="2025-07-15T14:52:00Z" w16du:dateUtc="2025-07-15T19:52:00Z">
        <w:r w:rsidR="000408CD">
          <w:rPr>
            <w:rFonts w:ascii="Times New Roman" w:eastAsia="Times New Roman" w:hAnsi="Times New Roman" w:cs="Times New Roman"/>
            <w:iCs/>
            <w:kern w:val="0"/>
            <w:szCs w:val="20"/>
            <w14:ligatures w14:val="none"/>
          </w:rPr>
          <w:t>M</w:t>
        </w:r>
      </w:ins>
      <w:del w:id="87" w:author="ERCOT" w:date="2025-07-15T14:52:00Z" w16du:dateUtc="2025-07-15T19:52:00Z">
        <w:r w:rsidRPr="00E46495" w:rsidDel="000408CD">
          <w:rPr>
            <w:rFonts w:ascii="Times New Roman" w:eastAsia="Times New Roman" w:hAnsi="Times New Roman" w:cs="Times New Roman"/>
            <w:iCs/>
            <w:kern w:val="0"/>
            <w:szCs w:val="20"/>
            <w14:ligatures w14:val="none"/>
          </w:rPr>
          <w:delText>m</w:delText>
        </w:r>
      </w:del>
      <w:r w:rsidRPr="00E46495">
        <w:rPr>
          <w:rFonts w:ascii="Times New Roman" w:eastAsia="Times New Roman" w:hAnsi="Times New Roman" w:cs="Times New Roman"/>
          <w:iCs/>
          <w:kern w:val="0"/>
          <w:szCs w:val="20"/>
          <w14:ligatures w14:val="none"/>
        </w:rPr>
        <w:t xml:space="preserve">eter </w:t>
      </w:r>
      <w:ins w:id="88" w:author="ERCOT" w:date="2025-07-15T14:52:00Z" w16du:dateUtc="2025-07-15T19:52:00Z">
        <w:r w:rsidR="000408CD">
          <w:rPr>
            <w:rFonts w:ascii="Times New Roman" w:eastAsia="Times New Roman" w:hAnsi="Times New Roman" w:cs="Times New Roman"/>
            <w:iCs/>
            <w:kern w:val="0"/>
            <w:szCs w:val="20"/>
            <w14:ligatures w14:val="none"/>
          </w:rPr>
          <w:t>I</w:t>
        </w:r>
      </w:ins>
      <w:del w:id="89" w:author="ERCOT" w:date="2025-07-15T14:52:00Z" w16du:dateUtc="2025-07-15T19:52:00Z">
        <w:r w:rsidRPr="00E46495" w:rsidDel="000408CD">
          <w:rPr>
            <w:rFonts w:ascii="Times New Roman" w:eastAsia="Times New Roman" w:hAnsi="Times New Roman" w:cs="Times New Roman"/>
            <w:iCs/>
            <w:kern w:val="0"/>
            <w:szCs w:val="20"/>
            <w14:ligatures w14:val="none"/>
          </w:rPr>
          <w:delText>i</w:delText>
        </w:r>
      </w:del>
      <w:r w:rsidRPr="00E46495">
        <w:rPr>
          <w:rFonts w:ascii="Times New Roman" w:eastAsia="Times New Roman" w:hAnsi="Times New Roman" w:cs="Times New Roman"/>
          <w:iCs/>
          <w:kern w:val="0"/>
          <w:szCs w:val="20"/>
          <w14:ligatures w14:val="none"/>
        </w:rPr>
        <w:t>dentifier</w:t>
      </w:r>
      <w:ins w:id="90" w:author="ERCOT" w:date="2025-07-16T18:50:00Z" w16du:dateUtc="2025-07-16T23:50:00Z">
        <w:r w:rsidR="00C9569E">
          <w:rPr>
            <w:rFonts w:ascii="Times New Roman" w:eastAsia="Times New Roman" w:hAnsi="Times New Roman" w:cs="Times New Roman"/>
            <w:iCs/>
            <w:kern w:val="0"/>
            <w:szCs w:val="20"/>
            <w14:ligatures w14:val="none"/>
          </w:rPr>
          <w:t xml:space="preserve"> (UMI)</w:t>
        </w:r>
      </w:ins>
      <w:r w:rsidRPr="00E46495">
        <w:rPr>
          <w:rFonts w:ascii="Times New Roman" w:eastAsia="Times New Roman" w:hAnsi="Times New Roman" w:cs="Times New Roman"/>
          <w:iCs/>
          <w:kern w:val="0"/>
          <w:szCs w:val="20"/>
          <w14:ligatures w14:val="none"/>
        </w:rPr>
        <w:t xml:space="preserve"> (if applicable), or, if the site is in a Non-Opt-In Entity (NOIE) area, site name and site address.</w:t>
      </w:r>
    </w:p>
    <w:p w14:paraId="1C27EE8B"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(13)</w:t>
      </w:r>
      <w:r w:rsidRPr="00E46495">
        <w:rPr>
          <w:rFonts w:ascii="Times New Roman" w:eastAsia="Times New Roman" w:hAnsi="Times New Roman" w:cs="Times New Roman"/>
          <w:kern w:val="0"/>
          <w:szCs w:val="20"/>
          <w14:ligatures w14:val="none"/>
        </w:rPr>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2C6D" w:rsidRPr="00E46495" w14:paraId="18FB6550" w14:textId="77777777" w:rsidTr="00082ED8">
        <w:tc>
          <w:tcPr>
            <w:tcW w:w="9350" w:type="dxa"/>
            <w:tcBorders>
              <w:top w:val="single" w:sz="4" w:space="0" w:color="auto"/>
              <w:left w:val="single" w:sz="4" w:space="0" w:color="auto"/>
              <w:bottom w:val="single" w:sz="4" w:space="0" w:color="auto"/>
              <w:right w:val="single" w:sz="4" w:space="0" w:color="auto"/>
            </w:tcBorders>
            <w:shd w:val="clear" w:color="auto" w:fill="D9D9D9"/>
          </w:tcPr>
          <w:p w14:paraId="42F70158" w14:textId="77777777" w:rsidR="00542C6D" w:rsidRPr="00E46495" w:rsidRDefault="00542C6D" w:rsidP="00082ED8">
            <w:pPr>
              <w:spacing w:before="120" w:after="240" w:line="240" w:lineRule="auto"/>
              <w:rPr>
                <w:rFonts w:ascii="Times New Roman" w:eastAsia="Times New Roman" w:hAnsi="Times New Roman" w:cs="Times New Roman"/>
                <w:b/>
                <w:i/>
                <w:kern w:val="0"/>
                <w:szCs w:val="20"/>
                <w14:ligatures w14:val="none"/>
              </w:rPr>
            </w:pPr>
            <w:r w:rsidRPr="00E46495">
              <w:rPr>
                <w:rFonts w:ascii="Times New Roman" w:eastAsia="Times New Roman" w:hAnsi="Times New Roman" w:cs="Times New Roman"/>
                <w:b/>
                <w:i/>
                <w:kern w:val="0"/>
                <w:szCs w:val="20"/>
                <w14:ligatures w14:val="none"/>
              </w:rPr>
              <w:t>[NPRR1000:  Delete item (13) above upon system implementation and renumber accordingly.]</w:t>
            </w:r>
          </w:p>
        </w:tc>
      </w:tr>
    </w:tbl>
    <w:p w14:paraId="7F6A6774" w14:textId="77777777" w:rsidR="00542C6D" w:rsidRPr="00E46495" w:rsidRDefault="00542C6D" w:rsidP="00542C6D">
      <w:pPr>
        <w:spacing w:before="240"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(14)</w:t>
      </w:r>
      <w:r w:rsidRPr="00E46495">
        <w:rPr>
          <w:rFonts w:ascii="Times New Roman" w:eastAsia="Times New Roman" w:hAnsi="Times New Roman" w:cs="Times New Roman"/>
          <w:kern w:val="0"/>
          <w:szCs w:val="20"/>
          <w14:ligatures w14:val="none"/>
        </w:rPr>
        <w:tab/>
        <w:t xml:space="preserve">Each offer submitted by a QSE on behalf of an aggregated ERS Load on a weather-sensitive baseline shall include the QSE’s projection of the maximum number of sites in the aggregation during the ERS Standard Contract Term.  ERCOT shall review this </w:t>
      </w:r>
      <w:proofErr w:type="gramStart"/>
      <w:r w:rsidRPr="00E46495">
        <w:rPr>
          <w:rFonts w:ascii="Times New Roman" w:eastAsia="Times New Roman" w:hAnsi="Times New Roman" w:cs="Times New Roman"/>
          <w:kern w:val="0"/>
          <w:szCs w:val="20"/>
          <w14:ligatures w14:val="none"/>
        </w:rPr>
        <w:t>projection</w:t>
      </w:r>
      <w:proofErr w:type="gramEnd"/>
      <w:r w:rsidRPr="00E46495">
        <w:rPr>
          <w:rFonts w:ascii="Times New Roman" w:eastAsia="Times New Roman" w:hAnsi="Times New Roman" w:cs="Times New Roman"/>
          <w:kern w:val="0"/>
          <w:szCs w:val="20"/>
          <w14:ligatures w14:val="none"/>
        </w:rPr>
        <w:t xml:space="preserve"> and the information provided regarding the initial size of each aggregated ERS Load and shall reject any offer on behalf of such an ERS Load if the maximum size of the ERS Load projected by the QSE would violate the limits of site participation growth described in paragraph (15) below.</w:t>
      </w:r>
    </w:p>
    <w:p w14:paraId="300FD297"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(15)</w:t>
      </w:r>
      <w:r w:rsidRPr="00E46495">
        <w:rPr>
          <w:rFonts w:ascii="Times New Roman" w:eastAsia="Times New Roman" w:hAnsi="Times New Roman" w:cs="Times New Roman"/>
          <w:iCs/>
          <w:kern w:val="0"/>
          <w:szCs w:val="20"/>
          <w14:ligatures w14:val="none"/>
        </w:rPr>
        <w:tab/>
        <w:t xml:space="preserve">A QSE may modify the population of an aggregated ERS Load on a weather-sensitive baseline once per month during an ERS Standard Contract Term via a process defined by ERCOT.  Such adjustments shall be effective on the first day of each month following the first month.  </w:t>
      </w:r>
      <w:r w:rsidRPr="00E46495">
        <w:rPr>
          <w:rFonts w:ascii="Times New Roman" w:eastAsia="Times New Roman" w:hAnsi="Times New Roman" w:cs="Times New Roman"/>
          <w:kern w:val="0"/>
          <w:szCs w:val="20"/>
          <w14:ligatures w14:val="none"/>
        </w:rPr>
        <w:t xml:space="preserve">A fully validated ERS Offer form must be received by ERCOT no later than seven Business Days prior to the first day of the </w:t>
      </w:r>
      <w:proofErr w:type="gramStart"/>
      <w:r w:rsidRPr="00E46495">
        <w:rPr>
          <w:rFonts w:ascii="Times New Roman" w:eastAsia="Times New Roman" w:hAnsi="Times New Roman" w:cs="Times New Roman"/>
          <w:kern w:val="0"/>
          <w:szCs w:val="20"/>
          <w14:ligatures w14:val="none"/>
        </w:rPr>
        <w:t>month for</w:t>
      </w:r>
      <w:proofErr w:type="gramEnd"/>
      <w:r w:rsidRPr="00E46495">
        <w:rPr>
          <w:rFonts w:ascii="Times New Roman" w:eastAsia="Times New Roman" w:hAnsi="Times New Roman" w:cs="Times New Roman"/>
          <w:kern w:val="0"/>
          <w:szCs w:val="20"/>
          <w14:ligatures w14:val="none"/>
        </w:rPr>
        <w:t xml:space="preserve"> which is intended to be in effect.</w:t>
      </w:r>
    </w:p>
    <w:p w14:paraId="6A0EB1A9"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 xml:space="preserve">During an ERS Standard Contract Term, </w:t>
      </w:r>
      <w:proofErr w:type="gramStart"/>
      <w:r w:rsidRPr="00E46495">
        <w:rPr>
          <w:rFonts w:ascii="Times New Roman" w:eastAsia="Times New Roman" w:hAnsi="Times New Roman" w:cs="Times New Roman"/>
          <w:kern w:val="0"/>
          <w:szCs w:val="20"/>
          <w14:ligatures w14:val="none"/>
        </w:rPr>
        <w:t>a QSE</w:t>
      </w:r>
      <w:proofErr w:type="gramEnd"/>
      <w:r w:rsidRPr="00E46495">
        <w:rPr>
          <w:rFonts w:ascii="Times New Roman" w:eastAsia="Times New Roman" w:hAnsi="Times New Roman" w:cs="Times New Roman"/>
          <w:kern w:val="0"/>
          <w:szCs w:val="20"/>
          <w14:ligatures w14:val="none"/>
        </w:rPr>
        <w:t xml:space="preserve"> may increase the number of sites in an aggregated ERS Load on a weather-sensitive baseline by no more than the greater of the following:</w:t>
      </w:r>
    </w:p>
    <w:p w14:paraId="50C2932F"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w:t>
      </w:r>
      <w:r w:rsidRPr="00E46495">
        <w:rPr>
          <w:rFonts w:ascii="Times New Roman" w:eastAsia="Times New Roman" w:hAnsi="Times New Roman" w:cs="Times New Roman"/>
          <w:kern w:val="0"/>
          <w:szCs w:val="20"/>
          <w14:ligatures w14:val="none"/>
        </w:rPr>
        <w:tab/>
        <w:t>100% of the initial number of sites; or</w:t>
      </w:r>
    </w:p>
    <w:p w14:paraId="53955667"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(ii)</w:t>
      </w:r>
      <w:r w:rsidRPr="00E46495">
        <w:rPr>
          <w:rFonts w:ascii="Times New Roman" w:eastAsia="Times New Roman" w:hAnsi="Times New Roman" w:cs="Times New Roman"/>
          <w:kern w:val="0"/>
          <w:szCs w:val="20"/>
          <w14:ligatures w14:val="none"/>
        </w:rPr>
        <w:tab/>
        <w:t>Two MW times the QSE’s projection of the maximum number of sites in the aggregation during the ERS Standard Contract Term, divided by the maximum MW capacity offered for any ERS Time Period for the aggregation.</w:t>
      </w:r>
    </w:p>
    <w:p w14:paraId="23208F93"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lastRenderedPageBreak/>
        <w:t>(b)</w:t>
      </w:r>
      <w:r w:rsidRPr="00E46495">
        <w:rPr>
          <w:rFonts w:ascii="Times New Roman" w:eastAsia="Times New Roman" w:hAnsi="Times New Roman" w:cs="Times New Roman"/>
          <w:kern w:val="0"/>
          <w:szCs w:val="20"/>
          <w14:ligatures w14:val="none"/>
        </w:rPr>
        <w:tab/>
        <w:t>Any sites added to an ERS Load on a weather-sensitive baseline are subject to the same requirements for historical meter data as the other sites in the aggregation, as described in paragraph (4) of Section 8.1.3.1.1.</w:t>
      </w:r>
    </w:p>
    <w:p w14:paraId="3330D24B" w14:textId="77777777" w:rsidR="00542C6D" w:rsidRPr="00E46495" w:rsidRDefault="00542C6D" w:rsidP="00542C6D">
      <w:pPr>
        <w:tabs>
          <w:tab w:val="left" w:pos="2160"/>
        </w:tabs>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(16)</w:t>
      </w:r>
      <w:r w:rsidRPr="00E46495">
        <w:rPr>
          <w:rFonts w:ascii="Times New Roman" w:eastAsia="Times New Roman" w:hAnsi="Times New Roman" w:cs="Times New Roman"/>
          <w:iCs/>
          <w:kern w:val="0"/>
          <w:szCs w:val="20"/>
          <w14:ligatures w14:val="none"/>
        </w:rPr>
        <w:tab/>
        <w:t xml:space="preserve">For each of the four ERS service types, an ERS Standard Contract Term may consist of a single ERS Contract Period or multiple non-overlapping ERS Contract Periods, as follows:  </w:t>
      </w:r>
    </w:p>
    <w:p w14:paraId="7300638E"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 xml:space="preserve">If no ERS Resources’ obligations are exhausted for an ERS service type during an ERS Contract Period pursuant to Section 3.14.3.3, Emergency Response Service Provision and Technical Requirements, the ERS Contract Period for that ERS service type shall terminate at the end of the last Operating Day of the ERS Standard Contract Term.  </w:t>
      </w:r>
    </w:p>
    <w:p w14:paraId="70F83665"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If one or more ERS Resources’ obligations in a given ERS service type are exhausted pursuant to Section 3.14.3.3, the ERS Contract Period for that ERS service type shall terminate at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7D4BAB9C"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proofErr w:type="gramStart"/>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If</w:t>
      </w:r>
      <w:proofErr w:type="gramEnd"/>
      <w:r w:rsidRPr="00E46495">
        <w:rPr>
          <w:rFonts w:ascii="Times New Roman" w:eastAsia="Times New Roman" w:hAnsi="Times New Roman" w:cs="Times New Roman"/>
          <w:kern w:val="0"/>
          <w:szCs w:val="20"/>
          <w14:ligatures w14:val="none"/>
        </w:rPr>
        <w:t xml:space="preserve"> an ERS Contract Period terminates as provided in paragraph (b) above, and one or more ERS Resources’ obligations were not exhausted, a new ERS Contract Period for the ERS service type shall begin at hour ending 0100 on the following Operating Day.  This new ERS Contract Period shall terminate as provided in this Section.  </w:t>
      </w:r>
    </w:p>
    <w:p w14:paraId="5B0387AA"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If ERCOT elects pursuant to paragraph (b) above to renew the obligations of any ERS Resources whose obligations were entirely exhausted, a new ERS Contract Period for the ERS service type shall begin at hour ending 0100 on the Operating Day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Operating Day on which ERCOT notified QSEs that the renewal will take place.</w:t>
      </w:r>
      <w:r w:rsidRPr="00E46495" w:rsidDel="00882661">
        <w:rPr>
          <w:rFonts w:ascii="Times New Roman" w:eastAsia="Times New Roman" w:hAnsi="Times New Roman" w:cs="Times New Roman"/>
          <w:kern w:val="0"/>
          <w:szCs w:val="20"/>
          <w14:ligatures w14:val="none"/>
        </w:rPr>
        <w:t xml:space="preserve"> </w:t>
      </w:r>
      <w:r w:rsidRPr="00E46495">
        <w:rPr>
          <w:rFonts w:ascii="Times New Roman" w:eastAsia="Times New Roman" w:hAnsi="Times New Roman" w:cs="Times New Roman"/>
          <w:kern w:val="0"/>
          <w:szCs w:val="20"/>
          <w14:ligatures w14:val="none"/>
        </w:rPr>
        <w:t xml:space="preserve"> This new ERS Contract Period shall terminate as provided in this Section.</w:t>
      </w:r>
    </w:p>
    <w:p w14:paraId="317878AC" w14:textId="77777777" w:rsidR="00542C6D" w:rsidRPr="00E46495" w:rsidRDefault="00542C6D" w:rsidP="00542C6D">
      <w:pPr>
        <w:tabs>
          <w:tab w:val="left" w:pos="2160"/>
        </w:tabs>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iCs/>
          <w:kern w:val="0"/>
          <w:szCs w:val="20"/>
          <w14:ligatures w14:val="none"/>
        </w:rPr>
        <w:t>(17)</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 xml:space="preserve">An ERS Resource </w:t>
      </w:r>
      <w:proofErr w:type="gramStart"/>
      <w:r w:rsidRPr="00E46495">
        <w:rPr>
          <w:rFonts w:ascii="Times New Roman" w:eastAsia="Times New Roman" w:hAnsi="Times New Roman" w:cs="Times New Roman"/>
          <w:kern w:val="0"/>
          <w:szCs w:val="20"/>
          <w14:ligatures w14:val="none"/>
        </w:rPr>
        <w:t>currently</w:t>
      </w:r>
      <w:proofErr w:type="gramEnd"/>
      <w:r w:rsidRPr="00E46495">
        <w:rPr>
          <w:rFonts w:ascii="Times New Roman" w:eastAsia="Times New Roman" w:hAnsi="Times New Roman" w:cs="Times New Roman"/>
          <w:kern w:val="0"/>
          <w:szCs w:val="20"/>
          <w14:ligatures w14:val="none"/>
        </w:rPr>
        <w:t xml:space="preserve"> obligated to provide an ERS service type during an ERS Time Period and ERS Contract Period may be offered to provide service as an MRA during that same ERS Time Period in the ERS Contract Period.  </w:t>
      </w:r>
      <w:r w:rsidRPr="00E46495">
        <w:rPr>
          <w:rFonts w:ascii="Times New Roman" w:eastAsia="Times New Roman" w:hAnsi="Times New Roman" w:cs="Times New Roman"/>
          <w:iCs/>
          <w:kern w:val="0"/>
          <w:szCs w:val="20"/>
          <w14:ligatures w14:val="none"/>
        </w:rPr>
        <w:t xml:space="preserve">If the ERS Resource is selected to provide service as an </w:t>
      </w:r>
      <w:r w:rsidRPr="00E46495">
        <w:rPr>
          <w:rFonts w:ascii="Times New Roman" w:eastAsia="Times New Roman" w:hAnsi="Times New Roman" w:cs="Times New Roman"/>
          <w:kern w:val="0"/>
          <w:szCs w:val="20"/>
          <w14:ligatures w14:val="none"/>
        </w:rPr>
        <w:t xml:space="preserve">MRA during an ERS Time Period in the ERS Contract Period in which it is currently obligated to provide an ERS service type, the ERS Contract Period </w:t>
      </w:r>
      <w:r w:rsidRPr="00E46495">
        <w:rPr>
          <w:rFonts w:ascii="Times New Roman" w:eastAsia="Times New Roman" w:hAnsi="Times New Roman" w:cs="Times New Roman"/>
          <w:iCs/>
          <w:kern w:val="0"/>
          <w:szCs w:val="20"/>
          <w14:ligatures w14:val="none"/>
        </w:rPr>
        <w:t>will be terminated</w:t>
      </w:r>
      <w:r w:rsidRPr="00E46495">
        <w:rPr>
          <w:rFonts w:ascii="Times New Roman" w:eastAsia="Times New Roman" w:hAnsi="Times New Roman" w:cs="Times New Roman"/>
          <w:kern w:val="0"/>
          <w:szCs w:val="20"/>
          <w14:ligatures w14:val="none"/>
        </w:rPr>
        <w:t xml:space="preserve"> for that ERS service type</w:t>
      </w:r>
      <w:r w:rsidRPr="00E46495">
        <w:rPr>
          <w:rFonts w:ascii="Times New Roman" w:eastAsia="Times New Roman" w:hAnsi="Times New Roman" w:cs="Times New Roman"/>
          <w:iCs/>
          <w:kern w:val="0"/>
          <w:szCs w:val="20"/>
          <w14:ligatures w14:val="none"/>
        </w:rPr>
        <w:t>.</w:t>
      </w:r>
      <w:r w:rsidRPr="00E46495">
        <w:rPr>
          <w:rFonts w:ascii="Times New Roman" w:eastAsia="Times New Roman" w:hAnsi="Times New Roman" w:cs="Times New Roman"/>
          <w:kern w:val="0"/>
          <w:szCs w:val="20"/>
          <w14:ligatures w14:val="none"/>
        </w:rP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w:t>
      </w:r>
      <w:r w:rsidRPr="00E46495">
        <w:rPr>
          <w:rFonts w:ascii="Times New Roman" w:eastAsia="Times New Roman" w:hAnsi="Times New Roman" w:cs="Times New Roman"/>
          <w:kern w:val="0"/>
          <w:szCs w:val="20"/>
          <w14:ligatures w14:val="none"/>
        </w:rPr>
        <w:lastRenderedPageBreak/>
        <w:t>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75BA383F" w14:textId="77777777" w:rsidR="00542C6D" w:rsidRPr="00E46495" w:rsidRDefault="00542C6D" w:rsidP="00542C6D">
      <w:pPr>
        <w:tabs>
          <w:tab w:val="left" w:pos="2160"/>
        </w:tabs>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kern w:val="0"/>
          <w:szCs w:val="20"/>
          <w14:ligatures w14:val="none"/>
        </w:rPr>
        <w:t>(18)</w:t>
      </w:r>
      <w:r w:rsidRPr="00E46495">
        <w:rPr>
          <w:rFonts w:ascii="Times New Roman" w:eastAsia="Times New Roman" w:hAnsi="Times New Roman" w:cs="Times New Roman"/>
          <w:kern w:val="0"/>
          <w:szCs w:val="20"/>
          <w14:ligatures w14:val="none"/>
        </w:rPr>
        <w:tab/>
      </w:r>
      <w:r w:rsidRPr="00E46495">
        <w:rPr>
          <w:rFonts w:ascii="Times New Roman" w:eastAsia="Times New Roman" w:hAnsi="Times New Roman" w:cs="Times New Roman"/>
          <w:iCs/>
          <w:kern w:val="0"/>
          <w:szCs w:val="20"/>
          <w14:ligatures w14:val="none"/>
        </w:rPr>
        <w:t xml:space="preserve">ERS Resources shall be obligated in ERS Contract Periods as follows:  </w:t>
      </w:r>
    </w:p>
    <w:p w14:paraId="040CB9F5"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Unless an ERS Contract Period is terminated pursuant to paragraph (17) above, for the first ERS Contract Period in an ERS Standard Contract Term, all ERS Resources awarded by ERCOT shall be obligated.</w:t>
      </w:r>
    </w:p>
    <w:p w14:paraId="7746A339"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 xml:space="preserve">ERS Resources shall be obligated for 24 hours of cumulative deployment time for any ERS Contract Period during the December through March ERS Standard Contract Term.  The </w:t>
      </w:r>
      <w:proofErr w:type="gramStart"/>
      <w:r w:rsidRPr="00E46495">
        <w:rPr>
          <w:rFonts w:ascii="Times New Roman" w:eastAsia="Times New Roman" w:hAnsi="Times New Roman" w:cs="Times New Roman"/>
          <w:kern w:val="0"/>
          <w:szCs w:val="20"/>
          <w14:ligatures w14:val="none"/>
        </w:rPr>
        <w:t>obligated</w:t>
      </w:r>
      <w:proofErr w:type="gramEnd"/>
      <w:r w:rsidRPr="00E46495">
        <w:rPr>
          <w:rFonts w:ascii="Times New Roman" w:eastAsia="Times New Roman" w:hAnsi="Times New Roman" w:cs="Times New Roman"/>
          <w:kern w:val="0"/>
          <w:szCs w:val="20"/>
          <w14:ligatures w14:val="none"/>
        </w:rPr>
        <w:t xml:space="preserve"> cumulative deployment time for any ERS Contract Period during all other ERS Standard Contract Terms shall be 12 hours.</w:t>
      </w:r>
    </w:p>
    <w:p w14:paraId="6BF0BCE3"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 xml:space="preserve">For each of any subsequent ERS Contract Periods for a given ERS service type in an ERS Standard Contract Term, any ERS Resource with remaining obligation due to cumulative deployment time of less than the maximum deployment hours specified for the ERS Standard Contract Term in paragraph (b) above at the end of the last ERS Contract Period shall be obligated for only this remaining deployment time in the new ERS Contract Period.  </w:t>
      </w:r>
    </w:p>
    <w:p w14:paraId="0D8B41FC"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proofErr w:type="gramStart"/>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For</w:t>
      </w:r>
      <w:proofErr w:type="gramEnd"/>
      <w:r w:rsidRPr="00E46495">
        <w:rPr>
          <w:rFonts w:ascii="Times New Roman" w:eastAsia="Times New Roman" w:hAnsi="Times New Roman" w:cs="Times New Roman"/>
          <w:kern w:val="0"/>
          <w:szCs w:val="20"/>
          <w14:ligatures w14:val="none"/>
        </w:rPr>
        <w:t xml:space="preserve"> each of any subsequent ERS Contract Periods in an ERS Standard Contract Term, ERCOT may renew the obligations of certain ERS Resources as follows: </w:t>
      </w:r>
    </w:p>
    <w:p w14:paraId="326F1B38" w14:textId="77777777" w:rsidR="00542C6D" w:rsidRPr="00E46495" w:rsidRDefault="00542C6D" w:rsidP="00542C6D">
      <w:pPr>
        <w:tabs>
          <w:tab w:val="left" w:pos="2160"/>
        </w:tabs>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w:t>
      </w:r>
      <w:r w:rsidRPr="00E46495">
        <w:rPr>
          <w:rFonts w:ascii="Times New Roman" w:eastAsia="Times New Roman" w:hAnsi="Times New Roman" w:cs="Times New Roman"/>
          <w:kern w:val="0"/>
          <w:szCs w:val="20"/>
          <w14:ligatures w14:val="none"/>
        </w:rPr>
        <w:tab/>
        <w:t>During the offer submission process, QSEs shall designate on the ERS offer form, which is posted on the ERCOT website, whether an ERS Resource elects to participate in renewal ERS Contract Periods (“renewal opt-in”).  Except as provided in paragraph (iv) below, this election is irrevocable once the ERS Resource has been committed for an ERS Standard Contract Term.</w:t>
      </w:r>
    </w:p>
    <w:p w14:paraId="6B73EF6F" w14:textId="77777777" w:rsidR="00542C6D" w:rsidRPr="00E46495" w:rsidRDefault="00542C6D" w:rsidP="00542C6D">
      <w:pPr>
        <w:tabs>
          <w:tab w:val="left" w:pos="2160"/>
        </w:tabs>
        <w:spacing w:after="240" w:line="240" w:lineRule="auto"/>
        <w:ind w:left="216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kern w:val="0"/>
          <w:szCs w:val="20"/>
          <w14:ligatures w14:val="none"/>
        </w:rPr>
        <w:t>(ii)</w:t>
      </w:r>
      <w:r w:rsidRPr="00E46495">
        <w:rPr>
          <w:rFonts w:ascii="Times New Roman" w:eastAsia="Times New Roman" w:hAnsi="Times New Roman" w:cs="Times New Roman"/>
          <w:kern w:val="0"/>
          <w:szCs w:val="20"/>
          <w14:ligatures w14:val="none"/>
        </w:rPr>
        <w:tab/>
        <w:t>If the obligations of one or more ERS Resources are exhausted before the end of an ERS Standard Contract Term, ERCOT shall determine whether to include renewal opt-ins in the subsequent ERS Contract Period.  ERCOT may limit any renewal to one or more ERS Time Periods and/or a specified MW quantity in which obligations have been exhausted.</w:t>
      </w:r>
      <w:r w:rsidRPr="00E46495">
        <w:rPr>
          <w:rFonts w:ascii="Times New Roman" w:eastAsia="Times New Roman" w:hAnsi="Times New Roman" w:cs="Times New Roman"/>
          <w:iCs/>
          <w:kern w:val="0"/>
          <w:szCs w:val="20"/>
          <w14:ligatures w14:val="none"/>
        </w:rPr>
        <w:t xml:space="preserve">  </w:t>
      </w:r>
    </w:p>
    <w:p w14:paraId="59B56916" w14:textId="77777777" w:rsidR="00542C6D" w:rsidRPr="00E46495" w:rsidRDefault="00542C6D" w:rsidP="00542C6D">
      <w:pPr>
        <w:tabs>
          <w:tab w:val="left" w:pos="2160"/>
        </w:tabs>
        <w:spacing w:after="240" w:line="240" w:lineRule="auto"/>
        <w:ind w:left="216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(iii)</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If ERCOT decides to include renewal opt-ins in a subsequent ERS Contract Period, ERCOT shall promptly notify all ERS QSEs as to the ERS Time Periods and/or any specified MW quantity that it has elected to renew.</w:t>
      </w:r>
    </w:p>
    <w:p w14:paraId="1F8D6343" w14:textId="77777777" w:rsidR="00542C6D" w:rsidRPr="00E46495" w:rsidRDefault="00542C6D" w:rsidP="00542C6D">
      <w:pPr>
        <w:tabs>
          <w:tab w:val="left" w:pos="2160"/>
        </w:tabs>
        <w:spacing w:after="240" w:line="240" w:lineRule="auto"/>
        <w:ind w:left="2160" w:hanging="720"/>
        <w:rPr>
          <w:rFonts w:ascii="Times New Roman" w:eastAsia="Times New Roman" w:hAnsi="Times New Roman" w:cs="Times New Roman"/>
          <w:iCs/>
          <w:kern w:val="0"/>
          <w:szCs w:val="20"/>
          <w14:ligatures w14:val="none"/>
        </w:rPr>
      </w:pPr>
      <w:proofErr w:type="gramStart"/>
      <w:r w:rsidRPr="00E46495">
        <w:rPr>
          <w:rFonts w:ascii="Times New Roman" w:eastAsia="Times New Roman" w:hAnsi="Times New Roman" w:cs="Times New Roman"/>
          <w:iCs/>
          <w:kern w:val="0"/>
          <w:szCs w:val="20"/>
          <w14:ligatures w14:val="none"/>
        </w:rPr>
        <w:t>(iv)</w:t>
      </w:r>
      <w:r w:rsidRPr="00E46495">
        <w:rPr>
          <w:rFonts w:ascii="Times New Roman" w:eastAsia="Times New Roman" w:hAnsi="Times New Roman" w:cs="Times New Roman"/>
          <w:iCs/>
          <w:kern w:val="0"/>
          <w:szCs w:val="20"/>
          <w14:ligatures w14:val="none"/>
        </w:rPr>
        <w:tab/>
        <w:t>By</w:t>
      </w:r>
      <w:proofErr w:type="gramEnd"/>
      <w:r w:rsidRPr="00E46495">
        <w:rPr>
          <w:rFonts w:ascii="Times New Roman" w:eastAsia="Times New Roman" w:hAnsi="Times New Roman" w:cs="Times New Roman"/>
          <w:iCs/>
          <w:kern w:val="0"/>
          <w:szCs w:val="20"/>
          <w14:ligatures w14:val="none"/>
        </w:rPr>
        <w:t xml:space="preserve"> the end of the second Business Day in any renewal ERS Contract Period, a QSE may revoke the renewal opt-in status of any of its committed ERS Resources for any subsequent ERS Contract Periods </w:t>
      </w:r>
      <w:r w:rsidRPr="00E46495">
        <w:rPr>
          <w:rFonts w:ascii="Times New Roman" w:eastAsia="Times New Roman" w:hAnsi="Times New Roman" w:cs="Times New Roman"/>
          <w:iCs/>
          <w:kern w:val="0"/>
          <w:szCs w:val="20"/>
          <w14:ligatures w14:val="none"/>
        </w:rPr>
        <w:lastRenderedPageBreak/>
        <w:t>within that ERS Standard Contract Term.  ERCOT shall develop a method for QSEs to communicate such information.</w:t>
      </w:r>
    </w:p>
    <w:p w14:paraId="0E25B4E5" w14:textId="77777777" w:rsidR="00542C6D" w:rsidRPr="00E46495" w:rsidRDefault="00542C6D" w:rsidP="00542C6D">
      <w:pPr>
        <w:tabs>
          <w:tab w:val="left" w:pos="2160"/>
        </w:tabs>
        <w:spacing w:after="240" w:line="240" w:lineRule="auto"/>
        <w:ind w:left="216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(v)</w:t>
      </w:r>
      <w:r w:rsidRPr="00E46495">
        <w:rPr>
          <w:rFonts w:ascii="Times New Roman" w:eastAsia="Times New Roman" w:hAnsi="Times New Roman" w:cs="Times New Roman"/>
          <w:iCs/>
          <w:kern w:val="0"/>
          <w:szCs w:val="20"/>
          <w14:ligatures w14:val="none"/>
        </w:rPr>
        <w:tab/>
        <w:t xml:space="preserve">By the end of the third Business Day in any ERS Contract Period other than the first ERS Contract Period in an ERS Standard Contract Term, ERCOT shall communicate to QSEs </w:t>
      </w:r>
      <w:proofErr w:type="gramStart"/>
      <w:r w:rsidRPr="00E46495">
        <w:rPr>
          <w:rFonts w:ascii="Times New Roman" w:eastAsia="Times New Roman" w:hAnsi="Times New Roman" w:cs="Times New Roman"/>
          <w:iCs/>
          <w:kern w:val="0"/>
          <w:szCs w:val="20"/>
          <w14:ligatures w14:val="none"/>
        </w:rPr>
        <w:t>a confirmation</w:t>
      </w:r>
      <w:proofErr w:type="gramEnd"/>
      <w:r w:rsidRPr="00E46495">
        <w:rPr>
          <w:rFonts w:ascii="Times New Roman" w:eastAsia="Times New Roman" w:hAnsi="Times New Roman" w:cs="Times New Roman"/>
          <w:iCs/>
          <w:kern w:val="0"/>
          <w:szCs w:val="20"/>
          <w14:ligatures w14:val="none"/>
        </w:rPr>
        <w:t xml:space="preserve"> of the terms of participation for </w:t>
      </w:r>
      <w:proofErr w:type="gramStart"/>
      <w:r w:rsidRPr="00E46495">
        <w:rPr>
          <w:rFonts w:ascii="Times New Roman" w:eastAsia="Times New Roman" w:hAnsi="Times New Roman" w:cs="Times New Roman"/>
          <w:iCs/>
          <w:kern w:val="0"/>
          <w:szCs w:val="20"/>
          <w14:ligatures w14:val="none"/>
        </w:rPr>
        <w:t>all of</w:t>
      </w:r>
      <w:proofErr w:type="gramEnd"/>
      <w:r w:rsidRPr="00E46495">
        <w:rPr>
          <w:rFonts w:ascii="Times New Roman" w:eastAsia="Times New Roman" w:hAnsi="Times New Roman" w:cs="Times New Roman"/>
          <w:iCs/>
          <w:kern w:val="0"/>
          <w:szCs w:val="20"/>
          <w14:ligatures w14:val="none"/>
        </w:rPr>
        <w:t xml:space="preserve"> their committed ERS Resources.</w:t>
      </w:r>
    </w:p>
    <w:p w14:paraId="57996778"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proofErr w:type="gramStart"/>
      <w:r w:rsidRPr="00E46495">
        <w:rPr>
          <w:rFonts w:ascii="Times New Roman" w:eastAsia="Times New Roman" w:hAnsi="Times New Roman" w:cs="Times New Roman"/>
          <w:iCs/>
          <w:kern w:val="0"/>
          <w:szCs w:val="20"/>
          <w14:ligatures w14:val="none"/>
        </w:rPr>
        <w:t>(19)</w:t>
      </w:r>
      <w:r w:rsidRPr="00E46495">
        <w:rPr>
          <w:rFonts w:ascii="Times New Roman" w:eastAsia="Times New Roman" w:hAnsi="Times New Roman" w:cs="Times New Roman"/>
          <w:iCs/>
          <w:kern w:val="0"/>
          <w:szCs w:val="20"/>
          <w14:ligatures w14:val="none"/>
        </w:rPr>
        <w:tab/>
        <w:t>In</w:t>
      </w:r>
      <w:proofErr w:type="gramEnd"/>
      <w:r w:rsidRPr="00E46495">
        <w:rPr>
          <w:rFonts w:ascii="Times New Roman" w:eastAsia="Times New Roman" w:hAnsi="Times New Roman" w:cs="Times New Roman"/>
          <w:iCs/>
          <w:kern w:val="0"/>
          <w:szCs w:val="20"/>
          <w14:ligatures w14:val="none"/>
        </w:rPr>
        <w:t xml:space="preserve"> any 12-month period beginning on December 1</w:t>
      </w:r>
      <w:r w:rsidRPr="00E46495">
        <w:rPr>
          <w:rFonts w:ascii="Times New Roman" w:eastAsia="Times New Roman" w:hAnsi="Times New Roman" w:cs="Times New Roman"/>
          <w:iCs/>
          <w:kern w:val="0"/>
          <w:szCs w:val="20"/>
          <w:vertAlign w:val="superscript"/>
          <w14:ligatures w14:val="none"/>
        </w:rPr>
        <w:t>st</w:t>
      </w:r>
      <w:r w:rsidRPr="00E46495">
        <w:rPr>
          <w:rFonts w:ascii="Times New Roman" w:eastAsia="Times New Roman" w:hAnsi="Times New Roman" w:cs="Times New Roman"/>
          <w:iCs/>
          <w:kern w:val="0"/>
          <w:szCs w:val="20"/>
          <w14:ligatures w14:val="none"/>
        </w:rPr>
        <w:t xml:space="preserve"> and ending on November 30</w:t>
      </w:r>
      <w:r w:rsidRPr="00E46495">
        <w:rPr>
          <w:rFonts w:ascii="Times New Roman" w:eastAsia="Times New Roman" w:hAnsi="Times New Roman" w:cs="Times New Roman"/>
          <w:iCs/>
          <w:kern w:val="0"/>
          <w:szCs w:val="20"/>
          <w:vertAlign w:val="superscript"/>
          <w14:ligatures w14:val="none"/>
        </w:rPr>
        <w:t>th</w:t>
      </w:r>
      <w:r w:rsidRPr="00E46495">
        <w:rPr>
          <w:rFonts w:ascii="Times New Roman" w:eastAsia="Times New Roman" w:hAnsi="Times New Roman" w:cs="Times New Roman"/>
          <w:iCs/>
          <w:kern w:val="0"/>
          <w:szCs w:val="20"/>
          <w14:ligatures w14:val="none"/>
        </w:rPr>
        <w:t xml:space="preserve">, ERCOT shall not commit dollars toward ERS </w:t>
      </w:r>
      <w:proofErr w:type="gramStart"/>
      <w:r w:rsidRPr="00E46495">
        <w:rPr>
          <w:rFonts w:ascii="Times New Roman" w:eastAsia="Times New Roman" w:hAnsi="Times New Roman" w:cs="Times New Roman"/>
          <w:iCs/>
          <w:kern w:val="0"/>
          <w:szCs w:val="20"/>
          <w14:ligatures w14:val="none"/>
        </w:rPr>
        <w:t>in excess of</w:t>
      </w:r>
      <w:proofErr w:type="gramEnd"/>
      <w:r w:rsidRPr="00E46495">
        <w:rPr>
          <w:rFonts w:ascii="Times New Roman" w:eastAsia="Times New Roman" w:hAnsi="Times New Roman" w:cs="Times New Roman"/>
          <w:iCs/>
          <w:kern w:val="0"/>
          <w:szCs w:val="20"/>
          <w14:ligatures w14:val="none"/>
        </w:rPr>
        <w:t xml:space="preserve"> the ERS cost cap, except for the purpose of renewing ERS Resource obligations during a period where ERS has been exhausted.  ERCOT may determine cost limits for each ERS Standard Contract Term in order to ensure that the ERS cost cap is not exceeded.</w:t>
      </w:r>
    </w:p>
    <w:p w14:paraId="33233BDD"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(20)</w:t>
      </w:r>
      <w:r w:rsidRPr="00E46495">
        <w:rPr>
          <w:rFonts w:ascii="Times New Roman" w:eastAsia="Times New Roman" w:hAnsi="Times New Roman" w:cs="Times New Roman"/>
          <w:iCs/>
          <w:kern w:val="0"/>
          <w:szCs w:val="20"/>
          <w14:ligatures w14:val="none"/>
        </w:rPr>
        <w:tab/>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69BC5BE2"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(21)</w:t>
      </w:r>
      <w:r w:rsidRPr="00E46495">
        <w:rPr>
          <w:rFonts w:ascii="Times New Roman" w:eastAsia="Times New Roman" w:hAnsi="Times New Roman" w:cs="Times New Roman"/>
          <w:iCs/>
          <w:kern w:val="0"/>
          <w:szCs w:val="20"/>
          <w14:ligatures w14:val="none"/>
        </w:rPr>
        <w:tab/>
        <w:t>ERCOT shall reduce the available expenditure under the ERS cost cap by the value of the amount of ERS Self-Provision.  ERCOT shall value ERS Self-Provision at the clearing price multiplied by the total MW of ERS Self-Provision during each relevant ERS Time Period.</w:t>
      </w:r>
    </w:p>
    <w:p w14:paraId="7A1DDBB1"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(22)</w:t>
      </w:r>
      <w:r w:rsidRPr="00E46495">
        <w:rPr>
          <w:rFonts w:ascii="Times New Roman" w:eastAsia="Times New Roman" w:hAnsi="Times New Roman" w:cs="Times New Roman"/>
          <w:iCs/>
          <w:kern w:val="0"/>
          <w:szCs w:val="20"/>
          <w14:ligatures w14:val="none"/>
        </w:rPr>
        <w:tab/>
        <w:t xml:space="preserve">ERCOT shall procure ERS Resources for each ERS Time Period using a clearing price.  The Emergency Response Service Procurement Methodology, posted on the ERCOT website, is an Other Binding Document that describes the methodology used by ERCOT to procure ERS.  ERCOT may consider geographic location and its effect on congestion in making ERS awards.  ERCOT may prorate the capacity awarded to an ERS Resource in an ERS Time Period if the capacity offered for that ERS Resource would cost more than the Emergency Response Service Procurement Methodology allows under the time period expenditure limit.  Such proration shall only be done if the QSE indicates on its offer for an ERS Resource that the QSE is willing to have the capacity prorated and also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  </w:t>
      </w:r>
    </w:p>
    <w:p w14:paraId="66821966"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(23)</w:t>
      </w:r>
      <w:r w:rsidRPr="00E46495">
        <w:rPr>
          <w:rFonts w:ascii="Times New Roman" w:eastAsia="Times New Roman" w:hAnsi="Times New Roman" w:cs="Times New Roman"/>
          <w:iCs/>
          <w:kern w:val="0"/>
          <w:szCs w:val="20"/>
          <w14:ligatures w14:val="none"/>
        </w:rPr>
        <w:tab/>
        <w:t xml:space="preserve">Payments and Self-Provision credits to QSEs representing ERS Resources are subject to adjustments as described in Section 8.1.3.3, Payment Reductions and Suspension of Qualification of Emergency Response Service Resources and/or their Qualified Scheduling Entities.  Deployment of ERS Resources will not result in additional payments other than any payment for which the QSE may be eligible through Real-Time energy imbalance or other ERCOT Settlement process. </w:t>
      </w:r>
    </w:p>
    <w:p w14:paraId="281540E3"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lastRenderedPageBreak/>
        <w:t>(24)</w:t>
      </w:r>
      <w:r w:rsidRPr="00E46495">
        <w:rPr>
          <w:rFonts w:ascii="Times New Roman" w:eastAsia="Times New Roman" w:hAnsi="Times New Roman" w:cs="Times New Roman"/>
          <w:iCs/>
          <w:kern w:val="0"/>
          <w:szCs w:val="20"/>
          <w14:ligatures w14:val="none"/>
        </w:rPr>
        <w:tab/>
        <w:t xml:space="preserve">QSEs representing ERS Resources selected to provide ERS shall execute a Standard Form Emergency Response Service Agreement, as provided in Section 22, Attachment G, Standard Form </w:t>
      </w:r>
      <w:proofErr w:type="gramStart"/>
      <w:r w:rsidRPr="00E46495">
        <w:rPr>
          <w:rFonts w:ascii="Times New Roman" w:eastAsia="Times New Roman" w:hAnsi="Times New Roman" w:cs="Times New Roman"/>
          <w:iCs/>
          <w:kern w:val="0"/>
          <w:szCs w:val="20"/>
          <w14:ligatures w14:val="none"/>
        </w:rPr>
        <w:t>Emergency Response</w:t>
      </w:r>
      <w:proofErr w:type="gramEnd"/>
      <w:r w:rsidRPr="00E46495">
        <w:rPr>
          <w:rFonts w:ascii="Times New Roman" w:eastAsia="Times New Roman" w:hAnsi="Times New Roman" w:cs="Times New Roman"/>
          <w:iCs/>
          <w:kern w:val="0"/>
          <w:szCs w:val="20"/>
          <w14:ligatures w14:val="none"/>
        </w:rPr>
        <w:t xml:space="preserve"> Service Agreement.</w:t>
      </w:r>
    </w:p>
    <w:p w14:paraId="569E238E" w14:textId="77777777" w:rsidR="00542C6D" w:rsidRPr="00E46495" w:rsidRDefault="00542C6D" w:rsidP="00542C6D">
      <w:pPr>
        <w:keepNext/>
        <w:widowControl w:val="0"/>
        <w:tabs>
          <w:tab w:val="left" w:pos="1260"/>
        </w:tabs>
        <w:spacing w:before="240" w:after="240" w:line="240" w:lineRule="auto"/>
        <w:ind w:left="1267" w:hanging="1267"/>
        <w:outlineLvl w:val="3"/>
        <w:rPr>
          <w:rFonts w:ascii="Times New Roman" w:eastAsia="Times New Roman" w:hAnsi="Times New Roman" w:cs="Times New Roman"/>
          <w:b/>
          <w:iCs/>
          <w:snapToGrid w:val="0"/>
          <w:kern w:val="0"/>
          <w:szCs w:val="20"/>
          <w14:ligatures w14:val="none"/>
        </w:rPr>
      </w:pPr>
      <w:bookmarkStart w:id="91" w:name="_Toc400526220"/>
      <w:bookmarkStart w:id="92" w:name="_Toc405534538"/>
      <w:bookmarkStart w:id="93" w:name="_Toc406570551"/>
      <w:bookmarkStart w:id="94" w:name="_Toc410910703"/>
      <w:bookmarkStart w:id="95" w:name="_Toc411841132"/>
      <w:bookmarkStart w:id="96" w:name="_Toc422147094"/>
      <w:bookmarkStart w:id="97" w:name="_Toc433020690"/>
      <w:bookmarkStart w:id="98" w:name="_Toc437262131"/>
      <w:bookmarkStart w:id="99" w:name="_Toc478375309"/>
      <w:bookmarkStart w:id="100" w:name="_Toc199405408"/>
      <w:r w:rsidRPr="00E46495">
        <w:rPr>
          <w:rFonts w:ascii="Times New Roman" w:eastAsia="Times New Roman" w:hAnsi="Times New Roman" w:cs="Times New Roman"/>
          <w:b/>
          <w:iCs/>
          <w:snapToGrid w:val="0"/>
          <w:kern w:val="0"/>
          <w:szCs w:val="20"/>
          <w14:ligatures w14:val="none"/>
        </w:rPr>
        <w:t>3.14.3.4</w:t>
      </w:r>
      <w:r w:rsidRPr="00E46495">
        <w:rPr>
          <w:rFonts w:ascii="Times New Roman" w:eastAsia="Times New Roman" w:hAnsi="Times New Roman" w:cs="Times New Roman"/>
          <w:b/>
          <w:iCs/>
          <w:snapToGrid w:val="0"/>
          <w:kern w:val="0"/>
          <w:szCs w:val="20"/>
          <w14:ligatures w14:val="none"/>
        </w:rPr>
        <w:tab/>
        <w:t>Emergency Response Service Reporting and Market Communications</w:t>
      </w:r>
      <w:bookmarkEnd w:id="91"/>
      <w:bookmarkEnd w:id="92"/>
      <w:bookmarkEnd w:id="93"/>
      <w:bookmarkEnd w:id="94"/>
      <w:bookmarkEnd w:id="95"/>
      <w:bookmarkEnd w:id="96"/>
      <w:bookmarkEnd w:id="97"/>
      <w:bookmarkEnd w:id="98"/>
      <w:bookmarkEnd w:id="99"/>
      <w:bookmarkEnd w:id="100"/>
    </w:p>
    <w:p w14:paraId="0BC6D369"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w:t>
      </w:r>
      <w:r w:rsidRPr="00E46495">
        <w:rPr>
          <w:rFonts w:ascii="Times New Roman" w:eastAsia="Times New Roman" w:hAnsi="Times New Roman" w:cs="Times New Roman"/>
          <w:iCs/>
          <w:kern w:val="0"/>
          <w:szCs w:val="20"/>
          <w14:ligatures w14:val="none"/>
        </w:rPr>
        <w:tab/>
        <w:t>ERCOT shall review the effectiveness and benefits of ERS every 12 months from the start of the program year and report its findings to TAC no later than April 15 of each calendar year.</w:t>
      </w:r>
    </w:p>
    <w:p w14:paraId="65A907EF"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(2)</w:t>
      </w:r>
      <w:r w:rsidRPr="00E46495">
        <w:rPr>
          <w:rFonts w:ascii="Times New Roman" w:eastAsia="Times New Roman" w:hAnsi="Times New Roman" w:cs="Times New Roman"/>
          <w:iCs/>
          <w:kern w:val="0"/>
          <w:szCs w:val="20"/>
          <w14:ligatures w14:val="none"/>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Pr="00E46495">
        <w:rPr>
          <w:rFonts w:ascii="Times New Roman" w:eastAsia="Times New Roman" w:hAnsi="Times New Roman" w:cs="Times New Roman"/>
          <w:kern w:val="0"/>
          <w:szCs w:val="20"/>
          <w14:ligatures w14:val="none"/>
        </w:rPr>
        <w:t>ERCOT website</w:t>
      </w:r>
      <w:r w:rsidRPr="00E46495">
        <w:rPr>
          <w:rFonts w:ascii="Times New Roman" w:eastAsia="Times New Roman" w:hAnsi="Times New Roman" w:cs="Times New Roman"/>
          <w:iCs/>
          <w:kern w:val="0"/>
          <w:szCs w:val="20"/>
          <w14:ligatures w14:val="none"/>
        </w:rPr>
        <w:t xml:space="preserve"> the number of MW procured per ERS Time Period, the number and type of ERS Resources selected, and the projected total cost of ERS for that ERS Contract Period.</w:t>
      </w:r>
    </w:p>
    <w:p w14:paraId="20A23CC9"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(3)</w:t>
      </w:r>
      <w:r w:rsidRPr="00E46495">
        <w:rPr>
          <w:rFonts w:ascii="Times New Roman" w:eastAsia="Times New Roman" w:hAnsi="Times New Roman" w:cs="Times New Roman"/>
          <w:iCs/>
          <w:kern w:val="0"/>
          <w:szCs w:val="20"/>
          <w14:ligatures w14:val="none"/>
        </w:rPr>
        <w:tab/>
        <w:t>ERCOT shall post the following documents to the MIS Certified Area for each of the four ERS service types:</w:t>
      </w:r>
    </w:p>
    <w:p w14:paraId="0B02A026"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ERS Award Notification;</w:t>
      </w:r>
    </w:p>
    <w:p w14:paraId="7EC67CF6"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 xml:space="preserve">ERS Resources Submission Form – Approved; </w:t>
      </w:r>
    </w:p>
    <w:p w14:paraId="1FB4DB30"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ERS Resource Event Performance Summary;</w:t>
      </w:r>
    </w:p>
    <w:p w14:paraId="7849709D"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ERS Resource Availability Summary;</w:t>
      </w:r>
    </w:p>
    <w:p w14:paraId="34722F5F"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(e)</w:t>
      </w:r>
      <w:r w:rsidRPr="00E46495">
        <w:rPr>
          <w:rFonts w:ascii="Times New Roman" w:eastAsia="Times New Roman" w:hAnsi="Times New Roman" w:cs="Times New Roman"/>
          <w:kern w:val="0"/>
          <w:szCs w:val="20"/>
          <w14:ligatures w14:val="none"/>
        </w:rPr>
        <w:tab/>
        <w:t>ERS Test Portfolio;</w:t>
      </w:r>
    </w:p>
    <w:p w14:paraId="1B901E90"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(f)</w:t>
      </w:r>
      <w:r w:rsidRPr="00E46495">
        <w:rPr>
          <w:rFonts w:ascii="Times New Roman" w:eastAsia="Times New Roman" w:hAnsi="Times New Roman" w:cs="Times New Roman"/>
          <w:kern w:val="0"/>
          <w:szCs w:val="20"/>
          <w14:ligatures w14:val="none"/>
        </w:rPr>
        <w:tab/>
        <w:t>ERS Resource Test Results;</w:t>
      </w:r>
    </w:p>
    <w:p w14:paraId="02F145FE"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(g)</w:t>
      </w:r>
      <w:r w:rsidRPr="00E46495">
        <w:rPr>
          <w:rFonts w:ascii="Times New Roman" w:eastAsia="Times New Roman" w:hAnsi="Times New Roman" w:cs="Times New Roman"/>
          <w:kern w:val="0"/>
          <w:szCs w:val="20"/>
          <w14:ligatures w14:val="none"/>
        </w:rPr>
        <w:tab/>
        <w:t>ERS Pre-populated Resource Identification Forms;</w:t>
      </w:r>
    </w:p>
    <w:p w14:paraId="7D16E647"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(h)</w:t>
      </w:r>
      <w:r w:rsidRPr="00E46495">
        <w:rPr>
          <w:rFonts w:ascii="Times New Roman" w:eastAsia="Times New Roman" w:hAnsi="Times New Roman" w:cs="Times New Roman"/>
          <w:kern w:val="0"/>
          <w:szCs w:val="20"/>
          <w14:ligatures w14:val="none"/>
        </w:rPr>
        <w:tab/>
        <w:t>ERS Resource Group Assignments;</w:t>
      </w:r>
    </w:p>
    <w:p w14:paraId="728D3D29"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w:t>
      </w:r>
      <w:r w:rsidRPr="00E46495">
        <w:rPr>
          <w:rFonts w:ascii="Times New Roman" w:eastAsia="Times New Roman" w:hAnsi="Times New Roman" w:cs="Times New Roman"/>
          <w:kern w:val="0"/>
          <w:szCs w:val="20"/>
          <w14:ligatures w14:val="none"/>
        </w:rPr>
        <w:tab/>
        <w:t>ERS Resource Submission Form – Error Reports;</w:t>
      </w:r>
    </w:p>
    <w:p w14:paraId="2F70391E"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(j)</w:t>
      </w:r>
      <w:r w:rsidRPr="00E46495">
        <w:rPr>
          <w:rFonts w:ascii="Times New Roman" w:eastAsia="Times New Roman" w:hAnsi="Times New Roman" w:cs="Times New Roman"/>
          <w:kern w:val="0"/>
          <w:szCs w:val="20"/>
          <w14:ligatures w14:val="none"/>
        </w:rPr>
        <w:tab/>
        <w:t>ERS Preliminary Baseline Review Results;</w:t>
      </w:r>
    </w:p>
    <w:p w14:paraId="7F4C0B09"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(k)</w:t>
      </w:r>
      <w:r w:rsidRPr="00E46495">
        <w:rPr>
          <w:rFonts w:ascii="Times New Roman" w:eastAsia="Times New Roman" w:hAnsi="Times New Roman" w:cs="Times New Roman"/>
          <w:kern w:val="0"/>
          <w:szCs w:val="20"/>
          <w14:ligatures w14:val="none"/>
        </w:rPr>
        <w:tab/>
        <w:t>ERS QSE Portfolio Availability Summary;</w:t>
      </w:r>
    </w:p>
    <w:p w14:paraId="235061FD"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(l)</w:t>
      </w:r>
      <w:r w:rsidRPr="00E46495">
        <w:rPr>
          <w:rFonts w:ascii="Times New Roman" w:eastAsia="Times New Roman" w:hAnsi="Times New Roman" w:cs="Times New Roman"/>
          <w:kern w:val="0"/>
          <w:szCs w:val="20"/>
          <w14:ligatures w14:val="none"/>
        </w:rPr>
        <w:tab/>
        <w:t>ERS QSE Portfolio Event Performance Summary;</w:t>
      </w:r>
    </w:p>
    <w:p w14:paraId="5DCBFB5A"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(m)</w:t>
      </w:r>
      <w:r w:rsidRPr="00E46495">
        <w:rPr>
          <w:rFonts w:ascii="Times New Roman" w:eastAsia="Times New Roman" w:hAnsi="Times New Roman" w:cs="Times New Roman"/>
          <w:kern w:val="0"/>
          <w:szCs w:val="20"/>
          <w14:ligatures w14:val="none"/>
        </w:rPr>
        <w:tab/>
        <w:t>ERS Meter Data Error Report;</w:t>
      </w:r>
    </w:p>
    <w:p w14:paraId="7576A0BB"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(n)</w:t>
      </w:r>
      <w:r w:rsidRPr="00E46495">
        <w:rPr>
          <w:rFonts w:ascii="Times New Roman" w:eastAsia="Times New Roman" w:hAnsi="Times New Roman" w:cs="Times New Roman"/>
          <w:kern w:val="0"/>
          <w:szCs w:val="20"/>
          <w14:ligatures w14:val="none"/>
        </w:rPr>
        <w:tab/>
        <w:t>ERS QSE-level Payment Details Report; and</w:t>
      </w:r>
    </w:p>
    <w:p w14:paraId="63011B7F"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(o)</w:t>
      </w:r>
      <w:r w:rsidRPr="00E46495">
        <w:rPr>
          <w:rFonts w:ascii="Times New Roman" w:eastAsia="Times New Roman" w:hAnsi="Times New Roman" w:cs="Times New Roman"/>
          <w:kern w:val="0"/>
          <w:szCs w:val="20"/>
          <w14:ligatures w14:val="none"/>
        </w:rPr>
        <w:tab/>
        <w:t>ERS Obligation Report for TDSPs.</w:t>
      </w:r>
    </w:p>
    <w:p w14:paraId="3C88B0D4"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lastRenderedPageBreak/>
        <w:t>(4)</w:t>
      </w:r>
      <w:r w:rsidRPr="00E46495">
        <w:rPr>
          <w:rFonts w:ascii="Times New Roman" w:eastAsia="Times New Roman" w:hAnsi="Times New Roman" w:cs="Times New Roman"/>
          <w:iCs/>
          <w:kern w:val="0"/>
          <w:szCs w:val="20"/>
          <w14:ligatures w14:val="none"/>
        </w:rPr>
        <w:tab/>
        <w:t>At least 24 hours before an ERS Standard Contract Term begins, or within 72 hours after the beginning of a new ERS Contract Period within an ERS Standard Contract Term, ERCOT shall post the information below to the MIS Certified Area for each affected TDSP:</w:t>
      </w:r>
    </w:p>
    <w:p w14:paraId="62F478C0"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(a)</w:t>
      </w:r>
      <w:r w:rsidRPr="00E46495">
        <w:rPr>
          <w:rFonts w:ascii="Times New Roman" w:eastAsia="Times New Roman" w:hAnsi="Times New Roman" w:cs="Times New Roman"/>
          <w:iCs/>
          <w:kern w:val="0"/>
          <w:szCs w:val="20"/>
          <w14:ligatures w14:val="none"/>
        </w:rPr>
        <w:tab/>
        <w:t xml:space="preserve">A list of ERS Resources and members of aggregated ERS Resources located in the TDSP’s service area that will be participating in ERS during the upcoming ERS Standard Contract Term; </w:t>
      </w:r>
    </w:p>
    <w:p w14:paraId="57C93F61"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(b)</w:t>
      </w:r>
      <w:r w:rsidRPr="00E46495">
        <w:rPr>
          <w:rFonts w:ascii="Times New Roman" w:eastAsia="Times New Roman" w:hAnsi="Times New Roman" w:cs="Times New Roman"/>
          <w:iCs/>
          <w:kern w:val="0"/>
          <w:szCs w:val="20"/>
          <w14:ligatures w14:val="none"/>
        </w:rPr>
        <w:tab/>
        <w:t>The name of the QSE representing each ERS Resource;</w:t>
      </w:r>
    </w:p>
    <w:p w14:paraId="5E916013"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(c)</w:t>
      </w:r>
      <w:r w:rsidRPr="00E46495">
        <w:rPr>
          <w:rFonts w:ascii="Times New Roman" w:eastAsia="Times New Roman" w:hAnsi="Times New Roman" w:cs="Times New Roman"/>
          <w:iCs/>
          <w:kern w:val="0"/>
          <w:szCs w:val="20"/>
          <w14:ligatures w14:val="none"/>
        </w:rPr>
        <w:tab/>
        <w:t xml:space="preserve">The ERS </w:t>
      </w:r>
      <w:proofErr w:type="gramStart"/>
      <w:r w:rsidRPr="00E46495">
        <w:rPr>
          <w:rFonts w:ascii="Times New Roman" w:eastAsia="Times New Roman" w:hAnsi="Times New Roman" w:cs="Times New Roman"/>
          <w:iCs/>
          <w:kern w:val="0"/>
          <w:szCs w:val="20"/>
          <w14:ligatures w14:val="none"/>
        </w:rPr>
        <w:t>service type</w:t>
      </w:r>
      <w:proofErr w:type="gramEnd"/>
      <w:r w:rsidRPr="00E46495">
        <w:rPr>
          <w:rFonts w:ascii="Times New Roman" w:eastAsia="Times New Roman" w:hAnsi="Times New Roman" w:cs="Times New Roman"/>
          <w:iCs/>
          <w:kern w:val="0"/>
          <w:szCs w:val="20"/>
          <w14:ligatures w14:val="none"/>
        </w:rPr>
        <w:t xml:space="preserve"> provided by each ERS Resource for each ERS Time Period;</w:t>
      </w:r>
    </w:p>
    <w:p w14:paraId="0A1FB211" w14:textId="43639720"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(d)</w:t>
      </w:r>
      <w:r w:rsidRPr="00E46495">
        <w:rPr>
          <w:rFonts w:ascii="Times New Roman" w:eastAsia="Times New Roman" w:hAnsi="Times New Roman" w:cs="Times New Roman"/>
          <w:iCs/>
          <w:kern w:val="0"/>
          <w:szCs w:val="20"/>
          <w14:ligatures w14:val="none"/>
        </w:rPr>
        <w:tab/>
        <w:t xml:space="preserve">All applicable ESI IDs or </w:t>
      </w:r>
      <w:ins w:id="101" w:author="ERCOT" w:date="2025-07-16T18:51:00Z" w16du:dateUtc="2025-07-16T23:51:00Z">
        <w:r w:rsidR="00C9569E">
          <w:rPr>
            <w:rFonts w:ascii="Times New Roman" w:eastAsia="Times New Roman" w:hAnsi="Times New Roman" w:cs="Times New Roman"/>
            <w:kern w:val="0"/>
            <w:sz w:val="23"/>
            <w:szCs w:val="23"/>
            <w14:ligatures w14:val="none"/>
          </w:rPr>
          <w:t>UMI</w:t>
        </w:r>
      </w:ins>
      <w:del w:id="102" w:author="ERCOT" w:date="2025-07-15T14:52:00Z" w16du:dateUtc="2025-07-15T19:52:00Z">
        <w:r w:rsidRPr="00E46495" w:rsidDel="000408CD">
          <w:rPr>
            <w:rFonts w:ascii="Times New Roman" w:eastAsia="Times New Roman" w:hAnsi="Times New Roman" w:cs="Times New Roman"/>
            <w:kern w:val="0"/>
            <w:sz w:val="23"/>
            <w:szCs w:val="23"/>
            <w14:ligatures w14:val="none"/>
          </w:rPr>
          <w:delText>u</w:delText>
        </w:r>
      </w:del>
      <w:del w:id="103" w:author="ERCOT" w:date="2025-07-16T18:51:00Z" w16du:dateUtc="2025-07-16T23:51:00Z">
        <w:r w:rsidRPr="00E46495" w:rsidDel="00C9569E">
          <w:rPr>
            <w:rFonts w:ascii="Times New Roman" w:eastAsia="Times New Roman" w:hAnsi="Times New Roman" w:cs="Times New Roman"/>
            <w:kern w:val="0"/>
            <w:sz w:val="23"/>
            <w:szCs w:val="23"/>
            <w14:ligatures w14:val="none"/>
          </w:rPr>
          <w:delText xml:space="preserve">nique </w:delText>
        </w:r>
      </w:del>
      <w:del w:id="104" w:author="ERCOT" w:date="2025-07-15T14:52:00Z" w16du:dateUtc="2025-07-15T19:52:00Z">
        <w:r w:rsidRPr="00E46495" w:rsidDel="000408CD">
          <w:rPr>
            <w:rFonts w:ascii="Times New Roman" w:eastAsia="Times New Roman" w:hAnsi="Times New Roman" w:cs="Times New Roman"/>
            <w:kern w:val="0"/>
            <w:sz w:val="23"/>
            <w:szCs w:val="23"/>
            <w14:ligatures w14:val="none"/>
          </w:rPr>
          <w:delText>m</w:delText>
        </w:r>
      </w:del>
      <w:del w:id="105" w:author="ERCOT" w:date="2025-07-16T18:51:00Z" w16du:dateUtc="2025-07-16T23:51:00Z">
        <w:r w:rsidRPr="00E46495" w:rsidDel="00C9569E">
          <w:rPr>
            <w:rFonts w:ascii="Times New Roman" w:eastAsia="Times New Roman" w:hAnsi="Times New Roman" w:cs="Times New Roman"/>
            <w:kern w:val="0"/>
            <w:sz w:val="23"/>
            <w:szCs w:val="23"/>
            <w14:ligatures w14:val="none"/>
          </w:rPr>
          <w:delText xml:space="preserve">eter </w:delText>
        </w:r>
      </w:del>
      <w:del w:id="106" w:author="ERCOT" w:date="2025-07-15T14:52:00Z" w16du:dateUtc="2025-07-15T19:52:00Z">
        <w:r w:rsidRPr="00E46495" w:rsidDel="000408CD">
          <w:rPr>
            <w:rFonts w:ascii="Times New Roman" w:eastAsia="Times New Roman" w:hAnsi="Times New Roman" w:cs="Times New Roman"/>
            <w:kern w:val="0"/>
            <w:sz w:val="23"/>
            <w:szCs w:val="23"/>
            <w14:ligatures w14:val="none"/>
          </w:rPr>
          <w:delText>i</w:delText>
        </w:r>
      </w:del>
      <w:del w:id="107" w:author="ERCOT" w:date="2025-07-16T18:51:00Z" w16du:dateUtc="2025-07-16T23:51:00Z">
        <w:r w:rsidRPr="00E46495" w:rsidDel="00C9569E">
          <w:rPr>
            <w:rFonts w:ascii="Times New Roman" w:eastAsia="Times New Roman" w:hAnsi="Times New Roman" w:cs="Times New Roman"/>
            <w:kern w:val="0"/>
            <w:sz w:val="23"/>
            <w:szCs w:val="23"/>
            <w14:ligatures w14:val="none"/>
          </w:rPr>
          <w:delText>dentifier</w:delText>
        </w:r>
      </w:del>
      <w:r w:rsidRPr="00E46495">
        <w:rPr>
          <w:rFonts w:ascii="Times New Roman" w:eastAsia="Times New Roman" w:hAnsi="Times New Roman" w:cs="Times New Roman"/>
          <w:iCs/>
          <w:kern w:val="0"/>
          <w:szCs w:val="20"/>
          <w14:ligatures w14:val="none"/>
        </w:rPr>
        <w:t xml:space="preserve"> associated with each ERS Resource; </w:t>
      </w:r>
    </w:p>
    <w:p w14:paraId="7CFEDEA2"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(e)</w:t>
      </w:r>
      <w:r w:rsidRPr="00E46495">
        <w:rPr>
          <w:rFonts w:ascii="Times New Roman" w:eastAsia="Times New Roman" w:hAnsi="Times New Roman" w:cs="Times New Roman"/>
          <w:iCs/>
          <w:kern w:val="0"/>
          <w:szCs w:val="20"/>
          <w14:ligatures w14:val="none"/>
        </w:rPr>
        <w:tab/>
        <w:t>Estimate of the ERS MW obligation by station code for TDSPs in competitive areas;</w:t>
      </w:r>
    </w:p>
    <w:p w14:paraId="58AFF059"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(f)</w:t>
      </w:r>
      <w:r w:rsidRPr="00E46495">
        <w:rPr>
          <w:rFonts w:ascii="Times New Roman" w:eastAsia="Times New Roman" w:hAnsi="Times New Roman" w:cs="Times New Roman"/>
          <w:iCs/>
          <w:kern w:val="0"/>
          <w:szCs w:val="20"/>
          <w14:ligatures w14:val="none"/>
        </w:rPr>
        <w:tab/>
        <w:t xml:space="preserve">Estimate of the ERS MW obligation by zip code for TDSPs in NOIE areas; and </w:t>
      </w:r>
    </w:p>
    <w:p w14:paraId="70A47E24"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(g)</w:t>
      </w:r>
      <w:r w:rsidRPr="00E46495">
        <w:rPr>
          <w:rFonts w:ascii="Times New Roman" w:eastAsia="Times New Roman" w:hAnsi="Times New Roman" w:cs="Times New Roman"/>
          <w:iCs/>
          <w:kern w:val="0"/>
          <w:szCs w:val="20"/>
          <w14:ligatures w14:val="none"/>
        </w:rPr>
        <w:tab/>
        <w:t>The date(s) of the interconnection agreement(s) for each generator in any ERS Generator.</w:t>
      </w:r>
    </w:p>
    <w:p w14:paraId="718815EC"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(5)</w:t>
      </w:r>
      <w:r w:rsidRPr="00E46495">
        <w:rPr>
          <w:rFonts w:ascii="Times New Roman" w:eastAsia="Times New Roman" w:hAnsi="Times New Roman" w:cs="Times New Roman"/>
          <w:iCs/>
          <w:kern w:val="0"/>
          <w:szCs w:val="20"/>
          <w14:ligatures w14:val="none"/>
        </w:rPr>
        <w:tab/>
        <w:t>TDSPs shall maintain the confidentiality of the information provided pursuant to paragraph (4) above.</w:t>
      </w:r>
    </w:p>
    <w:p w14:paraId="0CBDFFD7"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(6)</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 xml:space="preserve">ERCOT shall post to the ERCOT website the following information for each ERS offer </w:t>
      </w:r>
      <w:r w:rsidRPr="00E46495">
        <w:rPr>
          <w:rFonts w:ascii="Times New Roman" w:eastAsia="Times New Roman" w:hAnsi="Times New Roman" w:cs="Times New Roman"/>
          <w:iCs/>
          <w:kern w:val="0"/>
          <w:szCs w:val="20"/>
          <w14:ligatures w14:val="none"/>
        </w:rPr>
        <w:t>60 days after the first day of the ERS Standard Contract Term:</w:t>
      </w:r>
    </w:p>
    <w:p w14:paraId="700C8D61"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(a)</w:t>
      </w:r>
      <w:r w:rsidRPr="00E46495">
        <w:rPr>
          <w:rFonts w:ascii="Times New Roman" w:eastAsia="Times New Roman" w:hAnsi="Times New Roman" w:cs="Times New Roman"/>
          <w:iCs/>
          <w:kern w:val="0"/>
          <w:szCs w:val="20"/>
          <w14:ligatures w14:val="none"/>
        </w:rPr>
        <w:tab/>
        <w:t xml:space="preserve">The name of the QSE submitting the offer; </w:t>
      </w:r>
    </w:p>
    <w:p w14:paraId="2C98BDDF"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(b)</w:t>
      </w:r>
      <w:r w:rsidRPr="00E46495">
        <w:rPr>
          <w:rFonts w:ascii="Times New Roman" w:eastAsia="Times New Roman" w:hAnsi="Times New Roman" w:cs="Times New Roman"/>
          <w:iCs/>
          <w:kern w:val="0"/>
          <w:szCs w:val="20"/>
          <w14:ligatures w14:val="none"/>
        </w:rPr>
        <w:tab/>
        <w:t>For each ERS Time Period, the price and quantity offered, or if the offer is for self-provided ERS, the quantity offered and an indication that the MW will be self-provided; and</w:t>
      </w:r>
    </w:p>
    <w:p w14:paraId="7AB8E2C2" w14:textId="77777777" w:rsidR="00542C6D" w:rsidRPr="00E46495" w:rsidRDefault="00542C6D" w:rsidP="00542C6D">
      <w:pPr>
        <w:spacing w:after="240" w:line="240" w:lineRule="auto"/>
        <w:ind w:left="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iCs/>
          <w:kern w:val="0"/>
          <w:szCs w:val="20"/>
          <w14:ligatures w14:val="none"/>
        </w:rPr>
        <w:t>(c)</w:t>
      </w:r>
      <w:r w:rsidRPr="00E46495">
        <w:rPr>
          <w:rFonts w:ascii="Times New Roman" w:eastAsia="Times New Roman" w:hAnsi="Times New Roman" w:cs="Times New Roman"/>
          <w:iCs/>
          <w:kern w:val="0"/>
          <w:szCs w:val="20"/>
          <w14:ligatures w14:val="none"/>
        </w:rPr>
        <w:tab/>
        <w:t>The ERS service type.</w:t>
      </w:r>
    </w:p>
    <w:p w14:paraId="21E02902" w14:textId="77777777" w:rsidR="00542C6D" w:rsidRDefault="00542C6D" w:rsidP="00542C6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42C6D" w:rsidRPr="00E222EB" w14:paraId="541776D5" w14:textId="77777777" w:rsidTr="00082ED8">
        <w:tc>
          <w:tcPr>
            <w:tcW w:w="9445" w:type="dxa"/>
            <w:tcBorders>
              <w:top w:val="single" w:sz="4" w:space="0" w:color="auto"/>
              <w:left w:val="single" w:sz="4" w:space="0" w:color="auto"/>
              <w:bottom w:val="single" w:sz="4" w:space="0" w:color="auto"/>
              <w:right w:val="single" w:sz="4" w:space="0" w:color="auto"/>
            </w:tcBorders>
            <w:shd w:val="clear" w:color="auto" w:fill="D9D9D9"/>
          </w:tcPr>
          <w:p w14:paraId="2F92075F" w14:textId="77777777" w:rsidR="00542C6D" w:rsidRPr="00F86CF4" w:rsidRDefault="00542C6D" w:rsidP="00082ED8">
            <w:pPr>
              <w:spacing w:before="120" w:after="240"/>
              <w:rPr>
                <w:rFonts w:ascii="Times New Roman" w:hAnsi="Times New Roman" w:cs="Times New Roman"/>
                <w:b/>
                <w:i/>
              </w:rPr>
            </w:pPr>
            <w:r w:rsidRPr="00F86CF4">
              <w:rPr>
                <w:rFonts w:ascii="Times New Roman" w:hAnsi="Times New Roman" w:cs="Times New Roman"/>
                <w:b/>
                <w:i/>
              </w:rPr>
              <w:t>[NPRR885, NPRR995, NPRR1007, and NPRR1246:  Insert applicable portions of Sections 3.14.4 and 3.14.4.1 below upon system implementation for NPRR885 or NPRR995; or upon system implementation of the Real-Time Co-Optimization (RTC) project for NPRR1007 and NPRR1246:]</w:t>
            </w:r>
          </w:p>
          <w:p w14:paraId="10319298" w14:textId="77777777" w:rsidR="00542C6D" w:rsidRPr="00F86CF4" w:rsidRDefault="00542C6D" w:rsidP="00082ED8">
            <w:pPr>
              <w:pStyle w:val="H3"/>
              <w:rPr>
                <w:szCs w:val="24"/>
              </w:rPr>
            </w:pPr>
            <w:bookmarkStart w:id="108" w:name="_Toc199405409"/>
            <w:r w:rsidRPr="00F86CF4">
              <w:rPr>
                <w:szCs w:val="24"/>
              </w:rPr>
              <w:lastRenderedPageBreak/>
              <w:t>3.14.4</w:t>
            </w:r>
            <w:r w:rsidRPr="00F86CF4">
              <w:rPr>
                <w:szCs w:val="24"/>
              </w:rPr>
              <w:tab/>
              <w:t>Must-Run Alternative Service</w:t>
            </w:r>
            <w:bookmarkEnd w:id="108"/>
          </w:p>
          <w:p w14:paraId="58D184D8" w14:textId="77777777" w:rsidR="00542C6D" w:rsidRPr="00F86CF4" w:rsidRDefault="00542C6D" w:rsidP="00082ED8">
            <w:pPr>
              <w:pStyle w:val="H4"/>
              <w:rPr>
                <w:b/>
                <w:szCs w:val="24"/>
              </w:rPr>
            </w:pPr>
            <w:bookmarkStart w:id="109" w:name="_Toc199405410"/>
            <w:r w:rsidRPr="00F86CF4">
              <w:rPr>
                <w:b/>
                <w:szCs w:val="24"/>
              </w:rPr>
              <w:t>3.14.4.1</w:t>
            </w:r>
            <w:r w:rsidRPr="00F86CF4">
              <w:rPr>
                <w:b/>
                <w:szCs w:val="24"/>
              </w:rPr>
              <w:tab/>
              <w:t>Overview and Description of MRAs</w:t>
            </w:r>
            <w:bookmarkEnd w:id="109"/>
          </w:p>
          <w:p w14:paraId="78E23213" w14:textId="77777777"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iCs/>
              </w:rPr>
              <w:t>(1)</w:t>
            </w:r>
            <w:r w:rsidRPr="00F86CF4">
              <w:rPr>
                <w:rFonts w:ascii="Times New Roman" w:hAnsi="Times New Roman" w:cs="Times New Roman"/>
                <w:iCs/>
              </w:rPr>
              <w:tab/>
              <w:t>Subject to approval by the ERCOT Board, ERCOT may procure Must-Run Alternative (MRA) Service a</w:t>
            </w:r>
            <w:r w:rsidRPr="00F86CF4">
              <w:rPr>
                <w:rFonts w:ascii="Times New Roman" w:hAnsi="Times New Roman" w:cs="Times New Roman"/>
              </w:rPr>
              <w:t>s an alternative to contracting with an RMR Unit if ERCOT determines that the MRA Agreement(s) will, in whole or in part, address the reliability need identified in the RMR study in a more cost-effective manner.</w:t>
            </w:r>
          </w:p>
          <w:p w14:paraId="18A7FA6A" w14:textId="77777777"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(2)</w:t>
            </w:r>
            <w:r w:rsidRPr="00F86CF4">
              <w:rPr>
                <w:rFonts w:ascii="Times New Roman" w:hAnsi="Times New Roman" w:cs="Times New Roman"/>
              </w:rPr>
              <w:tab/>
              <w:t xml:space="preserve">ERCOT will issue a request for proposal (RFP) to solicit offers from QSEs to provide MRA Service.  </w:t>
            </w:r>
          </w:p>
          <w:p w14:paraId="7F3E838E"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 xml:space="preserve">(a) </w:t>
            </w:r>
            <w:r w:rsidRPr="00F86CF4">
              <w:rPr>
                <w:rFonts w:ascii="Times New Roman" w:hAnsi="Times New Roman" w:cs="Times New Roman"/>
              </w:rPr>
              <w:tab/>
              <w:t xml:space="preserve">A QSE may submit an offer in response to the RFP or enter into an MRA Agreement only if it meets all registration and qualification criteria in Section 16.2, Registration and Qualification of Qualified Scheduling Entities.  </w:t>
            </w:r>
          </w:p>
          <w:p w14:paraId="1C49D0A1"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(b)</w:t>
            </w:r>
            <w:r w:rsidRPr="00F86CF4">
              <w:rPr>
                <w:rFonts w:ascii="Times New Roman" w:hAnsi="Times New Roman" w:cs="Times New Roman"/>
              </w:rPr>
              <w:tab/>
              <w:t>QSEs whose offers for MRA Service are accepted will be paid according to their offers, subject to the terms of the RFP, MRA Agreement and ERCOT Protocols.  A clearing price mechanism shall not be used for awarding offers for MRA Service.</w:t>
            </w:r>
          </w:p>
          <w:p w14:paraId="56D575A5"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(c)</w:t>
            </w:r>
            <w:r w:rsidRPr="00F86CF4">
              <w:rPr>
                <w:rFonts w:ascii="Times New Roman" w:hAnsi="Times New Roman" w:cs="Times New Roman"/>
              </w:rPr>
              <w:tab/>
              <w:t xml:space="preserve">A QSE may submit more than one offer for MRA Service in response to a single RFP.  A QSE may not submit the same MRA or MRA Sites in more than one of its offers.  ERCOT may award multiple offers to </w:t>
            </w:r>
            <w:proofErr w:type="gramStart"/>
            <w:r w:rsidRPr="00F86CF4">
              <w:rPr>
                <w:rFonts w:ascii="Times New Roman" w:hAnsi="Times New Roman" w:cs="Times New Roman"/>
              </w:rPr>
              <w:t>a QSE</w:t>
            </w:r>
            <w:proofErr w:type="gramEnd"/>
            <w:r w:rsidRPr="00F86CF4">
              <w:rPr>
                <w:rFonts w:ascii="Times New Roman" w:hAnsi="Times New Roman" w:cs="Times New Roman"/>
              </w:rPr>
              <w:t xml:space="preserve">, so long as the MRA or MRA Sites in an awarded offer are not included in any other awarded offer.  A QSE may condition ERCOT’s acceptance of an offer for a Demand Response MRA on ERCOT’s acceptance of an offer for a co-located Other Generation MRA offer. </w:t>
            </w:r>
          </w:p>
          <w:p w14:paraId="560F2DE1"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(d)</w:t>
            </w:r>
            <w:r w:rsidRPr="00F86CF4">
              <w:rPr>
                <w:rFonts w:ascii="Times New Roman" w:hAnsi="Times New Roman" w:cs="Times New Roman"/>
              </w:rPr>
              <w:tab/>
            </w:r>
            <w:bookmarkStart w:id="110" w:name="_Toc402949820"/>
            <w:r w:rsidRPr="00F86CF4">
              <w:rPr>
                <w:rFonts w:ascii="Times New Roman" w:hAnsi="Times New Roman" w:cs="Times New Roman"/>
              </w:rPr>
              <w:t>Demand Response MRAs and Other Generation MRAs, including MRA Sites within aggregated MRAs, that are situated in NOIE service territories, are eligible to provide MRA Service.  Any QSE other than the NOIE QSE wishing to represent such MRAs must obtain written authorization allowing the representation from the NOIE in which the MRA is located.  This authorization must be signed by an individual with authority to bind the NOIE and must be submitted to ERCOT prior to the submission of an offer in response to the MRA.</w:t>
            </w:r>
            <w:bookmarkEnd w:id="110"/>
          </w:p>
          <w:p w14:paraId="1F600302" w14:textId="77777777" w:rsidR="00542C6D" w:rsidRPr="00F86CF4" w:rsidRDefault="00542C6D" w:rsidP="00082ED8">
            <w:pPr>
              <w:spacing w:after="120" w:line="360" w:lineRule="auto"/>
              <w:rPr>
                <w:rFonts w:ascii="Times New Roman" w:hAnsi="Times New Roman" w:cs="Times New Roman"/>
              </w:rPr>
            </w:pPr>
            <w:r w:rsidRPr="00F86CF4">
              <w:rPr>
                <w:rFonts w:ascii="Times New Roman" w:hAnsi="Times New Roman" w:cs="Times New Roman"/>
              </w:rPr>
              <w:t>(3)</w:t>
            </w:r>
            <w:r w:rsidRPr="00F86CF4">
              <w:rPr>
                <w:rFonts w:ascii="Times New Roman" w:hAnsi="Times New Roman" w:cs="Times New Roman"/>
              </w:rPr>
              <w:tab/>
              <w:t>An MRA may be connected at either transmission or distribution voltage.</w:t>
            </w:r>
          </w:p>
          <w:p w14:paraId="41601747"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(4)</w:t>
            </w:r>
            <w:r w:rsidRPr="00F86CF4">
              <w:rPr>
                <w:rFonts w:ascii="Times New Roman" w:hAnsi="Times New Roman" w:cs="Times New Roman"/>
                <w:iCs/>
              </w:rPr>
              <w:tab/>
              <w:t xml:space="preserve">An MRA offer is ineligible to the extent it offers capacity that was included as a Resource in ERCOT’s RMR analysis or in the Load forecasts from the Steady State </w:t>
            </w:r>
            <w:r w:rsidRPr="00F86CF4">
              <w:rPr>
                <w:rFonts w:ascii="Times New Roman" w:hAnsi="Times New Roman" w:cs="Times New Roman"/>
                <w:iCs/>
              </w:rPr>
              <w:lastRenderedPageBreak/>
              <w:t xml:space="preserve">Working Group (SSWG) base cases used as the basis for the RMR analysis, as provided for in paragraph (3)(a) of Section 3.14.1.2, ERCOT Evaluation Process.  </w:t>
            </w:r>
          </w:p>
          <w:p w14:paraId="1E69D76F"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(5)</w:t>
            </w:r>
            <w:r w:rsidRPr="00F86CF4">
              <w:rPr>
                <w:rFonts w:ascii="Times New Roman" w:hAnsi="Times New Roman" w:cs="Times New Roman"/>
                <w:iCs/>
              </w:rPr>
              <w:tab/>
              <w:t xml:space="preserve">Each MRA must provide at least five MW of capacity.  </w:t>
            </w:r>
          </w:p>
          <w:p w14:paraId="5D7A9297"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(6)</w:t>
            </w:r>
            <w:r w:rsidRPr="00F86CF4">
              <w:rPr>
                <w:rFonts w:ascii="Times New Roman" w:hAnsi="Times New Roman" w:cs="Times New Roman"/>
                <w:iCs/>
              </w:rPr>
              <w:tab/>
              <w:t>Eligible MRA resources may include:</w:t>
            </w:r>
          </w:p>
          <w:p w14:paraId="42569FD2"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(a)</w:t>
            </w:r>
            <w:r w:rsidRPr="00F86CF4">
              <w:rPr>
                <w:rFonts w:ascii="Times New Roman" w:hAnsi="Times New Roman" w:cs="Times New Roman"/>
              </w:rPr>
              <w:tab/>
              <w:t xml:space="preserve">A proposed Generation Resource or ESR that was not included in the reliability need evaluation pursuant to paragraph (3)(a) of Section 3.14.1.2.  </w:t>
            </w:r>
          </w:p>
          <w:p w14:paraId="103E0386" w14:textId="77777777" w:rsidR="00542C6D" w:rsidRPr="00F86CF4" w:rsidRDefault="00542C6D" w:rsidP="00082ED8">
            <w:pPr>
              <w:spacing w:after="240"/>
              <w:ind w:left="2160" w:hanging="720"/>
              <w:rPr>
                <w:rFonts w:ascii="Times New Roman" w:hAnsi="Times New Roman" w:cs="Times New Roman"/>
              </w:rPr>
            </w:pPr>
            <w:r w:rsidRPr="00F86CF4">
              <w:rPr>
                <w:rFonts w:ascii="Times New Roman" w:hAnsi="Times New Roman" w:cs="Times New Roman"/>
              </w:rPr>
              <w:t xml:space="preserve">(i) </w:t>
            </w:r>
            <w:r w:rsidRPr="00F86CF4">
              <w:rPr>
                <w:rFonts w:ascii="Times New Roman" w:hAnsi="Times New Roman" w:cs="Times New Roman"/>
              </w:rPr>
              <w:tab/>
              <w:t xml:space="preserve">Proposed Generation Resources or ESRs must adhere to all interconnection requirements, including the requirements of Planning Guide Section 5, Generator Interconnection or Modification.  </w:t>
            </w:r>
          </w:p>
          <w:p w14:paraId="3619E30D" w14:textId="77777777" w:rsidR="00542C6D" w:rsidRPr="00F86CF4" w:rsidRDefault="00542C6D" w:rsidP="00082ED8">
            <w:pPr>
              <w:spacing w:after="240"/>
              <w:ind w:left="2160" w:hanging="720"/>
              <w:rPr>
                <w:rFonts w:ascii="Times New Roman" w:hAnsi="Times New Roman" w:cs="Times New Roman"/>
              </w:rPr>
            </w:pPr>
            <w:r w:rsidRPr="00F86CF4">
              <w:rPr>
                <w:rFonts w:ascii="Times New Roman" w:hAnsi="Times New Roman" w:cs="Times New Roman"/>
              </w:rPr>
              <w:t>(ii)</w:t>
            </w:r>
            <w:r w:rsidRPr="00F86CF4">
              <w:rPr>
                <w:rFonts w:ascii="Times New Roman" w:hAnsi="Times New Roman" w:cs="Times New Roman"/>
              </w:rPr>
              <w:tab/>
              <w:t>If the proposed Generation Resource is an Intermittent Renewable Resource (IRR), the QSE shall provide capacity values based on the Resource’s projected peak average capacity contribution</w:t>
            </w:r>
            <w:r w:rsidRPr="00F86CF4" w:rsidDel="006A45CC">
              <w:rPr>
                <w:rFonts w:ascii="Times New Roman" w:hAnsi="Times New Roman" w:cs="Times New Roman"/>
              </w:rPr>
              <w:t xml:space="preserve"> </w:t>
            </w:r>
            <w:r w:rsidRPr="00F86CF4">
              <w:rPr>
                <w:rFonts w:ascii="Times New Roman" w:hAnsi="Times New Roman" w:cs="Times New Roman"/>
              </w:rPr>
              <w:t>during the MRA Contracted Hours.</w:t>
            </w:r>
          </w:p>
          <w:p w14:paraId="1A284C7B" w14:textId="77777777" w:rsidR="00542C6D" w:rsidRPr="00F86CF4" w:rsidRDefault="00542C6D" w:rsidP="00082ED8">
            <w:pPr>
              <w:spacing w:after="240"/>
              <w:ind w:left="1440" w:hanging="720"/>
              <w:rPr>
                <w:rFonts w:ascii="Times New Roman" w:hAnsi="Times New Roman" w:cs="Times New Roman"/>
                <w:highlight w:val="yellow"/>
              </w:rPr>
            </w:pPr>
            <w:r w:rsidRPr="00F86CF4">
              <w:rPr>
                <w:rFonts w:ascii="Times New Roman" w:hAnsi="Times New Roman" w:cs="Times New Roman"/>
              </w:rPr>
              <w:t>(b)</w:t>
            </w:r>
            <w:r w:rsidRPr="00F86CF4">
              <w:rPr>
                <w:rFonts w:ascii="Times New Roman" w:hAnsi="Times New Roman" w:cs="Times New Roman"/>
              </w:rPr>
              <w:tab/>
              <w:t>Proposed capacity additions to existing Generation Resources or ESRs, if the additional capacity was not included in the reliability need evaluation pursuant to paragraph (3)(a) of Section 3.14.1.2.</w:t>
            </w:r>
            <w:r w:rsidRPr="00F86CF4">
              <w:rPr>
                <w:rFonts w:ascii="Times New Roman" w:hAnsi="Times New Roman" w:cs="Times New Roman"/>
                <w:highlight w:val="yellow"/>
              </w:rPr>
              <w:t xml:space="preserve"> </w:t>
            </w:r>
          </w:p>
          <w:p w14:paraId="170ACD99" w14:textId="77777777" w:rsidR="00542C6D" w:rsidRPr="00F86CF4" w:rsidRDefault="00542C6D" w:rsidP="00082ED8">
            <w:pPr>
              <w:spacing w:after="240"/>
              <w:ind w:left="2160" w:hanging="720"/>
              <w:rPr>
                <w:rFonts w:ascii="Times New Roman" w:hAnsi="Times New Roman" w:cs="Times New Roman"/>
              </w:rPr>
            </w:pPr>
            <w:r w:rsidRPr="00F86CF4">
              <w:rPr>
                <w:rFonts w:ascii="Times New Roman" w:hAnsi="Times New Roman" w:cs="Times New Roman"/>
              </w:rPr>
              <w:t>(i)</w:t>
            </w:r>
            <w:r w:rsidRPr="00F86CF4">
              <w:rPr>
                <w:rFonts w:ascii="Times New Roman" w:hAnsi="Times New Roman" w:cs="Times New Roman"/>
              </w:rPr>
              <w:tab/>
              <w:t xml:space="preserve">Prior to providing MRA Service, the Resource Entity will be required to modify its Resource Registration information and complete necessary interconnection requirements with respect to this additional capacity.  </w:t>
            </w:r>
          </w:p>
          <w:p w14:paraId="147E21EE" w14:textId="77777777" w:rsidR="00542C6D" w:rsidRPr="00F86CF4" w:rsidRDefault="00542C6D" w:rsidP="00082ED8">
            <w:pPr>
              <w:spacing w:after="240"/>
              <w:ind w:left="2160" w:hanging="720"/>
              <w:rPr>
                <w:rFonts w:ascii="Times New Roman" w:hAnsi="Times New Roman" w:cs="Times New Roman"/>
              </w:rPr>
            </w:pPr>
            <w:r w:rsidRPr="00F86CF4">
              <w:rPr>
                <w:rFonts w:ascii="Times New Roman" w:hAnsi="Times New Roman" w:cs="Times New Roman"/>
              </w:rPr>
              <w:t>(ii)</w:t>
            </w:r>
            <w:r w:rsidRPr="00F86CF4">
              <w:rPr>
                <w:rFonts w:ascii="Times New Roman" w:hAnsi="Times New Roman" w:cs="Times New Roman"/>
              </w:rPr>
              <w:tab/>
              <w:t>If the capacity is being added to an IRR, the QSE shall provide capacity values based on the Resource’s projected peak average capacity contribution during the hours identified during the MRA Contracted Hours.</w:t>
            </w:r>
          </w:p>
          <w:p w14:paraId="45E8558B"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(c)</w:t>
            </w:r>
            <w:r w:rsidRPr="00F86CF4">
              <w:rPr>
                <w:rFonts w:ascii="Times New Roman" w:hAnsi="Times New Roman" w:cs="Times New Roman"/>
              </w:rPr>
              <w:tab/>
              <w:t>A proposed or existing generator registered, or proposed to be registered, with ERCOT as a Settlement Only Generator (SOG) or as Distributed Generation (DG).  If the generator is an intermittent renewable generator, the QSE, when responding to an RFP for MRA Service, shall provide capacity values based on the MRA’s projected peak average capacity contribution</w:t>
            </w:r>
            <w:r w:rsidRPr="00F86CF4" w:rsidDel="006A45CC">
              <w:rPr>
                <w:rFonts w:ascii="Times New Roman" w:hAnsi="Times New Roman" w:cs="Times New Roman"/>
              </w:rPr>
              <w:t xml:space="preserve"> </w:t>
            </w:r>
            <w:r w:rsidRPr="00F86CF4">
              <w:rPr>
                <w:rFonts w:ascii="Times New Roman" w:hAnsi="Times New Roman" w:cs="Times New Roman"/>
              </w:rPr>
              <w:t>during the hours identified in the MRA Contracted Hours.</w:t>
            </w:r>
          </w:p>
          <w:p w14:paraId="7D26842B"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(d)</w:t>
            </w:r>
            <w:r w:rsidRPr="00F86CF4">
              <w:rPr>
                <w:rFonts w:ascii="Times New Roman" w:hAnsi="Times New Roman" w:cs="Times New Roman"/>
              </w:rPr>
              <w:tab/>
              <w:t xml:space="preserve">Proposed or existing Demand response assets, which may include Load Resources and ERS Loads. </w:t>
            </w:r>
          </w:p>
          <w:p w14:paraId="49A95B2F"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lastRenderedPageBreak/>
              <w:t>(e)</w:t>
            </w:r>
            <w:r w:rsidRPr="00F86CF4">
              <w:rPr>
                <w:rFonts w:ascii="Times New Roman" w:hAnsi="Times New Roman" w:cs="Times New Roman"/>
              </w:rPr>
              <w:tab/>
              <w:t>A proposed or existing Energy Storage System (ESS) registered, or proposed to be registered, with ERCOT as a Settlement Only Energy Storage System (SOESS).</w:t>
            </w:r>
          </w:p>
          <w:p w14:paraId="011BF3C4"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(7)</w:t>
            </w:r>
            <w:r w:rsidRPr="00F86CF4">
              <w:rPr>
                <w:rFonts w:ascii="Times New Roman" w:hAnsi="Times New Roman" w:cs="Times New Roman"/>
                <w:iCs/>
              </w:rPr>
              <w:tab/>
              <w:t>An MRA must be able to provide power injection or Demand response to the ERCOT System at ERCOT’s discretion during the MRA Contracted Hours.</w:t>
            </w:r>
          </w:p>
          <w:p w14:paraId="286369F1" w14:textId="77777777" w:rsidR="00542C6D" w:rsidRPr="00F86CF4" w:rsidRDefault="00542C6D" w:rsidP="00082ED8">
            <w:pPr>
              <w:spacing w:after="240"/>
              <w:ind w:left="1440" w:hanging="720"/>
              <w:rPr>
                <w:rFonts w:ascii="Times New Roman" w:hAnsi="Times New Roman" w:cs="Times New Roman"/>
                <w:iCs/>
              </w:rPr>
            </w:pPr>
            <w:r w:rsidRPr="00F86CF4">
              <w:rPr>
                <w:rFonts w:ascii="Times New Roman" w:hAnsi="Times New Roman" w:cs="Times New Roman"/>
                <w:iCs/>
              </w:rPr>
              <w:t>(a)</w:t>
            </w:r>
            <w:r w:rsidRPr="00F86CF4">
              <w:rPr>
                <w:rFonts w:ascii="Times New Roman" w:hAnsi="Times New Roman" w:cs="Times New Roman"/>
                <w:iCs/>
              </w:rPr>
              <w:tab/>
              <w:t xml:space="preserve">QSE offers in response to an </w:t>
            </w:r>
            <w:r w:rsidRPr="00F86CF4">
              <w:rPr>
                <w:rFonts w:ascii="Times New Roman" w:hAnsi="Times New Roman" w:cs="Times New Roman"/>
              </w:rPr>
              <w:t>RFP for MRA Service</w:t>
            </w:r>
            <w:r w:rsidRPr="00F86CF4">
              <w:rPr>
                <w:rFonts w:ascii="Times New Roman" w:hAnsi="Times New Roman" w:cs="Times New Roman"/>
                <w:iCs/>
              </w:rPr>
              <w:t xml:space="preserve"> must fully describe all of the MRA’s temporal constraints. </w:t>
            </w:r>
          </w:p>
          <w:p w14:paraId="08E3FDD3" w14:textId="77777777" w:rsidR="00542C6D" w:rsidRPr="00F86CF4" w:rsidRDefault="00542C6D" w:rsidP="00082ED8">
            <w:pPr>
              <w:spacing w:after="240"/>
              <w:ind w:left="1440" w:hanging="720"/>
              <w:rPr>
                <w:rFonts w:ascii="Times New Roman" w:hAnsi="Times New Roman" w:cs="Times New Roman"/>
                <w:iCs/>
              </w:rPr>
            </w:pPr>
            <w:r w:rsidRPr="00F86CF4">
              <w:rPr>
                <w:rFonts w:ascii="Times New Roman" w:hAnsi="Times New Roman" w:cs="Times New Roman"/>
                <w:iCs/>
              </w:rPr>
              <w:t>(b)</w:t>
            </w:r>
            <w:r w:rsidRPr="00F86CF4">
              <w:rPr>
                <w:rFonts w:ascii="Times New Roman" w:hAnsi="Times New Roman" w:cs="Times New Roman"/>
                <w:iCs/>
              </w:rPr>
              <w:tab/>
              <w:t xml:space="preserve">For a Demand Response MRA, QSE offers in response to an </w:t>
            </w:r>
            <w:r w:rsidRPr="00F86CF4">
              <w:rPr>
                <w:rFonts w:ascii="Times New Roman" w:hAnsi="Times New Roman" w:cs="Times New Roman"/>
              </w:rPr>
              <w:t>RFP for MRA Service</w:t>
            </w:r>
            <w:r w:rsidRPr="00F86CF4">
              <w:rPr>
                <w:rFonts w:ascii="Times New Roman" w:hAnsi="Times New Roman" w:cs="Times New Roman"/>
                <w:iCs/>
              </w:rPr>
              <w:t xml:space="preserve"> must include a statement as to whether the offered capacity is a Weather–Sensitive MRA.</w:t>
            </w:r>
          </w:p>
          <w:p w14:paraId="2D8D3A45"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(8)</w:t>
            </w:r>
            <w:r w:rsidRPr="00F86CF4">
              <w:rPr>
                <w:rFonts w:ascii="Times New Roman" w:hAnsi="Times New Roman" w:cs="Times New Roman"/>
                <w:iCs/>
              </w:rPr>
              <w:tab/>
              <w:t>The QSE representing an MRA must be capable of receiving both VDI and XML instructions.</w:t>
            </w:r>
          </w:p>
          <w:p w14:paraId="1E012426"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(9)</w:t>
            </w:r>
            <w:r w:rsidRPr="00F86CF4">
              <w:rPr>
                <w:rFonts w:ascii="Times New Roman" w:hAnsi="Times New Roman" w:cs="Times New Roman"/>
                <w:iCs/>
              </w:rPr>
              <w:tab/>
              <w:t>ERCOT will periodically validate an MRA’s telemetry using 15-minute interval meter data.</w:t>
            </w:r>
          </w:p>
          <w:p w14:paraId="2CD4950B"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(10)</w:t>
            </w:r>
            <w:r w:rsidRPr="00F86CF4">
              <w:rPr>
                <w:rFonts w:ascii="Times New Roman" w:hAnsi="Times New Roman" w:cs="Times New Roman"/>
                <w:iCs/>
              </w:rPr>
              <w:tab/>
              <w:t>An MRA for which the MRA or every MRA Site, is metered with either an Advanced Meter or an ERCOT-Polled Settlement (EPS) Meter must be available for qualification testing no later than 10 days prior to the first day of the contracted MRA Service.  Other MRAs must be available for qualification testing no later than 45 days prior to the first day of the contracted MRA Service.</w:t>
            </w:r>
          </w:p>
          <w:p w14:paraId="726690E9"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 xml:space="preserve">(11) </w:t>
            </w:r>
            <w:r w:rsidRPr="00F86CF4">
              <w:rPr>
                <w:rFonts w:ascii="Times New Roman" w:hAnsi="Times New Roman" w:cs="Times New Roman"/>
                <w:iCs/>
              </w:rPr>
              <w:tab/>
              <w:t>All MRA Sites within an MRA must be of the same type (i.e., all Generation Resource MRA, ESR MRA, Other Generation MRA, or Demand Response MRA).</w:t>
            </w:r>
          </w:p>
          <w:p w14:paraId="63D22EE5"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(12)</w:t>
            </w:r>
            <w:r w:rsidRPr="00F86CF4">
              <w:rPr>
                <w:rFonts w:ascii="Times New Roman" w:hAnsi="Times New Roman" w:cs="Times New Roman"/>
                <w:iCs/>
              </w:rPr>
              <w:tab/>
              <w:t>A QSE representing an MRA shall submit to ERCOT and continuously update an Availability Plan for each MRA Contracted Hour for the current Operating Day and the next six Operating Days.</w:t>
            </w:r>
          </w:p>
          <w:p w14:paraId="115DED2C"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(13)</w:t>
            </w:r>
            <w:r w:rsidRPr="00F86CF4">
              <w:rPr>
                <w:rFonts w:ascii="Times New Roman" w:hAnsi="Times New Roman" w:cs="Times New Roman"/>
                <w:iCs/>
              </w:rPr>
              <w:tab/>
              <w:t xml:space="preserve">A QSE representing an MRA or MRA Site may not submit DAM Offers, provide an Ancillary Service or carry </w:t>
            </w:r>
            <w:proofErr w:type="gramStart"/>
            <w:r w:rsidRPr="00F86CF4">
              <w:rPr>
                <w:rFonts w:ascii="Times New Roman" w:hAnsi="Times New Roman" w:cs="Times New Roman"/>
                <w:iCs/>
              </w:rPr>
              <w:t>an ERS</w:t>
            </w:r>
            <w:proofErr w:type="gramEnd"/>
            <w:r w:rsidRPr="00F86CF4">
              <w:rPr>
                <w:rFonts w:ascii="Times New Roman" w:hAnsi="Times New Roman" w:cs="Times New Roman"/>
                <w:iCs/>
              </w:rPr>
              <w:t xml:space="preserve"> responsibility on behalf of any MRA or MRA Site during the MRA Contracted Hours.  </w:t>
            </w:r>
            <w:r w:rsidRPr="00F86CF4">
              <w:rPr>
                <w:rFonts w:ascii="Times New Roman" w:hAnsi="Times New Roman" w:cs="Times New Roman"/>
              </w:rPr>
              <w:t>Demand Response MRAs may not participate in TDSP standard offer programs during any MRA Contracted Hours.</w:t>
            </w:r>
          </w:p>
          <w:p w14:paraId="5B606CA0"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(14)</w:t>
            </w:r>
            <w:r w:rsidRPr="00F86CF4">
              <w:rPr>
                <w:rFonts w:ascii="Times New Roman" w:hAnsi="Times New Roman" w:cs="Times New Roman"/>
                <w:iCs/>
              </w:rPr>
              <w:tab/>
              <w:t xml:space="preserve">A Combined Cycle Train serving as an MRA must be configured as a single Combined Cycle Generation Resource.   </w:t>
            </w:r>
          </w:p>
          <w:p w14:paraId="1D342672"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lastRenderedPageBreak/>
              <w:t>(15)</w:t>
            </w:r>
            <w:r w:rsidRPr="00F86CF4">
              <w:rPr>
                <w:rFonts w:ascii="Times New Roman" w:hAnsi="Times New Roman" w:cs="Times New Roman"/>
                <w:iCs/>
              </w:rPr>
              <w:tab/>
              <w:t xml:space="preserve">QSEs representing MRAs shall submit offers using an MRA offer sheet as provided by ERCOT. </w:t>
            </w:r>
          </w:p>
          <w:p w14:paraId="74B3A19A"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(16)</w:t>
            </w:r>
            <w:r w:rsidRPr="00F86CF4">
              <w:rPr>
                <w:rFonts w:ascii="Times New Roman" w:hAnsi="Times New Roman" w:cs="Times New Roman"/>
                <w:iCs/>
              </w:rPr>
              <w:tab/>
              <w:t>QSEs must submit the following information for each MRA offer:</w:t>
            </w:r>
          </w:p>
          <w:p w14:paraId="2A4B8802"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(a)</w:t>
            </w:r>
            <w:r w:rsidRPr="00F86CF4">
              <w:rPr>
                <w:rFonts w:ascii="Times New Roman" w:hAnsi="Times New Roman" w:cs="Times New Roman"/>
              </w:rPr>
              <w:tab/>
              <w:t>The capacity, months and hours offered;</w:t>
            </w:r>
          </w:p>
          <w:p w14:paraId="2EAD8055"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(b)</w:t>
            </w:r>
            <w:r w:rsidRPr="00F86CF4">
              <w:rPr>
                <w:rFonts w:ascii="Times New Roman" w:hAnsi="Times New Roman" w:cs="Times New Roman"/>
              </w:rPr>
              <w:tab/>
              <w:t>For an aggregated MRA, the offered capacity allocated to each MRA Site for all months and hours offered;</w:t>
            </w:r>
          </w:p>
          <w:p w14:paraId="5120FAEB" w14:textId="7AD3CAE9"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(c)</w:t>
            </w:r>
            <w:r w:rsidRPr="00F86CF4">
              <w:rPr>
                <w:rFonts w:ascii="Times New Roman" w:hAnsi="Times New Roman" w:cs="Times New Roman"/>
              </w:rPr>
              <w:tab/>
              <w:t xml:space="preserve">The Resource ID, ESI ID and or </w:t>
            </w:r>
            <w:ins w:id="111" w:author="ERCOT" w:date="2025-07-16T18:52:00Z" w16du:dateUtc="2025-07-16T23:52:00Z">
              <w:r w:rsidR="00C9569E">
                <w:rPr>
                  <w:rFonts w:ascii="Times New Roman" w:hAnsi="Times New Roman" w:cs="Times New Roman"/>
                </w:rPr>
                <w:t>UMI</w:t>
              </w:r>
            </w:ins>
            <w:del w:id="112" w:author="ERCOT" w:date="2025-07-15T14:52:00Z" w16du:dateUtc="2025-07-15T19:52:00Z">
              <w:r w:rsidRPr="00F86CF4" w:rsidDel="000408CD">
                <w:rPr>
                  <w:rFonts w:ascii="Times New Roman" w:hAnsi="Times New Roman" w:cs="Times New Roman"/>
                </w:rPr>
                <w:delText>u</w:delText>
              </w:r>
            </w:del>
            <w:del w:id="113" w:author="ERCOT" w:date="2025-07-16T18:52:00Z" w16du:dateUtc="2025-07-16T23:52:00Z">
              <w:r w:rsidRPr="00F86CF4" w:rsidDel="00C9569E">
                <w:rPr>
                  <w:rFonts w:ascii="Times New Roman" w:hAnsi="Times New Roman" w:cs="Times New Roman"/>
                </w:rPr>
                <w:delText xml:space="preserve">nique </w:delText>
              </w:r>
            </w:del>
            <w:del w:id="114" w:author="ERCOT" w:date="2025-07-15T14:53:00Z" w16du:dateUtc="2025-07-15T19:53:00Z">
              <w:r w:rsidRPr="00F86CF4" w:rsidDel="000408CD">
                <w:rPr>
                  <w:rFonts w:ascii="Times New Roman" w:hAnsi="Times New Roman" w:cs="Times New Roman"/>
                </w:rPr>
                <w:delText>m</w:delText>
              </w:r>
            </w:del>
            <w:del w:id="115" w:author="ERCOT" w:date="2025-07-16T18:52:00Z" w16du:dateUtc="2025-07-16T23:52:00Z">
              <w:r w:rsidRPr="00F86CF4" w:rsidDel="00C9569E">
                <w:rPr>
                  <w:rFonts w:ascii="Times New Roman" w:hAnsi="Times New Roman" w:cs="Times New Roman"/>
                </w:rPr>
                <w:delText xml:space="preserve">eter </w:delText>
              </w:r>
            </w:del>
            <w:del w:id="116" w:author="ERCOT" w:date="2025-07-15T14:53:00Z" w16du:dateUtc="2025-07-15T19:53:00Z">
              <w:r w:rsidRPr="00F86CF4" w:rsidDel="000408CD">
                <w:rPr>
                  <w:rFonts w:ascii="Times New Roman" w:hAnsi="Times New Roman" w:cs="Times New Roman"/>
                </w:rPr>
                <w:delText>ID</w:delText>
              </w:r>
            </w:del>
            <w:r w:rsidRPr="00F86CF4">
              <w:rPr>
                <w:rFonts w:ascii="Times New Roman" w:hAnsi="Times New Roman" w:cs="Times New Roman"/>
              </w:rPr>
              <w:t xml:space="preserve"> associated with the MRA, or in the case of an aggregated MRA, a list of the Resource IDs, ESI IDs and/or </w:t>
            </w:r>
            <w:ins w:id="117" w:author="ERCOT" w:date="2025-07-16T18:51:00Z" w16du:dateUtc="2025-07-16T23:51:00Z">
              <w:r w:rsidR="00C9569E">
                <w:rPr>
                  <w:rFonts w:ascii="Times New Roman" w:hAnsi="Times New Roman" w:cs="Times New Roman"/>
                </w:rPr>
                <w:t>UMIs</w:t>
              </w:r>
            </w:ins>
            <w:del w:id="118" w:author="ERCOT" w:date="2025-07-15T14:54:00Z" w16du:dateUtc="2025-07-15T19:54:00Z">
              <w:r w:rsidRPr="00F86CF4" w:rsidDel="000408CD">
                <w:rPr>
                  <w:rFonts w:ascii="Times New Roman" w:hAnsi="Times New Roman" w:cs="Times New Roman"/>
                </w:rPr>
                <w:delText>u</w:delText>
              </w:r>
            </w:del>
            <w:del w:id="119" w:author="ERCOT" w:date="2025-07-16T18:51:00Z" w16du:dateUtc="2025-07-16T23:51:00Z">
              <w:r w:rsidRPr="00F86CF4" w:rsidDel="00C9569E">
                <w:rPr>
                  <w:rFonts w:ascii="Times New Roman" w:hAnsi="Times New Roman" w:cs="Times New Roman"/>
                </w:rPr>
                <w:delText xml:space="preserve">nique </w:delText>
              </w:r>
            </w:del>
            <w:del w:id="120" w:author="ERCOT" w:date="2025-07-15T14:54:00Z" w16du:dateUtc="2025-07-15T19:54:00Z">
              <w:r w:rsidRPr="00F86CF4" w:rsidDel="000408CD">
                <w:rPr>
                  <w:rFonts w:ascii="Times New Roman" w:hAnsi="Times New Roman" w:cs="Times New Roman"/>
                </w:rPr>
                <w:delText>m</w:delText>
              </w:r>
            </w:del>
            <w:del w:id="121" w:author="ERCOT" w:date="2025-07-16T18:51:00Z" w16du:dateUtc="2025-07-16T23:51:00Z">
              <w:r w:rsidRPr="00F86CF4" w:rsidDel="00C9569E">
                <w:rPr>
                  <w:rFonts w:ascii="Times New Roman" w:hAnsi="Times New Roman" w:cs="Times New Roman"/>
                </w:rPr>
                <w:delText xml:space="preserve">eter </w:delText>
              </w:r>
            </w:del>
            <w:del w:id="122" w:author="ERCOT" w:date="2025-07-15T14:54:00Z" w16du:dateUtc="2025-07-15T19:54:00Z">
              <w:r w:rsidRPr="00F86CF4" w:rsidDel="000408CD">
                <w:rPr>
                  <w:rFonts w:ascii="Times New Roman" w:hAnsi="Times New Roman" w:cs="Times New Roman"/>
                </w:rPr>
                <w:delText>IDs</w:delText>
              </w:r>
            </w:del>
            <w:r w:rsidRPr="00F86CF4">
              <w:rPr>
                <w:rFonts w:ascii="Times New Roman" w:hAnsi="Times New Roman" w:cs="Times New Roman"/>
              </w:rPr>
              <w:t xml:space="preserve"> of the offered MRA Sites;</w:t>
            </w:r>
          </w:p>
          <w:p w14:paraId="7946F27E"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(d)</w:t>
            </w:r>
            <w:r w:rsidRPr="00F86CF4">
              <w:rPr>
                <w:rFonts w:ascii="Times New Roman" w:hAnsi="Times New Roman" w:cs="Times New Roman"/>
              </w:rPr>
              <w:tab/>
              <w:t>The MRA Standby Price, represented in dollars per MW per hour;</w:t>
            </w:r>
          </w:p>
          <w:p w14:paraId="31D1C5E8"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(e)</w:t>
            </w:r>
            <w:r w:rsidRPr="00F86CF4">
              <w:rPr>
                <w:rFonts w:ascii="Times New Roman" w:hAnsi="Times New Roman" w:cs="Times New Roman"/>
              </w:rPr>
              <w:tab/>
              <w:t xml:space="preserve">Required capital expenditure, if any, if the MRA offer is awarded; </w:t>
            </w:r>
          </w:p>
          <w:p w14:paraId="57A2321E"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(f)</w:t>
            </w:r>
            <w:r w:rsidRPr="00F86CF4">
              <w:rPr>
                <w:rFonts w:ascii="Times New Roman" w:hAnsi="Times New Roman" w:cs="Times New Roman"/>
              </w:rPr>
              <w:tab/>
              <w:t>The MRA Event Deployment Price, in dollars per deployment event, or proxy fuel consumption rate;</w:t>
            </w:r>
          </w:p>
          <w:p w14:paraId="046984C4"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(g)</w:t>
            </w:r>
            <w:r w:rsidRPr="00F86CF4">
              <w:rPr>
                <w:rFonts w:ascii="Times New Roman" w:hAnsi="Times New Roman" w:cs="Times New Roman"/>
              </w:rPr>
              <w:tab/>
              <w:t>The ramp period or startup time of the MRA or aggregated MRA;</w:t>
            </w:r>
          </w:p>
          <w:p w14:paraId="5F16FAD7"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(h)</w:t>
            </w:r>
            <w:r w:rsidRPr="00F86CF4">
              <w:rPr>
                <w:rFonts w:ascii="Times New Roman" w:hAnsi="Times New Roman" w:cs="Times New Roman"/>
              </w:rPr>
              <w:tab/>
              <w:t>The MRA Variable Price, in dollars per MW per hour, and/or proxy heat rate;</w:t>
            </w:r>
          </w:p>
          <w:p w14:paraId="0FA1E752"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(i)</w:t>
            </w:r>
            <w:r w:rsidRPr="00F86CF4">
              <w:rPr>
                <w:rFonts w:ascii="Times New Roman" w:hAnsi="Times New Roman" w:cs="Times New Roman"/>
              </w:rPr>
              <w:tab/>
              <w:t>The target availability of the MRA or aggregated MRA; and</w:t>
            </w:r>
          </w:p>
          <w:p w14:paraId="5133E6C4"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(j)</w:t>
            </w:r>
            <w:r w:rsidRPr="00F86CF4">
              <w:rPr>
                <w:rFonts w:ascii="Times New Roman" w:hAnsi="Times New Roman" w:cs="Times New Roman"/>
              </w:rPr>
              <w:tab/>
              <w:t>Any additional information required by ERCOT within the RFP.</w:t>
            </w:r>
          </w:p>
          <w:p w14:paraId="4F28CCF6"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(17)</w:t>
            </w:r>
            <w:r w:rsidRPr="00F86CF4">
              <w:rPr>
                <w:rFonts w:ascii="Times New Roman" w:hAnsi="Times New Roman" w:cs="Times New Roman"/>
                <w:iCs/>
              </w:rPr>
              <w:tab/>
              <w:t>Demand Response MRAs shall not be deployed more than once per Operating Day.</w:t>
            </w:r>
          </w:p>
          <w:p w14:paraId="6B4BD873"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(18)</w:t>
            </w:r>
            <w:r w:rsidRPr="00F86CF4">
              <w:rPr>
                <w:rFonts w:ascii="Times New Roman" w:hAnsi="Times New Roman" w:cs="Times New Roman"/>
                <w:iCs/>
              </w:rPr>
              <w:tab/>
              <w:t xml:space="preserve">Except for a Forced Outage, any Outage of an MRA must be approved by ERCOT. </w:t>
            </w:r>
          </w:p>
          <w:p w14:paraId="57BBA0DF" w14:textId="77777777" w:rsidR="00542C6D" w:rsidRPr="00E222EB" w:rsidRDefault="00542C6D" w:rsidP="00082ED8">
            <w:pPr>
              <w:spacing w:after="240"/>
              <w:ind w:left="720" w:hanging="720"/>
              <w:rPr>
                <w:iCs/>
              </w:rPr>
            </w:pPr>
            <w:r w:rsidRPr="00F86CF4">
              <w:rPr>
                <w:rFonts w:ascii="Times New Roman" w:hAnsi="Times New Roman" w:cs="Times New Roman"/>
                <w:iCs/>
              </w:rPr>
              <w:t>(19)</w:t>
            </w:r>
            <w:r w:rsidRPr="00F86CF4">
              <w:rPr>
                <w:rFonts w:ascii="Times New Roman" w:hAnsi="Times New Roman" w:cs="Times New Roman"/>
                <w:iCs/>
              </w:rPr>
              <w:tab/>
              <w:t>For any MRA that is registered with ERCOT as a Resource, the QSE representing the MRA must be the same as the QSE representing the Resource.</w:t>
            </w:r>
          </w:p>
        </w:tc>
      </w:tr>
    </w:tbl>
    <w:p w14:paraId="2336B1D5" w14:textId="77777777" w:rsidR="00542C6D" w:rsidRDefault="00542C6D" w:rsidP="00542C6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42C6D" w:rsidRPr="00E5617F" w14:paraId="78573100" w14:textId="77777777" w:rsidTr="00082ED8">
        <w:tc>
          <w:tcPr>
            <w:tcW w:w="9445" w:type="dxa"/>
            <w:tcBorders>
              <w:top w:val="single" w:sz="4" w:space="0" w:color="auto"/>
              <w:left w:val="single" w:sz="4" w:space="0" w:color="auto"/>
              <w:bottom w:val="single" w:sz="4" w:space="0" w:color="auto"/>
              <w:right w:val="single" w:sz="4" w:space="0" w:color="auto"/>
            </w:tcBorders>
            <w:shd w:val="clear" w:color="auto" w:fill="D9D9D9"/>
          </w:tcPr>
          <w:p w14:paraId="0450F3CD" w14:textId="77777777" w:rsidR="00542C6D" w:rsidRPr="00F86CF4" w:rsidRDefault="00542C6D" w:rsidP="00082ED8">
            <w:pPr>
              <w:spacing w:before="120" w:after="240"/>
              <w:rPr>
                <w:rFonts w:ascii="Times New Roman" w:hAnsi="Times New Roman" w:cs="Times New Roman"/>
                <w:b/>
                <w:i/>
              </w:rPr>
            </w:pPr>
            <w:r w:rsidRPr="00F86CF4">
              <w:rPr>
                <w:rFonts w:ascii="Times New Roman" w:hAnsi="Times New Roman" w:cs="Times New Roman"/>
                <w:b/>
                <w:i/>
              </w:rPr>
              <w:t>[NPRR885:  Insert Section 3.14.4.6.3 below upon system implementation:]</w:t>
            </w:r>
          </w:p>
          <w:p w14:paraId="30A5B486" w14:textId="77777777" w:rsidR="00542C6D" w:rsidRPr="00F86CF4" w:rsidRDefault="00542C6D" w:rsidP="00082ED8">
            <w:pPr>
              <w:keepNext/>
              <w:tabs>
                <w:tab w:val="left" w:pos="1620"/>
              </w:tabs>
              <w:spacing w:before="240" w:after="240"/>
              <w:ind w:left="1620" w:hanging="1620"/>
              <w:outlineLvl w:val="4"/>
              <w:rPr>
                <w:rFonts w:ascii="Times New Roman" w:hAnsi="Times New Roman" w:cs="Times New Roman"/>
                <w:b/>
                <w:bCs/>
                <w:i/>
                <w:iCs/>
                <w:szCs w:val="26"/>
              </w:rPr>
            </w:pPr>
            <w:bookmarkStart w:id="123" w:name="_Toc199405418"/>
            <w:r w:rsidRPr="00F86CF4">
              <w:rPr>
                <w:rFonts w:ascii="Times New Roman" w:hAnsi="Times New Roman" w:cs="Times New Roman"/>
                <w:b/>
                <w:bCs/>
                <w:i/>
                <w:iCs/>
                <w:szCs w:val="26"/>
              </w:rPr>
              <w:t>3.14.4.6.3</w:t>
            </w:r>
            <w:r w:rsidRPr="00F86CF4">
              <w:rPr>
                <w:rFonts w:ascii="Times New Roman" w:hAnsi="Times New Roman" w:cs="Times New Roman"/>
                <w:b/>
                <w:bCs/>
                <w:i/>
                <w:iCs/>
                <w:szCs w:val="26"/>
              </w:rPr>
              <w:tab/>
              <w:t>MRA Metering and Metering Data</w:t>
            </w:r>
            <w:bookmarkEnd w:id="123"/>
            <w:r w:rsidRPr="00F86CF4">
              <w:rPr>
                <w:rFonts w:ascii="Times New Roman" w:hAnsi="Times New Roman" w:cs="Times New Roman"/>
                <w:b/>
                <w:bCs/>
                <w:i/>
                <w:iCs/>
                <w:szCs w:val="26"/>
              </w:rPr>
              <w:t xml:space="preserve"> </w:t>
            </w:r>
          </w:p>
          <w:p w14:paraId="600B433B" w14:textId="373890D3"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(1)</w:t>
            </w:r>
            <w:r w:rsidRPr="00F86CF4">
              <w:rPr>
                <w:rFonts w:ascii="Times New Roman" w:hAnsi="Times New Roman" w:cs="Times New Roman"/>
              </w:rPr>
              <w:tab/>
              <w:t xml:space="preserve">Each </w:t>
            </w:r>
            <w:r w:rsidRPr="00F86CF4">
              <w:rPr>
                <w:rFonts w:ascii="Times New Roman" w:hAnsi="Times New Roman" w:cs="Times New Roman"/>
                <w:iCs/>
              </w:rPr>
              <w:t>Demand Response</w:t>
            </w:r>
            <w:r w:rsidRPr="00F86CF4">
              <w:rPr>
                <w:rFonts w:ascii="Times New Roman" w:hAnsi="Times New Roman" w:cs="Times New Roman"/>
              </w:rPr>
              <w:t xml:space="preserve"> MRA, or each MRA Site within an aggregated </w:t>
            </w:r>
            <w:r w:rsidRPr="00F86CF4">
              <w:rPr>
                <w:rFonts w:ascii="Times New Roman" w:hAnsi="Times New Roman" w:cs="Times New Roman"/>
                <w:iCs/>
              </w:rPr>
              <w:t>Demand Response</w:t>
            </w:r>
            <w:r w:rsidRPr="00F86CF4">
              <w:rPr>
                <w:rFonts w:ascii="Times New Roman" w:hAnsi="Times New Roman" w:cs="Times New Roman"/>
              </w:rPr>
              <w:t xml:space="preserve"> MRA, must have an ESI ID and dedicated 15-minute Interval Data Recorder </w:t>
            </w:r>
            <w:r w:rsidRPr="00F86CF4">
              <w:rPr>
                <w:rFonts w:ascii="Times New Roman" w:hAnsi="Times New Roman" w:cs="Times New Roman"/>
              </w:rPr>
              <w:lastRenderedPageBreak/>
              <w:t xml:space="preserve">(IDR) metering.  A </w:t>
            </w:r>
            <w:r w:rsidRPr="00F86CF4">
              <w:rPr>
                <w:rFonts w:ascii="Times New Roman" w:hAnsi="Times New Roman" w:cs="Times New Roman"/>
                <w:iCs/>
              </w:rPr>
              <w:t>Demand Response</w:t>
            </w:r>
            <w:r w:rsidRPr="00F86CF4">
              <w:rPr>
                <w:rFonts w:ascii="Times New Roman" w:hAnsi="Times New Roman" w:cs="Times New Roman"/>
              </w:rPr>
              <w:t xml:space="preserve"> MRA, or an MRA Site within an aggregated Demand Response MRA, that is located outside of a competitive service area may use a </w:t>
            </w:r>
            <w:ins w:id="124" w:author="ERCOT" w:date="2025-07-16T19:25:00Z" w16du:dateUtc="2025-07-17T00:25:00Z">
              <w:r w:rsidR="00411313">
                <w:rPr>
                  <w:rFonts w:ascii="Times New Roman" w:hAnsi="Times New Roman" w:cs="Times New Roman"/>
                </w:rPr>
                <w:t>UMI</w:t>
              </w:r>
            </w:ins>
            <w:del w:id="125" w:author="ERCOT" w:date="2025-07-15T14:54:00Z" w16du:dateUtc="2025-07-15T19:54:00Z">
              <w:r w:rsidRPr="00F86CF4" w:rsidDel="000408CD">
                <w:rPr>
                  <w:rFonts w:ascii="Times New Roman" w:hAnsi="Times New Roman" w:cs="Times New Roman"/>
                </w:rPr>
                <w:delText>u</w:delText>
              </w:r>
            </w:del>
            <w:del w:id="126" w:author="ERCOT" w:date="2025-07-16T19:25:00Z" w16du:dateUtc="2025-07-17T00:25:00Z">
              <w:r w:rsidRPr="00F86CF4" w:rsidDel="00411313">
                <w:rPr>
                  <w:rFonts w:ascii="Times New Roman" w:hAnsi="Times New Roman" w:cs="Times New Roman"/>
                </w:rPr>
                <w:delText xml:space="preserve">nique </w:delText>
              </w:r>
            </w:del>
            <w:del w:id="127" w:author="ERCOT" w:date="2025-07-15T14:54:00Z" w16du:dateUtc="2025-07-15T19:54:00Z">
              <w:r w:rsidRPr="00F86CF4" w:rsidDel="000408CD">
                <w:rPr>
                  <w:rFonts w:ascii="Times New Roman" w:hAnsi="Times New Roman" w:cs="Times New Roman"/>
                </w:rPr>
                <w:delText>m</w:delText>
              </w:r>
            </w:del>
            <w:del w:id="128" w:author="ERCOT" w:date="2025-07-16T19:25:00Z" w16du:dateUtc="2025-07-17T00:25:00Z">
              <w:r w:rsidRPr="00F86CF4" w:rsidDel="00411313">
                <w:rPr>
                  <w:rFonts w:ascii="Times New Roman" w:hAnsi="Times New Roman" w:cs="Times New Roman"/>
                </w:rPr>
                <w:delText xml:space="preserve">eter </w:delText>
              </w:r>
            </w:del>
            <w:del w:id="129" w:author="ERCOT" w:date="2025-07-15T14:54:00Z" w16du:dateUtc="2025-07-15T19:54:00Z">
              <w:r w:rsidRPr="00F86CF4" w:rsidDel="000408CD">
                <w:rPr>
                  <w:rFonts w:ascii="Times New Roman" w:hAnsi="Times New Roman" w:cs="Times New Roman"/>
                </w:rPr>
                <w:delText>ID</w:delText>
              </w:r>
            </w:del>
            <w:r w:rsidRPr="00F86CF4">
              <w:rPr>
                <w:rFonts w:ascii="Times New Roman" w:hAnsi="Times New Roman" w:cs="Times New Roman"/>
              </w:rPr>
              <w:t xml:space="preserve"> in lieu of an ESI ID. </w:t>
            </w:r>
          </w:p>
          <w:p w14:paraId="2B1F245F" w14:textId="1B10ABEF"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(2)</w:t>
            </w:r>
            <w:r w:rsidRPr="00F86CF4">
              <w:rPr>
                <w:rFonts w:ascii="Times New Roman" w:hAnsi="Times New Roman" w:cs="Times New Roman"/>
              </w:rPr>
              <w:tab/>
              <w:t xml:space="preserve">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w:t>
            </w:r>
            <w:ins w:id="130" w:author="ERCOT" w:date="2025-07-16T19:26:00Z" w16du:dateUtc="2025-07-17T00:26:00Z">
              <w:r w:rsidR="00411313">
                <w:rPr>
                  <w:rFonts w:ascii="Times New Roman" w:hAnsi="Times New Roman" w:cs="Times New Roman"/>
                </w:rPr>
                <w:t>UMIs</w:t>
              </w:r>
            </w:ins>
            <w:del w:id="131" w:author="ERCOT" w:date="2025-07-15T14:54:00Z" w16du:dateUtc="2025-07-15T19:54:00Z">
              <w:r w:rsidRPr="00F86CF4" w:rsidDel="000408CD">
                <w:rPr>
                  <w:rFonts w:ascii="Times New Roman" w:hAnsi="Times New Roman" w:cs="Times New Roman"/>
                </w:rPr>
                <w:delText>u</w:delText>
              </w:r>
            </w:del>
            <w:del w:id="132" w:author="ERCOT" w:date="2025-07-16T19:26:00Z" w16du:dateUtc="2025-07-17T00:26:00Z">
              <w:r w:rsidRPr="00F86CF4" w:rsidDel="00411313">
                <w:rPr>
                  <w:rFonts w:ascii="Times New Roman" w:hAnsi="Times New Roman" w:cs="Times New Roman"/>
                </w:rPr>
                <w:delText xml:space="preserve">nique </w:delText>
              </w:r>
            </w:del>
            <w:del w:id="133" w:author="ERCOT" w:date="2025-07-15T14:54:00Z" w16du:dateUtc="2025-07-15T19:54:00Z">
              <w:r w:rsidRPr="00F86CF4" w:rsidDel="000408CD">
                <w:rPr>
                  <w:rFonts w:ascii="Times New Roman" w:hAnsi="Times New Roman" w:cs="Times New Roman"/>
                </w:rPr>
                <w:delText>m</w:delText>
              </w:r>
            </w:del>
            <w:del w:id="134" w:author="ERCOT" w:date="2025-07-16T19:26:00Z" w16du:dateUtc="2025-07-17T00:26:00Z">
              <w:r w:rsidRPr="00F86CF4" w:rsidDel="00411313">
                <w:rPr>
                  <w:rFonts w:ascii="Times New Roman" w:hAnsi="Times New Roman" w:cs="Times New Roman"/>
                </w:rPr>
                <w:delText xml:space="preserve">eter </w:delText>
              </w:r>
            </w:del>
            <w:del w:id="135" w:author="ERCOT" w:date="2025-07-15T14:55:00Z" w16du:dateUtc="2025-07-15T19:55:00Z">
              <w:r w:rsidRPr="00F86CF4" w:rsidDel="000408CD">
                <w:rPr>
                  <w:rFonts w:ascii="Times New Roman" w:hAnsi="Times New Roman" w:cs="Times New Roman"/>
                </w:rPr>
                <w:delText>IDs</w:delText>
              </w:r>
            </w:del>
            <w:r w:rsidRPr="00F86CF4">
              <w:rPr>
                <w:rFonts w:ascii="Times New Roman" w:hAnsi="Times New Roman" w:cs="Times New Roman"/>
              </w:rPr>
              <w:t xml:space="preserve"> in lieu of the ESI ID and Resource ID.</w:t>
            </w:r>
          </w:p>
          <w:p w14:paraId="64C3269A" w14:textId="77777777"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(3)</w:t>
            </w:r>
            <w:r w:rsidRPr="00F86CF4">
              <w:rPr>
                <w:rFonts w:ascii="Times New Roman" w:hAnsi="Times New Roman" w:cs="Times New Roman"/>
              </w:rPr>
              <w:tab/>
            </w:r>
            <w:bookmarkStart w:id="136" w:name="_Toc402949785"/>
            <w:r w:rsidRPr="00F86CF4">
              <w:rPr>
                <w:rFonts w:ascii="Times New Roman" w:hAnsi="Times New Roman" w:cs="Times New Roman"/>
              </w:rPr>
              <w:t>For ESI IDs and Resource IDs situated in either NOIE or competitive choice areas of the ERCOT Region, meter data is stored in the ERCOT systems and will be accessed by ERCOT and used for all performance evaluations.</w:t>
            </w:r>
            <w:bookmarkEnd w:id="136"/>
          </w:p>
          <w:p w14:paraId="2DACD6D6" w14:textId="77777777" w:rsidR="00542C6D" w:rsidRPr="00F86CF4" w:rsidRDefault="00542C6D" w:rsidP="00082ED8">
            <w:pPr>
              <w:spacing w:after="240"/>
              <w:ind w:left="720" w:hanging="720"/>
              <w:rPr>
                <w:rFonts w:ascii="Times New Roman" w:hAnsi="Times New Roman" w:cs="Times New Roman"/>
              </w:rPr>
            </w:pPr>
            <w:bookmarkStart w:id="137" w:name="_Toc402949789"/>
            <w:r w:rsidRPr="00F86CF4">
              <w:rPr>
                <w:rFonts w:ascii="Times New Roman" w:hAnsi="Times New Roman" w:cs="Times New Roman"/>
              </w:rPr>
              <w:t>(4)</w:t>
            </w:r>
            <w:r w:rsidRPr="00F86CF4">
              <w:rPr>
                <w:rFonts w:ascii="Times New Roman" w:hAnsi="Times New Roman" w:cs="Times New Roman"/>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137"/>
          </w:p>
          <w:p w14:paraId="5ABA9101" w14:textId="77777777"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(5)</w:t>
            </w:r>
            <w:r w:rsidRPr="00F86CF4">
              <w:rPr>
                <w:rFonts w:ascii="Times New Roman" w:hAnsi="Times New Roman" w:cs="Times New Roman"/>
              </w:rPr>
              <w:tab/>
              <w:t xml:space="preserve">ERCOT shall use 15-minute interval meter data, adjusted for the deemed actual DLFs, for each Demand Response MRA and each Other Generation MRA for purposes of availability and event performance measurement.  </w:t>
            </w:r>
          </w:p>
          <w:p w14:paraId="4259B538"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(a)</w:t>
            </w:r>
            <w:r w:rsidRPr="00F86CF4">
              <w:rPr>
                <w:rFonts w:ascii="Times New Roman" w:hAnsi="Times New Roman" w:cs="Times New Roman"/>
              </w:rPr>
              <w:tab/>
              <w:t>The interval meter data for an MRA or MRA Site located in a competitive choice area will be adjusted by the DLFs used for Settlement for that MRA or MRA Site.</w:t>
            </w:r>
          </w:p>
          <w:p w14:paraId="068A07BA" w14:textId="1C96A834" w:rsidR="00542C6D" w:rsidRPr="00E5617F" w:rsidRDefault="00542C6D" w:rsidP="00082ED8">
            <w:pPr>
              <w:spacing w:after="240"/>
              <w:ind w:left="1440" w:hanging="720"/>
            </w:pPr>
            <w:r w:rsidRPr="00F86CF4">
              <w:rPr>
                <w:rFonts w:ascii="Times New Roman" w:hAnsi="Times New Roman" w:cs="Times New Roman"/>
              </w:rPr>
              <w:t>(b)</w:t>
            </w:r>
            <w:r w:rsidRPr="00F86CF4">
              <w:rPr>
                <w:rFonts w:ascii="Times New Roman" w:hAnsi="Times New Roman" w:cs="Times New Roman"/>
              </w:rPr>
              <w:tab/>
              <w:t xml:space="preserve">The interval meter data for an MRA or MRA Site associated with a </w:t>
            </w:r>
            <w:ins w:id="138" w:author="ERCOT" w:date="2025-07-16T19:26:00Z" w16du:dateUtc="2025-07-17T00:26:00Z">
              <w:r w:rsidR="00411313">
                <w:rPr>
                  <w:rFonts w:ascii="Times New Roman" w:hAnsi="Times New Roman" w:cs="Times New Roman"/>
                </w:rPr>
                <w:t>UMI</w:t>
              </w:r>
            </w:ins>
            <w:del w:id="139" w:author="ERCOT" w:date="2025-07-16T19:26:00Z" w16du:dateUtc="2025-07-17T00:26:00Z">
              <w:r w:rsidRPr="00F86CF4" w:rsidDel="00411313">
                <w:rPr>
                  <w:rFonts w:ascii="Times New Roman" w:hAnsi="Times New Roman" w:cs="Times New Roman"/>
                </w:rPr>
                <w:delText xml:space="preserve">Unique Meter </w:delText>
              </w:r>
            </w:del>
            <w:del w:id="140" w:author="ERCOT" w:date="2025-07-15T14:55:00Z" w16du:dateUtc="2025-07-15T19:55:00Z">
              <w:r w:rsidRPr="00F86CF4" w:rsidDel="000408CD">
                <w:rPr>
                  <w:rFonts w:ascii="Times New Roman" w:hAnsi="Times New Roman" w:cs="Times New Roman"/>
                </w:rPr>
                <w:delText>ID</w:delText>
              </w:r>
            </w:del>
            <w:r w:rsidRPr="00F86CF4">
              <w:rPr>
                <w:rFonts w:ascii="Times New Roman" w:hAnsi="Times New Roman" w:cs="Times New Roman"/>
              </w:rPr>
              <w:t xml:space="preserve"> in a NOIE area will be adjusted based on a NOIE DSP DLF study submitted to ERCOT pursuant to Section 13.3, Distribution Losses.  If no such study has been submitted, the interval meter data will not be adjusted for distribution losses.</w:t>
            </w:r>
          </w:p>
        </w:tc>
      </w:tr>
    </w:tbl>
    <w:p w14:paraId="43FFC350" w14:textId="77777777" w:rsidR="00542C6D" w:rsidRDefault="00542C6D" w:rsidP="00542C6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42C6D" w:rsidRPr="008C0825" w14:paraId="0098B8D5" w14:textId="77777777" w:rsidTr="00082ED8">
        <w:tc>
          <w:tcPr>
            <w:tcW w:w="9445" w:type="dxa"/>
            <w:tcBorders>
              <w:top w:val="single" w:sz="4" w:space="0" w:color="auto"/>
              <w:left w:val="single" w:sz="4" w:space="0" w:color="auto"/>
              <w:bottom w:val="single" w:sz="4" w:space="0" w:color="auto"/>
              <w:right w:val="single" w:sz="4" w:space="0" w:color="auto"/>
            </w:tcBorders>
            <w:shd w:val="clear" w:color="auto" w:fill="D9D9D9"/>
          </w:tcPr>
          <w:p w14:paraId="45F4A6B5" w14:textId="77777777" w:rsidR="00542C6D" w:rsidRPr="00F86CF4" w:rsidRDefault="00542C6D" w:rsidP="00082ED8">
            <w:pPr>
              <w:spacing w:before="120" w:after="240"/>
              <w:rPr>
                <w:rFonts w:ascii="Times New Roman" w:hAnsi="Times New Roman" w:cs="Times New Roman"/>
                <w:b/>
                <w:i/>
              </w:rPr>
            </w:pPr>
            <w:r w:rsidRPr="00F86CF4">
              <w:rPr>
                <w:rFonts w:ascii="Times New Roman" w:hAnsi="Times New Roman" w:cs="Times New Roman"/>
                <w:b/>
                <w:i/>
              </w:rPr>
              <w:t>[NPRR885:  Insert Section 3.14.4.9 below upon system implementation:]</w:t>
            </w:r>
          </w:p>
          <w:p w14:paraId="55AC5501" w14:textId="77777777" w:rsidR="00542C6D" w:rsidRPr="00F86CF4" w:rsidRDefault="00542C6D" w:rsidP="00082ED8">
            <w:pPr>
              <w:keepNext/>
              <w:widowControl w:val="0"/>
              <w:tabs>
                <w:tab w:val="left" w:pos="1260"/>
              </w:tabs>
              <w:spacing w:before="240" w:after="240"/>
              <w:ind w:left="1260" w:hanging="1260"/>
              <w:outlineLvl w:val="3"/>
              <w:rPr>
                <w:rFonts w:ascii="Times New Roman" w:hAnsi="Times New Roman" w:cs="Times New Roman"/>
                <w:b/>
                <w:bCs/>
                <w:snapToGrid w:val="0"/>
              </w:rPr>
            </w:pPr>
            <w:bookmarkStart w:id="141" w:name="_Toc199405424"/>
            <w:r w:rsidRPr="00F86CF4">
              <w:rPr>
                <w:rFonts w:ascii="Times New Roman" w:hAnsi="Times New Roman" w:cs="Times New Roman"/>
                <w:b/>
                <w:bCs/>
                <w:snapToGrid w:val="0"/>
              </w:rPr>
              <w:t>3.14.4.9</w:t>
            </w:r>
            <w:r w:rsidRPr="00F86CF4">
              <w:rPr>
                <w:rFonts w:ascii="Times New Roman" w:hAnsi="Times New Roman" w:cs="Times New Roman"/>
                <w:b/>
                <w:bCs/>
                <w:snapToGrid w:val="0"/>
              </w:rPr>
              <w:tab/>
              <w:t>MRA Reporting to Transmission and/or Distribution Service Providers (TDSPs)</w:t>
            </w:r>
            <w:bookmarkEnd w:id="141"/>
          </w:p>
          <w:p w14:paraId="4F45ECBE" w14:textId="77777777"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(1)</w:t>
            </w:r>
            <w:r w:rsidRPr="00F86CF4">
              <w:rPr>
                <w:rFonts w:ascii="Times New Roman" w:hAnsi="Times New Roman" w:cs="Times New Roman"/>
              </w:rPr>
              <w:tab/>
              <w:t xml:space="preserve">At least 24 hours before the beginning of an MRA Contracted Month, ERCOT shall provide the report described in paragraph (2) below to each TDSP that has a Demand </w:t>
            </w:r>
            <w:r w:rsidRPr="00F86CF4">
              <w:rPr>
                <w:rFonts w:ascii="Times New Roman" w:hAnsi="Times New Roman" w:cs="Times New Roman"/>
              </w:rPr>
              <w:lastRenderedPageBreak/>
              <w:t>Response MRA or Other Generation MRA within their service area that is providing MRA Service for the MRA Contracted Month.</w:t>
            </w:r>
          </w:p>
          <w:p w14:paraId="489805A5" w14:textId="77777777"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 xml:space="preserve">(2) </w:t>
            </w:r>
            <w:r w:rsidRPr="00F86CF4">
              <w:rPr>
                <w:rFonts w:ascii="Times New Roman" w:hAnsi="Times New Roman" w:cs="Times New Roman"/>
              </w:rPr>
              <w:tab/>
              <w:t>The report will include the following information for each MRA and MRA Site within the TDSP’s service area:</w:t>
            </w:r>
          </w:p>
          <w:p w14:paraId="0B1D75DE"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(a)</w:t>
            </w:r>
            <w:r w:rsidRPr="00F86CF4">
              <w:rPr>
                <w:rFonts w:ascii="Times New Roman" w:hAnsi="Times New Roman" w:cs="Times New Roman"/>
              </w:rPr>
              <w:tab/>
              <w:t>The name of the QSE representing each MRA or MRA Site;</w:t>
            </w:r>
          </w:p>
          <w:p w14:paraId="043F80D9" w14:textId="6C52B0A8"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(b)</w:t>
            </w:r>
            <w:r w:rsidRPr="00F86CF4">
              <w:rPr>
                <w:rFonts w:ascii="Times New Roman" w:hAnsi="Times New Roman" w:cs="Times New Roman"/>
              </w:rPr>
              <w:tab/>
              <w:t xml:space="preserve">A list of the Resource IDs, ESI IDs, and </w:t>
            </w:r>
            <w:ins w:id="142" w:author="ERCOT" w:date="2025-07-16T19:26:00Z" w16du:dateUtc="2025-07-17T00:26:00Z">
              <w:r w:rsidR="00411313">
                <w:rPr>
                  <w:rFonts w:ascii="Times New Roman" w:hAnsi="Times New Roman" w:cs="Times New Roman"/>
                </w:rPr>
                <w:t>UMIs</w:t>
              </w:r>
            </w:ins>
            <w:del w:id="143" w:author="ERCOT" w:date="2025-07-16T19:27:00Z" w16du:dateUtc="2025-07-17T00:27:00Z">
              <w:r w:rsidRPr="00F86CF4" w:rsidDel="00411313">
                <w:rPr>
                  <w:rFonts w:ascii="Times New Roman" w:hAnsi="Times New Roman" w:cs="Times New Roman"/>
                </w:rPr>
                <w:delText xml:space="preserve">Unique Meter </w:delText>
              </w:r>
            </w:del>
            <w:del w:id="144" w:author="ERCOT" w:date="2025-07-15T14:55:00Z" w16du:dateUtc="2025-07-15T19:55:00Z">
              <w:r w:rsidRPr="00F86CF4" w:rsidDel="000408CD">
                <w:rPr>
                  <w:rFonts w:ascii="Times New Roman" w:hAnsi="Times New Roman" w:cs="Times New Roman"/>
                </w:rPr>
                <w:delText>IDs</w:delText>
              </w:r>
            </w:del>
            <w:r w:rsidRPr="00F86CF4">
              <w:rPr>
                <w:rFonts w:ascii="Times New Roman" w:hAnsi="Times New Roman" w:cs="Times New Roman"/>
              </w:rPr>
              <w:t xml:space="preserve"> for each MRA or MRA Site;</w:t>
            </w:r>
          </w:p>
          <w:p w14:paraId="133EA4FB"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(c)</w:t>
            </w:r>
            <w:r w:rsidRPr="00F86CF4">
              <w:rPr>
                <w:rFonts w:ascii="Times New Roman" w:hAnsi="Times New Roman" w:cs="Times New Roman"/>
              </w:rPr>
              <w:tab/>
              <w:t>The date of the interconnection agreement for each Resource ID; and</w:t>
            </w:r>
          </w:p>
          <w:p w14:paraId="654BE1BC" w14:textId="77777777" w:rsidR="00542C6D" w:rsidRPr="00F86CF4" w:rsidRDefault="00542C6D" w:rsidP="00082ED8">
            <w:pPr>
              <w:spacing w:after="240"/>
              <w:ind w:left="1440" w:hanging="720"/>
              <w:rPr>
                <w:rFonts w:ascii="Times New Roman" w:hAnsi="Times New Roman" w:cs="Times New Roman"/>
              </w:rPr>
            </w:pPr>
            <w:proofErr w:type="gramStart"/>
            <w:r w:rsidRPr="00F86CF4">
              <w:rPr>
                <w:rFonts w:ascii="Times New Roman" w:hAnsi="Times New Roman" w:cs="Times New Roman"/>
              </w:rPr>
              <w:t>(d)</w:t>
            </w:r>
            <w:r w:rsidRPr="00F86CF4">
              <w:rPr>
                <w:rFonts w:ascii="Times New Roman" w:hAnsi="Times New Roman" w:cs="Times New Roman"/>
              </w:rPr>
              <w:tab/>
              <w:t>For</w:t>
            </w:r>
            <w:proofErr w:type="gramEnd"/>
            <w:r w:rsidRPr="00F86CF4">
              <w:rPr>
                <w:rFonts w:ascii="Times New Roman" w:hAnsi="Times New Roman" w:cs="Times New Roman"/>
              </w:rPr>
              <w:t xml:space="preserve"> each Operating Hour, the aggregate contracted capacity for all MRAs and MRA Sites within the TDSP’s service area, by station code in competitive areas and by zip code in NOIE areas.</w:t>
            </w:r>
          </w:p>
          <w:p w14:paraId="2B1FDE1D" w14:textId="77777777" w:rsidR="00542C6D" w:rsidRPr="008C0825" w:rsidRDefault="00542C6D" w:rsidP="00082ED8">
            <w:pPr>
              <w:spacing w:after="240"/>
              <w:ind w:left="720" w:hanging="720"/>
              <w:jc w:val="both"/>
              <w:rPr>
                <w:snapToGrid w:val="0"/>
              </w:rPr>
            </w:pPr>
            <w:r w:rsidRPr="00F86CF4">
              <w:rPr>
                <w:rFonts w:ascii="Times New Roman" w:hAnsi="Times New Roman" w:cs="Times New Roman"/>
                <w:snapToGrid w:val="0"/>
              </w:rPr>
              <w:t>(3)</w:t>
            </w:r>
            <w:r w:rsidRPr="00F86CF4">
              <w:rPr>
                <w:rFonts w:ascii="Times New Roman" w:hAnsi="Times New Roman" w:cs="Times New Roman"/>
                <w:snapToGrid w:val="0"/>
              </w:rPr>
              <w:tab/>
              <w:t>R</w:t>
            </w:r>
            <w:r w:rsidRPr="00F86CF4">
              <w:rPr>
                <w:rFonts w:ascii="Times New Roman" w:hAnsi="Times New Roman" w:cs="Times New Roman"/>
              </w:rPr>
              <w:t>eports provided under this section are Protected Information under Section 1.3.1.1, Items Considered Protected Information.  TDSPs</w:t>
            </w:r>
            <w:r w:rsidRPr="00F86CF4">
              <w:rPr>
                <w:rFonts w:ascii="Times New Roman" w:hAnsi="Times New Roman" w:cs="Times New Roman"/>
                <w:iCs/>
              </w:rPr>
              <w:t xml:space="preserve"> shall maintain the confidentiality of the reports.</w:t>
            </w:r>
            <w:r w:rsidRPr="008C0825">
              <w:rPr>
                <w:snapToGrid w:val="0"/>
              </w:rPr>
              <w:t xml:space="preserve"> </w:t>
            </w:r>
          </w:p>
        </w:tc>
      </w:tr>
    </w:tbl>
    <w:p w14:paraId="02ECBF6E" w14:textId="77777777" w:rsidR="00C76809" w:rsidRPr="00C76809" w:rsidRDefault="00C76809" w:rsidP="00C76809">
      <w:pPr>
        <w:keepNext/>
        <w:tabs>
          <w:tab w:val="left" w:pos="900"/>
        </w:tabs>
        <w:spacing w:before="240" w:after="240" w:line="240" w:lineRule="auto"/>
        <w:ind w:left="907" w:hanging="907"/>
        <w:outlineLvl w:val="1"/>
        <w:rPr>
          <w:ins w:id="145" w:author="ERCOT" w:date="2025-07-14T09:33:00Z" w16du:dateUtc="2025-07-14T14:33:00Z"/>
          <w:rFonts w:ascii="Times New Roman" w:eastAsia="Calibri" w:hAnsi="Times New Roman" w:cs="Times New Roman"/>
          <w:b/>
          <w:bCs/>
        </w:rPr>
      </w:pPr>
      <w:ins w:id="146" w:author="ERCOT" w:date="2025-07-14T09:33:00Z" w16du:dateUtc="2025-07-14T14:33:00Z">
        <w:r w:rsidRPr="00C76809">
          <w:rPr>
            <w:rFonts w:ascii="Times New Roman" w:eastAsia="Calibri" w:hAnsi="Times New Roman" w:cs="Times New Roman"/>
            <w:b/>
            <w:bCs/>
          </w:rPr>
          <w:lastRenderedPageBreak/>
          <w:t>3.26</w:t>
        </w:r>
        <w:r>
          <w:tab/>
        </w:r>
        <w:r w:rsidRPr="00C76809">
          <w:rPr>
            <w:rFonts w:ascii="Times New Roman" w:eastAsia="Calibri" w:hAnsi="Times New Roman" w:cs="Times New Roman"/>
            <w:b/>
            <w:bCs/>
          </w:rPr>
          <w:t>Residential Demand Response Program</w:t>
        </w:r>
      </w:ins>
    </w:p>
    <w:p w14:paraId="4F788519" w14:textId="77777777" w:rsidR="00C76809" w:rsidRPr="00FD2520" w:rsidRDefault="00C76809" w:rsidP="00FD2520">
      <w:pPr>
        <w:keepNext/>
        <w:tabs>
          <w:tab w:val="left" w:pos="1080"/>
        </w:tabs>
        <w:spacing w:before="240" w:after="240" w:line="240" w:lineRule="auto"/>
        <w:ind w:left="1080" w:hanging="1080"/>
        <w:outlineLvl w:val="2"/>
        <w:rPr>
          <w:ins w:id="147" w:author="ERCOT" w:date="2025-07-14T09:33:00Z" w16du:dateUtc="2025-07-14T14:33:00Z"/>
          <w:rFonts w:ascii="Times New Roman" w:eastAsia="Calibri" w:hAnsi="Times New Roman" w:cs="Times New Roman"/>
          <w:b/>
          <w:bCs/>
          <w:i/>
        </w:rPr>
      </w:pPr>
      <w:bookmarkStart w:id="148" w:name="_Toc239073016"/>
      <w:bookmarkStart w:id="149" w:name="_Toc180673453"/>
      <w:ins w:id="150" w:author="ERCOT" w:date="2025-07-14T09:33:00Z" w16du:dateUtc="2025-07-14T14:33:00Z">
        <w:r w:rsidRPr="00FD2520">
          <w:rPr>
            <w:rFonts w:ascii="Times New Roman" w:eastAsia="Calibri" w:hAnsi="Times New Roman" w:cs="Times New Roman"/>
            <w:b/>
            <w:bCs/>
            <w:i/>
          </w:rPr>
          <w:t>3.26.1</w:t>
        </w:r>
        <w:r w:rsidRPr="00FD2520">
          <w:rPr>
            <w:rFonts w:ascii="Times New Roman" w:eastAsia="Calibri" w:hAnsi="Times New Roman" w:cs="Times New Roman"/>
            <w:b/>
            <w:bCs/>
            <w:i/>
          </w:rPr>
          <w:tab/>
          <w:t>Overview</w:t>
        </w:r>
        <w:bookmarkEnd w:id="148"/>
        <w:bookmarkEnd w:id="149"/>
      </w:ins>
    </w:p>
    <w:p w14:paraId="43A84333" w14:textId="77777777" w:rsidR="004850AC" w:rsidRDefault="004850AC" w:rsidP="004850AC">
      <w:pPr>
        <w:spacing w:after="240" w:line="256" w:lineRule="auto"/>
        <w:ind w:left="720" w:hanging="720"/>
        <w:rPr>
          <w:ins w:id="151" w:author="ERCOT" w:date="2025-08-26T11:18:00Z" w16du:dateUtc="2025-08-26T16:18:00Z"/>
          <w:rFonts w:ascii="Times New Roman" w:eastAsia="Times New Roman" w:hAnsi="Times New Roman" w:cs="Times New Roman"/>
        </w:rPr>
      </w:pPr>
      <w:ins w:id="152" w:author="ERCOT" w:date="2025-08-26T11:18:00Z" w16du:dateUtc="2025-08-26T16:18:00Z">
        <w:r w:rsidRPr="5B9779B5">
          <w:rPr>
            <w:rFonts w:ascii="Times New Roman" w:eastAsia="Times New Roman" w:hAnsi="Times New Roman" w:cs="Times New Roman"/>
          </w:rPr>
          <w:t>(1)</w:t>
        </w:r>
        <w:r>
          <w:tab/>
        </w:r>
        <w:r w:rsidRPr="5B9779B5">
          <w:rPr>
            <w:rFonts w:ascii="Times New Roman" w:eastAsia="Times New Roman" w:hAnsi="Times New Roman" w:cs="Times New Roman"/>
          </w:rPr>
          <w:t xml:space="preserve">The Residential Demand Response (RDR) Program is a program to incent reduction in residential </w:t>
        </w:r>
        <w:r>
          <w:rPr>
            <w:rFonts w:ascii="Times New Roman" w:eastAsia="Times New Roman" w:hAnsi="Times New Roman" w:cs="Times New Roman"/>
          </w:rPr>
          <w:t>D</w:t>
        </w:r>
        <w:r w:rsidRPr="5B9779B5">
          <w:rPr>
            <w:rFonts w:ascii="Times New Roman" w:eastAsia="Times New Roman" w:hAnsi="Times New Roman" w:cs="Times New Roman"/>
          </w:rPr>
          <w:t xml:space="preserve">emand during high </w:t>
        </w:r>
        <w:r>
          <w:rPr>
            <w:rFonts w:ascii="Times New Roman" w:eastAsia="Times New Roman" w:hAnsi="Times New Roman" w:cs="Times New Roman"/>
          </w:rPr>
          <w:t>S</w:t>
        </w:r>
        <w:r w:rsidRPr="5B9779B5">
          <w:rPr>
            <w:rFonts w:ascii="Times New Roman" w:eastAsia="Times New Roman" w:hAnsi="Times New Roman" w:cs="Times New Roman"/>
          </w:rPr>
          <w:t xml:space="preserve">easonal </w:t>
        </w:r>
        <w:r>
          <w:rPr>
            <w:rFonts w:ascii="Times New Roman" w:eastAsia="Times New Roman" w:hAnsi="Times New Roman" w:cs="Times New Roman"/>
          </w:rPr>
          <w:t>N</w:t>
        </w:r>
        <w:r w:rsidRPr="5B9779B5">
          <w:rPr>
            <w:rFonts w:ascii="Times New Roman" w:eastAsia="Times New Roman" w:hAnsi="Times New Roman" w:cs="Times New Roman"/>
          </w:rPr>
          <w:t xml:space="preserve">et </w:t>
        </w:r>
        <w:r>
          <w:rPr>
            <w:rFonts w:ascii="Times New Roman" w:eastAsia="Times New Roman" w:hAnsi="Times New Roman" w:cs="Times New Roman"/>
          </w:rPr>
          <w:t>L</w:t>
        </w:r>
        <w:r w:rsidRPr="5B9779B5">
          <w:rPr>
            <w:rFonts w:ascii="Times New Roman" w:eastAsia="Times New Roman" w:hAnsi="Times New Roman" w:cs="Times New Roman"/>
          </w:rPr>
          <w:t>oad hours.  Participation in the RDR Program is voluntary and is open to Retail Electric Providers (REPs), as well as Non-Opt-In Entit</w:t>
        </w:r>
        <w:r>
          <w:rPr>
            <w:rFonts w:ascii="Times New Roman" w:eastAsia="Times New Roman" w:hAnsi="Times New Roman" w:cs="Times New Roman"/>
          </w:rPr>
          <w:t>y</w:t>
        </w:r>
        <w:r w:rsidRPr="5B9779B5">
          <w:rPr>
            <w:rFonts w:ascii="Times New Roman" w:eastAsia="Times New Roman" w:hAnsi="Times New Roman" w:cs="Times New Roman"/>
          </w:rPr>
          <w:t xml:space="preserve"> (NOIE</w:t>
        </w:r>
        <w:r>
          <w:rPr>
            <w:rFonts w:ascii="Times New Roman" w:eastAsia="Times New Roman" w:hAnsi="Times New Roman" w:cs="Times New Roman"/>
          </w:rPr>
          <w:t>) Load Serving Entities (LSE</w:t>
        </w:r>
        <w:r w:rsidRPr="5B9779B5">
          <w:rPr>
            <w:rFonts w:ascii="Times New Roman" w:eastAsia="Times New Roman" w:hAnsi="Times New Roman" w:cs="Times New Roman"/>
          </w:rPr>
          <w:t xml:space="preserve">s), utilizing smart responsive appliances or devices in residential households. </w:t>
        </w:r>
        <w:r>
          <w:rPr>
            <w:rFonts w:ascii="Times New Roman" w:eastAsia="Times New Roman" w:hAnsi="Times New Roman" w:cs="Times New Roman"/>
          </w:rPr>
          <w:t xml:space="preserve"> Incentive </w:t>
        </w:r>
        <w:r w:rsidRPr="5B9779B5">
          <w:rPr>
            <w:rFonts w:ascii="Times New Roman" w:eastAsia="Times New Roman" w:hAnsi="Times New Roman" w:cs="Times New Roman"/>
          </w:rPr>
          <w:t xml:space="preserve">Payments for </w:t>
        </w:r>
        <w:r>
          <w:rPr>
            <w:rFonts w:ascii="Times New Roman" w:eastAsia="Times New Roman" w:hAnsi="Times New Roman" w:cs="Times New Roman"/>
          </w:rPr>
          <w:t>L</w:t>
        </w:r>
        <w:r w:rsidRPr="5B9779B5">
          <w:rPr>
            <w:rFonts w:ascii="Times New Roman" w:eastAsia="Times New Roman" w:hAnsi="Times New Roman" w:cs="Times New Roman"/>
          </w:rPr>
          <w:t xml:space="preserve">oad reductions under the terms of this program shall be made to </w:t>
        </w:r>
        <w:r>
          <w:rPr>
            <w:rFonts w:ascii="Times New Roman" w:eastAsia="Times New Roman" w:hAnsi="Times New Roman" w:cs="Times New Roman"/>
          </w:rPr>
          <w:t>Qualified Scheduling Entities (</w:t>
        </w:r>
        <w:r w:rsidRPr="5B9779B5">
          <w:rPr>
            <w:rFonts w:ascii="Times New Roman" w:eastAsia="Times New Roman" w:hAnsi="Times New Roman" w:cs="Times New Roman"/>
          </w:rPr>
          <w:t>QSEs</w:t>
        </w:r>
        <w:r>
          <w:rPr>
            <w:rFonts w:ascii="Times New Roman" w:eastAsia="Times New Roman" w:hAnsi="Times New Roman" w:cs="Times New Roman"/>
          </w:rPr>
          <w:t>)</w:t>
        </w:r>
        <w:r w:rsidRPr="5B9779B5">
          <w:rPr>
            <w:rFonts w:ascii="Times New Roman" w:eastAsia="Times New Roman" w:hAnsi="Times New Roman" w:cs="Times New Roman"/>
          </w:rPr>
          <w:t xml:space="preserve"> that are</w:t>
        </w:r>
        <w:r>
          <w:rPr>
            <w:rFonts w:ascii="Times New Roman" w:eastAsia="Times New Roman" w:hAnsi="Times New Roman" w:cs="Times New Roman"/>
          </w:rPr>
          <w:t xml:space="preserve"> representing</w:t>
        </w:r>
        <w:r w:rsidRPr="5B9779B5">
          <w:rPr>
            <w:rFonts w:ascii="Times New Roman" w:eastAsia="Times New Roman" w:hAnsi="Times New Roman" w:cs="Times New Roman"/>
          </w:rPr>
          <w:t xml:space="preserve"> the </w:t>
        </w:r>
        <w:r>
          <w:rPr>
            <w:rFonts w:ascii="Times New Roman" w:eastAsia="Times New Roman" w:hAnsi="Times New Roman" w:cs="Times New Roman"/>
          </w:rPr>
          <w:t>LSEs</w:t>
        </w:r>
        <w:r w:rsidRPr="5B9779B5">
          <w:rPr>
            <w:rFonts w:ascii="Times New Roman" w:eastAsia="Times New Roman" w:hAnsi="Times New Roman" w:cs="Times New Roman"/>
          </w:rPr>
          <w:t xml:space="preserve"> for the REP</w:t>
        </w:r>
        <w:r>
          <w:rPr>
            <w:rFonts w:ascii="Times New Roman" w:eastAsia="Times New Roman" w:hAnsi="Times New Roman" w:cs="Times New Roman"/>
          </w:rPr>
          <w:t>/NOIE</w:t>
        </w:r>
        <w:r w:rsidRPr="5B9779B5">
          <w:rPr>
            <w:rFonts w:ascii="Times New Roman" w:eastAsia="Times New Roman" w:hAnsi="Times New Roman" w:cs="Times New Roman"/>
          </w:rPr>
          <w:t>.</w:t>
        </w:r>
      </w:ins>
    </w:p>
    <w:p w14:paraId="2926D093" w14:textId="77777777" w:rsidR="004850AC" w:rsidRPr="003376F2" w:rsidRDefault="004850AC" w:rsidP="004850AC">
      <w:pPr>
        <w:spacing w:after="240" w:line="256" w:lineRule="auto"/>
        <w:ind w:left="720" w:hanging="720"/>
        <w:rPr>
          <w:ins w:id="153" w:author="ERCOT" w:date="2025-08-26T11:18:00Z" w16du:dateUtc="2025-08-26T16:18:00Z"/>
          <w:rFonts w:ascii="Times New Roman" w:eastAsia="Times New Roman" w:hAnsi="Times New Roman" w:cs="Times New Roman"/>
          <w:kern w:val="0"/>
          <w14:ligatures w14:val="none"/>
        </w:rPr>
      </w:pPr>
      <w:ins w:id="154" w:author="ERCOT" w:date="2025-08-26T11:18:00Z" w16du:dateUtc="2025-08-26T16:18:00Z">
        <w:r w:rsidRPr="0062744F">
          <w:rPr>
            <w:rFonts w:ascii="Times New Roman" w:eastAsia="Times New Roman" w:hAnsi="Times New Roman" w:cs="Times New Roman"/>
          </w:rPr>
          <w:t>(2)</w:t>
        </w:r>
        <w:r>
          <w:rPr>
            <w:rFonts w:ascii="Times New Roman" w:eastAsia="Times New Roman" w:hAnsi="Times New Roman" w:cs="Times New Roman"/>
          </w:rPr>
          <w:tab/>
          <w:t xml:space="preserve">For the purposes of Section 3.26, Residential Demand Response Program, Season or Seasonal refer to the following: </w:t>
        </w:r>
        <w:r w:rsidRPr="00D9018B">
          <w:rPr>
            <w:rFonts w:ascii="Times New Roman" w:eastAsia="Times New Roman" w:hAnsi="Times New Roman" w:cs="Times New Roman"/>
          </w:rPr>
          <w:t>Winter months are December, January, and February; Spring months are March, April, and May; Summer months are June, July, August</w:t>
        </w:r>
        <w:r>
          <w:rPr>
            <w:rFonts w:ascii="Times New Roman" w:eastAsia="Times New Roman" w:hAnsi="Times New Roman" w:cs="Times New Roman"/>
          </w:rPr>
          <w:t>, and September</w:t>
        </w:r>
        <w:r w:rsidRPr="00D9018B">
          <w:rPr>
            <w:rFonts w:ascii="Times New Roman" w:eastAsia="Times New Roman" w:hAnsi="Times New Roman" w:cs="Times New Roman"/>
          </w:rPr>
          <w:t>; Fall months are October and November</w:t>
        </w:r>
        <w:r>
          <w:rPr>
            <w:rFonts w:ascii="Times New Roman" w:eastAsia="Times New Roman" w:hAnsi="Times New Roman" w:cs="Times New Roman"/>
          </w:rPr>
          <w:t xml:space="preserve">. </w:t>
        </w:r>
      </w:ins>
    </w:p>
    <w:p w14:paraId="40A24BFE" w14:textId="77777777" w:rsidR="00C76809" w:rsidRPr="00FD2520" w:rsidRDefault="00C76809" w:rsidP="00FD2520">
      <w:pPr>
        <w:keepNext/>
        <w:tabs>
          <w:tab w:val="left" w:pos="1080"/>
        </w:tabs>
        <w:spacing w:before="240" w:after="240" w:line="240" w:lineRule="auto"/>
        <w:ind w:left="1080" w:hanging="1080"/>
        <w:outlineLvl w:val="2"/>
        <w:rPr>
          <w:ins w:id="155" w:author="ERCOT" w:date="2025-07-14T09:33:00Z" w16du:dateUtc="2025-07-14T14:33:00Z"/>
          <w:rFonts w:ascii="Times New Roman" w:eastAsia="Calibri" w:hAnsi="Times New Roman" w:cs="Times New Roman"/>
          <w:b/>
          <w:bCs/>
          <w:i/>
        </w:rPr>
      </w:pPr>
      <w:ins w:id="156" w:author="ERCOT" w:date="2025-07-14T09:33:00Z" w16du:dateUtc="2025-07-14T14:33:00Z">
        <w:r w:rsidRPr="00FD2520">
          <w:rPr>
            <w:rFonts w:ascii="Times New Roman" w:eastAsia="Calibri" w:hAnsi="Times New Roman" w:cs="Times New Roman"/>
            <w:b/>
            <w:bCs/>
            <w:i/>
          </w:rPr>
          <w:t>3.26.2</w:t>
        </w:r>
        <w:r w:rsidRPr="00FD2520">
          <w:rPr>
            <w:rFonts w:ascii="Times New Roman" w:eastAsia="Calibri" w:hAnsi="Times New Roman" w:cs="Times New Roman"/>
            <w:b/>
            <w:bCs/>
            <w:i/>
          </w:rPr>
          <w:tab/>
          <w:t>Participation</w:t>
        </w:r>
      </w:ins>
    </w:p>
    <w:p w14:paraId="7D62CA54" w14:textId="77777777" w:rsidR="0032480C" w:rsidRDefault="00C76809" w:rsidP="00B529DF">
      <w:pPr>
        <w:spacing w:after="240" w:line="256" w:lineRule="auto"/>
        <w:ind w:left="720" w:hanging="720"/>
      </w:pPr>
      <w:ins w:id="157" w:author="ERCOT" w:date="2025-07-14T09:33:00Z" w16du:dateUtc="2025-07-14T14:33:00Z">
        <w:r w:rsidRPr="00B529DF">
          <w:rPr>
            <w:rFonts w:ascii="Times New Roman" w:hAnsi="Times New Roman" w:cs="Times New Roman"/>
          </w:rPr>
          <w:t>(1)</w:t>
        </w:r>
        <w:r w:rsidRPr="00B529DF">
          <w:rPr>
            <w:rFonts w:ascii="Times New Roman" w:hAnsi="Times New Roman" w:cs="Times New Roman"/>
          </w:rPr>
          <w:tab/>
        </w:r>
      </w:ins>
      <w:ins w:id="158" w:author="ERCOT" w:date="2025-08-22T09:06:00Z" w16du:dateUtc="2025-08-22T14:06:00Z">
        <w:r w:rsidR="00D43793" w:rsidRPr="00B529DF">
          <w:rPr>
            <w:rFonts w:ascii="Times New Roman" w:hAnsi="Times New Roman" w:cs="Times New Roman"/>
          </w:rPr>
          <w:t xml:space="preserve">REPs that are submitting data to ERCOT to meet the requirements of Section 3.10.7.2.3, Quarterly Residential Demand Response Data Submission, and that opt to have those Electric Service Identifiers (ESI IDs) participate in the RDR Program must notify ERCOT via email to </w:t>
        </w:r>
        <w:r w:rsidR="00D43793" w:rsidRPr="00B529DF">
          <w:rPr>
            <w:rFonts w:ascii="Times New Roman" w:hAnsi="Times New Roman" w:cs="Times New Roman"/>
          </w:rPr>
          <w:fldChar w:fldCharType="begin"/>
        </w:r>
        <w:r w:rsidR="00D43793" w:rsidRPr="00B529DF">
          <w:rPr>
            <w:rFonts w:ascii="Times New Roman" w:hAnsi="Times New Roman" w:cs="Times New Roman"/>
          </w:rPr>
          <w:instrText>HYPERLINK "mailto:drsurvey@ercot.com"</w:instrText>
        </w:r>
        <w:r w:rsidR="00D43793" w:rsidRPr="00B529DF">
          <w:rPr>
            <w:rFonts w:ascii="Times New Roman" w:hAnsi="Times New Roman" w:cs="Times New Roman"/>
          </w:rPr>
        </w:r>
        <w:r w:rsidR="00D43793" w:rsidRPr="00B529DF">
          <w:rPr>
            <w:rFonts w:ascii="Times New Roman" w:hAnsi="Times New Roman" w:cs="Times New Roman"/>
          </w:rPr>
          <w:fldChar w:fldCharType="separate"/>
        </w:r>
        <w:r w:rsidR="00D43793" w:rsidRPr="00B529DF">
          <w:rPr>
            <w:rFonts w:ascii="Times New Roman" w:hAnsi="Times New Roman" w:cs="Times New Roman"/>
          </w:rPr>
          <w:t>drsurvey@ercot.com</w:t>
        </w:r>
        <w:r w:rsidR="00D43793" w:rsidRPr="00B529DF">
          <w:rPr>
            <w:rFonts w:ascii="Times New Roman" w:hAnsi="Times New Roman" w:cs="Times New Roman"/>
          </w:rPr>
          <w:fldChar w:fldCharType="end"/>
        </w:r>
        <w:r w:rsidR="00D43793" w:rsidRPr="00B529DF">
          <w:rPr>
            <w:rFonts w:ascii="Times New Roman" w:hAnsi="Times New Roman" w:cs="Times New Roman"/>
          </w:rPr>
          <w:t xml:space="preserve"> to that effect at least 15 Business Days prior to </w:t>
        </w:r>
        <w:r w:rsidR="00D43793" w:rsidRPr="00B529DF">
          <w:rPr>
            <w:rFonts w:ascii="Times New Roman" w:hAnsi="Times New Roman" w:cs="Times New Roman"/>
          </w:rPr>
          <w:lastRenderedPageBreak/>
          <w:t>the</w:t>
        </w:r>
        <w:r w:rsidR="00D43793" w:rsidRPr="008D4B87">
          <w:rPr>
            <w:rFonts w:ascii="Times New Roman" w:hAnsi="Times New Roman" w:cs="Times New Roman"/>
          </w:rPr>
          <w:t xml:space="preserve"> </w:t>
        </w:r>
        <w:r w:rsidR="00D43793" w:rsidRPr="00B529DF">
          <w:rPr>
            <w:rFonts w:ascii="Times New Roman" w:hAnsi="Times New Roman" w:cs="Times New Roman"/>
          </w:rPr>
          <w:t xml:space="preserve">beginning of </w:t>
        </w:r>
        <w:r w:rsidR="00D43793">
          <w:rPr>
            <w:rFonts w:ascii="Times New Roman" w:hAnsi="Times New Roman" w:cs="Times New Roman"/>
          </w:rPr>
          <w:t>a</w:t>
        </w:r>
        <w:r w:rsidR="00D43793" w:rsidRPr="00B529DF">
          <w:rPr>
            <w:rFonts w:ascii="Times New Roman" w:hAnsi="Times New Roman" w:cs="Times New Roman"/>
          </w:rPr>
          <w:t xml:space="preserve"> Season</w:t>
        </w:r>
        <w:r w:rsidR="00D43793">
          <w:rPr>
            <w:rFonts w:ascii="Times New Roman" w:hAnsi="Times New Roman" w:cs="Times New Roman"/>
          </w:rPr>
          <w:t xml:space="preserve"> as specified in Section 3.26.3, Assessment Periods</w:t>
        </w:r>
        <w:r w:rsidR="00D43793" w:rsidRPr="00B529DF">
          <w:rPr>
            <w:rFonts w:ascii="Times New Roman" w:hAnsi="Times New Roman" w:cs="Times New Roman"/>
          </w:rPr>
          <w:t>.</w:t>
        </w:r>
        <w:r w:rsidR="00D43793" w:rsidRPr="00D43793">
          <w:rPr>
            <w:rFonts w:ascii="Times New Roman" w:hAnsi="Times New Roman" w:cs="Times New Roman"/>
          </w:rPr>
          <w:t xml:space="preserve"> </w:t>
        </w:r>
        <w:r w:rsidR="00D43793">
          <w:rPr>
            <w:rFonts w:ascii="Times New Roman" w:hAnsi="Times New Roman" w:cs="Times New Roman"/>
          </w:rPr>
          <w:t xml:space="preserve"> </w:t>
        </w:r>
        <w:r w:rsidR="00D43793" w:rsidRPr="00D43793">
          <w:rPr>
            <w:rFonts w:ascii="Times New Roman" w:hAnsi="Times New Roman" w:cs="Times New Roman"/>
          </w:rPr>
          <w:t>REPs will be deemed to continue their participation in the RDR program until they notify ERCOT that they will opt out via email to drsurvey@ercot.com at least 15 Business Days prior to the beginning of a Season as specified in Section 3.26.3.</w:t>
        </w:r>
      </w:ins>
    </w:p>
    <w:p w14:paraId="110F6F99" w14:textId="6C4A671E" w:rsidR="00C76809" w:rsidRPr="00B529DF" w:rsidRDefault="008D4B87" w:rsidP="00B529DF">
      <w:pPr>
        <w:spacing w:after="240" w:line="256" w:lineRule="auto"/>
        <w:ind w:left="720" w:hanging="720"/>
        <w:rPr>
          <w:ins w:id="159" w:author="ERCOT" w:date="2025-07-14T09:33:00Z" w16du:dateUtc="2025-07-14T14:33:00Z"/>
          <w:rFonts w:ascii="Times New Roman" w:hAnsi="Times New Roman" w:cs="Times New Roman"/>
        </w:rPr>
      </w:pPr>
      <w:ins w:id="160" w:author="ERCOT" w:date="2025-07-16T18:37:00Z" w16du:dateUtc="2025-07-16T23:37:00Z">
        <w:r w:rsidRPr="00B529DF">
          <w:rPr>
            <w:rFonts w:ascii="Times New Roman" w:hAnsi="Times New Roman" w:cs="Times New Roman"/>
          </w:rPr>
          <w:t>(2)</w:t>
        </w:r>
        <w:r w:rsidRPr="00B529DF">
          <w:rPr>
            <w:rFonts w:ascii="Times New Roman" w:hAnsi="Times New Roman" w:cs="Times New Roman"/>
          </w:rPr>
          <w:tab/>
          <w:t xml:space="preserve">NOIE LSEs that have residential Customers with smart responsive appliances or devices that opt to have those Customers participate in the RDR Program also must notify ERCOT via email to </w:t>
        </w:r>
        <w:r w:rsidRPr="00B529DF">
          <w:rPr>
            <w:rFonts w:ascii="Times New Roman" w:hAnsi="Times New Roman" w:cs="Times New Roman"/>
          </w:rPr>
          <w:fldChar w:fldCharType="begin"/>
        </w:r>
        <w:r w:rsidRPr="00B529DF">
          <w:rPr>
            <w:rFonts w:ascii="Times New Roman" w:hAnsi="Times New Roman" w:cs="Times New Roman"/>
          </w:rPr>
          <w:instrText>HYPERLINK "mailto:drsurvey@ercot.com"</w:instrText>
        </w:r>
        <w:r w:rsidRPr="00B529DF">
          <w:rPr>
            <w:rFonts w:ascii="Times New Roman" w:hAnsi="Times New Roman" w:cs="Times New Roman"/>
          </w:rPr>
        </w:r>
        <w:r w:rsidRPr="00B529DF">
          <w:rPr>
            <w:rFonts w:ascii="Times New Roman" w:hAnsi="Times New Roman" w:cs="Times New Roman"/>
          </w:rPr>
          <w:fldChar w:fldCharType="separate"/>
        </w:r>
        <w:r w:rsidRPr="00B529DF">
          <w:rPr>
            <w:rFonts w:ascii="Times New Roman" w:hAnsi="Times New Roman" w:cs="Times New Roman"/>
          </w:rPr>
          <w:t>drsurvey@ercot.com</w:t>
        </w:r>
        <w:r w:rsidRPr="00B529DF">
          <w:rPr>
            <w:rFonts w:ascii="Times New Roman" w:hAnsi="Times New Roman" w:cs="Times New Roman"/>
          </w:rPr>
          <w:fldChar w:fldCharType="end"/>
        </w:r>
        <w:r w:rsidRPr="00B529DF">
          <w:rPr>
            <w:rFonts w:ascii="Times New Roman" w:hAnsi="Times New Roman" w:cs="Times New Roman"/>
          </w:rPr>
          <w:t xml:space="preserve"> to that effect at least 15 Business Days prior to the beginning of </w:t>
        </w:r>
        <w:r>
          <w:rPr>
            <w:rFonts w:ascii="Times New Roman" w:hAnsi="Times New Roman" w:cs="Times New Roman"/>
          </w:rPr>
          <w:t>a</w:t>
        </w:r>
        <w:r w:rsidRPr="00B529DF">
          <w:rPr>
            <w:rFonts w:ascii="Times New Roman" w:hAnsi="Times New Roman" w:cs="Times New Roman"/>
          </w:rPr>
          <w:t xml:space="preserve"> Season</w:t>
        </w:r>
        <w:r>
          <w:rPr>
            <w:rFonts w:ascii="Times New Roman" w:hAnsi="Times New Roman" w:cs="Times New Roman"/>
          </w:rPr>
          <w:t xml:space="preserve"> as specified in Section 3.26.3</w:t>
        </w:r>
        <w:r w:rsidRPr="00B529DF">
          <w:rPr>
            <w:rFonts w:ascii="Times New Roman" w:hAnsi="Times New Roman" w:cs="Times New Roman"/>
          </w:rPr>
          <w:t>.</w:t>
        </w:r>
      </w:ins>
      <w:ins w:id="161" w:author="ERCOT" w:date="2025-07-14T09:33:00Z" w16du:dateUtc="2025-07-14T14:33:00Z">
        <w:r w:rsidR="00C76809" w:rsidRPr="00B529DF">
          <w:rPr>
            <w:rFonts w:ascii="Times New Roman" w:hAnsi="Times New Roman" w:cs="Times New Roman"/>
          </w:rPr>
          <w:t xml:space="preserve"> </w:t>
        </w:r>
      </w:ins>
      <w:ins w:id="162" w:author="ERCOT" w:date="2025-07-14T10:26:00Z" w16du:dateUtc="2025-07-14T15:26:00Z">
        <w:r w:rsidR="00140E40" w:rsidRPr="00B529DF">
          <w:rPr>
            <w:rFonts w:ascii="Times New Roman" w:hAnsi="Times New Roman" w:cs="Times New Roman"/>
          </w:rPr>
          <w:t xml:space="preserve"> </w:t>
        </w:r>
      </w:ins>
      <w:ins w:id="163" w:author="ERCOT" w:date="2025-07-14T09:33:00Z" w16du:dateUtc="2025-07-14T14:33:00Z">
        <w:r w:rsidR="00C76809" w:rsidRPr="00B529DF">
          <w:rPr>
            <w:rFonts w:ascii="Times New Roman" w:hAnsi="Times New Roman" w:cs="Times New Roman"/>
          </w:rPr>
          <w:t>Participating NOIE LSEs are required to assign Unique Meter  Identifiers (UMIs), analogous to ESI IDs, to their Residential Customers and shall include those identifiers in the data that is required to be submitted in conjunction with participation with the RDR Program as specified below in Section 8.1.4.1.  NOIE LSE Customer participation is limited to those that were participating in the Program on or before the first day of the assessment period.</w:t>
        </w:r>
      </w:ins>
    </w:p>
    <w:p w14:paraId="1838FFF9" w14:textId="688E9BBB" w:rsidR="00C76809" w:rsidRPr="00C76809" w:rsidRDefault="00C76809" w:rsidP="00C76809">
      <w:pPr>
        <w:spacing w:after="240" w:line="240" w:lineRule="auto"/>
        <w:ind w:left="720" w:hanging="720"/>
        <w:rPr>
          <w:ins w:id="164" w:author="ERCOT" w:date="2025-07-14T09:33:00Z" w16du:dateUtc="2025-07-14T14:33:00Z"/>
          <w:rFonts w:ascii="Times New Roman" w:eastAsia="Aptos" w:hAnsi="Times New Roman" w:cs="Times New Roman"/>
          <w:b/>
        </w:rPr>
      </w:pPr>
      <w:ins w:id="165" w:author="ERCOT" w:date="2025-07-14T09:33:00Z" w16du:dateUtc="2025-07-14T14:33:00Z">
        <w:r w:rsidRPr="00C76809">
          <w:rPr>
            <w:rFonts w:ascii="Times New Roman" w:eastAsia="Calibri" w:hAnsi="Times New Roman" w:cs="Times New Roman"/>
          </w:rPr>
          <w:t>(</w:t>
        </w:r>
        <w:r>
          <w:rPr>
            <w:rFonts w:ascii="Times New Roman" w:eastAsia="Calibri" w:hAnsi="Times New Roman" w:cs="Times New Roman"/>
          </w:rPr>
          <w:t>3</w:t>
        </w:r>
        <w:r w:rsidRPr="00C76809">
          <w:rPr>
            <w:rFonts w:ascii="Times New Roman" w:eastAsia="Calibri" w:hAnsi="Times New Roman" w:cs="Times New Roman"/>
          </w:rPr>
          <w:t>)</w:t>
        </w:r>
        <w:r w:rsidRPr="00C76809">
          <w:rPr>
            <w:rFonts w:ascii="Times New Roman" w:eastAsia="Calibri" w:hAnsi="Times New Roman" w:cs="Times New Roman"/>
          </w:rPr>
          <w:tab/>
          <w:t>REPs and NOIE</w:t>
        </w:r>
        <w:r>
          <w:rPr>
            <w:rFonts w:ascii="Times New Roman" w:eastAsia="Calibri" w:hAnsi="Times New Roman" w:cs="Times New Roman"/>
          </w:rPr>
          <w:t xml:space="preserve"> LSE</w:t>
        </w:r>
        <w:r w:rsidRPr="00C76809">
          <w:rPr>
            <w:rFonts w:ascii="Times New Roman" w:eastAsia="Calibri" w:hAnsi="Times New Roman" w:cs="Times New Roman"/>
          </w:rPr>
          <w:t>s</w:t>
        </w:r>
      </w:ins>
      <w:ins w:id="166" w:author="ERCOT" w:date="2025-08-26T11:18:00Z" w16du:dateUtc="2025-08-26T16:18:00Z">
        <w:r w:rsidR="004850AC" w:rsidRPr="00C76809">
          <w:rPr>
            <w:rFonts w:ascii="Times New Roman" w:eastAsia="Calibri" w:hAnsi="Times New Roman" w:cs="Times New Roman"/>
          </w:rPr>
          <w:t xml:space="preserve"> </w:t>
        </w:r>
        <w:r w:rsidR="004850AC">
          <w:rPr>
            <w:rFonts w:ascii="Times New Roman" w:eastAsia="Calibri" w:hAnsi="Times New Roman" w:cs="Times New Roman"/>
          </w:rPr>
          <w:t>that</w:t>
        </w:r>
      </w:ins>
      <w:ins w:id="167" w:author="ERCOT" w:date="2025-07-14T09:33:00Z" w16du:dateUtc="2025-07-14T14:33:00Z">
        <w:r w:rsidRPr="00C76809">
          <w:rPr>
            <w:rFonts w:ascii="Times New Roman" w:eastAsia="Calibri" w:hAnsi="Times New Roman" w:cs="Times New Roman"/>
          </w:rPr>
          <w:t xml:space="preserve"> choose to participate in the </w:t>
        </w:r>
        <w:r>
          <w:rPr>
            <w:rFonts w:ascii="Times New Roman" w:eastAsia="Calibri" w:hAnsi="Times New Roman" w:cs="Times New Roman"/>
          </w:rPr>
          <w:t>RDR P</w:t>
        </w:r>
        <w:r w:rsidRPr="00C76809">
          <w:rPr>
            <w:rFonts w:ascii="Times New Roman" w:eastAsia="Calibri" w:hAnsi="Times New Roman" w:cs="Times New Roman"/>
          </w:rPr>
          <w:t>rogram will be required to submit data via the North American Energy Standards Board (NAESB) communications protocols.</w:t>
        </w:r>
        <w:r>
          <w:rPr>
            <w:rFonts w:ascii="Times New Roman" w:eastAsia="Calibri" w:hAnsi="Times New Roman" w:cs="Times New Roman"/>
          </w:rPr>
          <w:t xml:space="preserve"> REPs and NOIE LSEs may make arrangements with another entity to submit the required data.</w:t>
        </w:r>
      </w:ins>
    </w:p>
    <w:p w14:paraId="5DC0C08F" w14:textId="19FFE5FC" w:rsidR="00C76809" w:rsidRPr="00B529DF" w:rsidRDefault="00C76809" w:rsidP="00C76809">
      <w:pPr>
        <w:spacing w:after="240" w:line="240" w:lineRule="auto"/>
        <w:ind w:left="720" w:hanging="720"/>
        <w:rPr>
          <w:ins w:id="168" w:author="ERCOT" w:date="2025-07-14T09:33:00Z" w16du:dateUtc="2025-07-14T14:33:00Z"/>
          <w:rFonts w:ascii="Times New Roman" w:eastAsia="Aptos" w:hAnsi="Times New Roman" w:cs="Times New Roman"/>
        </w:rPr>
      </w:pPr>
      <w:ins w:id="169" w:author="ERCOT" w:date="2025-07-14T09:33:00Z" w16du:dateUtc="2025-07-14T14:33:00Z">
        <w:r w:rsidRPr="00B529DF">
          <w:rPr>
            <w:rFonts w:ascii="Times New Roman" w:eastAsia="Calibri" w:hAnsi="Times New Roman" w:cs="Times New Roman"/>
          </w:rPr>
          <w:t>(4)</w:t>
        </w:r>
        <w:r w:rsidRPr="00B529DF">
          <w:rPr>
            <w:rFonts w:ascii="Times New Roman" w:hAnsi="Times New Roman" w:cs="Times New Roman"/>
          </w:rPr>
          <w:tab/>
        </w:r>
        <w:r w:rsidRPr="00B529DF">
          <w:rPr>
            <w:rFonts w:ascii="Times New Roman" w:eastAsia="Calibri" w:hAnsi="Times New Roman" w:cs="Times New Roman"/>
          </w:rPr>
          <w:t>ESIIDs/UMIs participating in a TDSP’s Standard Offer Load Management Program implemented under P.U.C. S</w:t>
        </w:r>
      </w:ins>
      <w:ins w:id="170" w:author="ERCOT" w:date="2025-07-14T10:48:00Z" w16du:dateUtc="2025-07-14T15:48:00Z">
        <w:r w:rsidR="00B529DF">
          <w:rPr>
            <w:rFonts w:ascii="Times New Roman" w:eastAsia="Calibri" w:hAnsi="Times New Roman" w:cs="Times New Roman"/>
            <w:smallCaps/>
          </w:rPr>
          <w:t>ubst</w:t>
        </w:r>
      </w:ins>
      <w:ins w:id="171" w:author="ERCOT" w:date="2025-07-14T09:33:00Z" w16du:dateUtc="2025-07-14T14:33:00Z">
        <w:r w:rsidRPr="00B529DF">
          <w:rPr>
            <w:rFonts w:ascii="Times New Roman" w:eastAsia="Calibri" w:hAnsi="Times New Roman" w:cs="Times New Roman"/>
          </w:rPr>
          <w:t>. R. 25.181-183,</w:t>
        </w:r>
        <w:r w:rsidRPr="00B529DF">
          <w:rPr>
            <w:rFonts w:ascii="Times New Roman" w:hAnsi="Times New Roman" w:cs="Times New Roman"/>
          </w:rPr>
          <w:t xml:space="preserve"> in </w:t>
        </w:r>
        <w:r w:rsidRPr="00B529DF">
          <w:rPr>
            <w:rFonts w:ascii="Times New Roman" w:eastAsia="Calibri" w:hAnsi="Times New Roman" w:cs="Times New Roman"/>
          </w:rPr>
          <w:t xml:space="preserve">ERCOT Emergency Reserve Service (ERS) or in the Aggregate Distributed </w:t>
        </w:r>
        <w:proofErr w:type="gramStart"/>
        <w:r w:rsidRPr="00B529DF">
          <w:rPr>
            <w:rFonts w:ascii="Times New Roman" w:eastAsia="Calibri" w:hAnsi="Times New Roman" w:cs="Times New Roman"/>
          </w:rPr>
          <w:t>Energy Resource</w:t>
        </w:r>
        <w:proofErr w:type="gramEnd"/>
        <w:r w:rsidRPr="00B529DF">
          <w:rPr>
            <w:rFonts w:ascii="Times New Roman" w:eastAsia="Calibri" w:hAnsi="Times New Roman" w:cs="Times New Roman"/>
          </w:rPr>
          <w:t xml:space="preserve"> (ADER) Program will not be eligible for compensation in the RDR Program. </w:t>
        </w:r>
      </w:ins>
      <w:ins w:id="172" w:author="ERCOT" w:date="2025-07-14T10:48:00Z" w16du:dateUtc="2025-07-14T15:48:00Z">
        <w:r w:rsidR="00B529DF">
          <w:rPr>
            <w:rFonts w:ascii="Times New Roman" w:eastAsia="Calibri" w:hAnsi="Times New Roman" w:cs="Times New Roman"/>
          </w:rPr>
          <w:t xml:space="preserve"> </w:t>
        </w:r>
      </w:ins>
      <w:ins w:id="173" w:author="ERCOT" w:date="2025-07-14T09:33:00Z" w16du:dateUtc="2025-07-14T14:33:00Z">
        <w:r w:rsidRPr="00B529DF">
          <w:rPr>
            <w:rFonts w:ascii="Times New Roman" w:eastAsia="Calibri" w:hAnsi="Times New Roman" w:cs="Times New Roman"/>
          </w:rPr>
          <w:t xml:space="preserve">To that end,  </w:t>
        </w:r>
        <w:r w:rsidRPr="00B529DF">
          <w:rPr>
            <w:rFonts w:ascii="Times New Roman" w:eastAsia="Aptos" w:hAnsi="Times New Roman" w:cs="Times New Roman"/>
          </w:rPr>
          <w:t>Load reductions for ESI IDs or U</w:t>
        </w:r>
      </w:ins>
      <w:ins w:id="174" w:author="ERCOT" w:date="2025-07-14T10:48:00Z" w16du:dateUtc="2025-07-14T15:48:00Z">
        <w:r w:rsidR="00B529DF">
          <w:rPr>
            <w:rFonts w:ascii="Times New Roman" w:eastAsia="Aptos" w:hAnsi="Times New Roman" w:cs="Times New Roman"/>
          </w:rPr>
          <w:t>MI</w:t>
        </w:r>
      </w:ins>
      <w:ins w:id="175" w:author="ERCOT" w:date="2025-07-14T09:33:00Z" w16du:dateUtc="2025-07-14T14:33:00Z">
        <w:r w:rsidRPr="00B529DF">
          <w:rPr>
            <w:rFonts w:ascii="Times New Roman" w:eastAsia="Aptos" w:hAnsi="Times New Roman" w:cs="Times New Roman"/>
          </w:rPr>
          <w:t xml:space="preserve">s also participating in the ERS or ADER Programs during the </w:t>
        </w:r>
      </w:ins>
      <w:ins w:id="176" w:author="ERCOT" w:date="2025-08-26T11:18:00Z" w16du:dateUtc="2025-08-26T16:18:00Z">
        <w:r w:rsidR="004850AC">
          <w:rPr>
            <w:rFonts w:ascii="Times New Roman" w:eastAsia="Aptos" w:hAnsi="Times New Roman" w:cs="Times New Roman"/>
          </w:rPr>
          <w:t>S</w:t>
        </w:r>
      </w:ins>
      <w:ins w:id="177" w:author="ERCOT" w:date="2025-07-14T09:33:00Z" w16du:dateUtc="2025-07-14T14:33:00Z">
        <w:r w:rsidRPr="00B529DF">
          <w:rPr>
            <w:rFonts w:ascii="Times New Roman" w:eastAsia="Aptos" w:hAnsi="Times New Roman" w:cs="Times New Roman"/>
          </w:rPr>
          <w:t xml:space="preserve">easonal assessment period, will accordingly not be included in RDR Program payment calculations. </w:t>
        </w:r>
      </w:ins>
      <w:ins w:id="178" w:author="ERCOT" w:date="2025-07-14T10:49:00Z" w16du:dateUtc="2025-07-14T15:49:00Z">
        <w:r w:rsidR="00B529DF">
          <w:rPr>
            <w:rFonts w:ascii="Times New Roman" w:eastAsia="Aptos" w:hAnsi="Times New Roman" w:cs="Times New Roman"/>
          </w:rPr>
          <w:t xml:space="preserve"> </w:t>
        </w:r>
      </w:ins>
      <w:ins w:id="179" w:author="ERCOT" w:date="2025-07-14T09:33:00Z" w16du:dateUtc="2025-07-14T14:33:00Z">
        <w:r w:rsidRPr="00B529DF">
          <w:rPr>
            <w:rFonts w:ascii="Times New Roman" w:eastAsia="Aptos" w:hAnsi="Times New Roman" w:cs="Times New Roman"/>
          </w:rPr>
          <w:t xml:space="preserve">Participants otherwise may be utilized by REPs and NOIEs to provide </w:t>
        </w:r>
      </w:ins>
      <w:ins w:id="180" w:author="ERCOT" w:date="2025-07-14T10:49:00Z" w16du:dateUtc="2025-07-14T15:49:00Z">
        <w:r w:rsidR="00B529DF">
          <w:rPr>
            <w:rFonts w:ascii="Times New Roman" w:eastAsia="Aptos" w:hAnsi="Times New Roman" w:cs="Times New Roman"/>
          </w:rPr>
          <w:t>L</w:t>
        </w:r>
      </w:ins>
      <w:ins w:id="181" w:author="ERCOT" w:date="2025-07-14T09:33:00Z" w16du:dateUtc="2025-07-14T14:33:00Z">
        <w:r w:rsidRPr="00B529DF">
          <w:rPr>
            <w:rFonts w:ascii="Times New Roman" w:eastAsia="Aptos" w:hAnsi="Times New Roman" w:cs="Times New Roman"/>
          </w:rPr>
          <w:t>oad reductions for other purposes.</w:t>
        </w:r>
      </w:ins>
    </w:p>
    <w:p w14:paraId="46A80444" w14:textId="7BF8AAC9" w:rsidR="00C76809" w:rsidRPr="00FD2520" w:rsidRDefault="00C76809" w:rsidP="00FD2520">
      <w:pPr>
        <w:keepNext/>
        <w:tabs>
          <w:tab w:val="left" w:pos="1080"/>
        </w:tabs>
        <w:spacing w:before="240" w:after="240" w:line="240" w:lineRule="auto"/>
        <w:ind w:left="1080" w:hanging="1080"/>
        <w:outlineLvl w:val="2"/>
        <w:rPr>
          <w:ins w:id="182" w:author="ERCOT" w:date="2025-07-14T09:33:00Z" w16du:dateUtc="2025-07-14T14:33:00Z"/>
          <w:rFonts w:ascii="Times New Roman" w:eastAsia="Calibri" w:hAnsi="Times New Roman" w:cs="Times New Roman"/>
          <w:b/>
          <w:bCs/>
          <w:i/>
        </w:rPr>
      </w:pPr>
      <w:ins w:id="183" w:author="ERCOT" w:date="2025-07-14T09:33:00Z" w16du:dateUtc="2025-07-14T14:33:00Z">
        <w:r w:rsidRPr="00FD2520">
          <w:rPr>
            <w:rFonts w:ascii="Times New Roman" w:eastAsia="Calibri" w:hAnsi="Times New Roman" w:cs="Times New Roman"/>
            <w:b/>
            <w:bCs/>
            <w:i/>
          </w:rPr>
          <w:t>3.26.3</w:t>
        </w:r>
        <w:r w:rsidRPr="00FD2520">
          <w:rPr>
            <w:rFonts w:ascii="Times New Roman" w:eastAsia="Calibri" w:hAnsi="Times New Roman" w:cs="Times New Roman"/>
            <w:b/>
            <w:bCs/>
            <w:i/>
          </w:rPr>
          <w:tab/>
          <w:t>Assessment Periods</w:t>
        </w:r>
      </w:ins>
    </w:p>
    <w:p w14:paraId="36B88822" w14:textId="7D4C2120" w:rsidR="00C76809" w:rsidRPr="00C76809" w:rsidRDefault="00C76809" w:rsidP="00C76809">
      <w:pPr>
        <w:spacing w:after="240" w:line="240" w:lineRule="auto"/>
        <w:ind w:left="720" w:hanging="720"/>
        <w:rPr>
          <w:ins w:id="184" w:author="ERCOT" w:date="2025-07-14T09:33:00Z" w16du:dateUtc="2025-07-14T14:33:00Z"/>
          <w:rFonts w:ascii="Times New Roman" w:eastAsia="Calibri" w:hAnsi="Times New Roman" w:cs="Times New Roman"/>
        </w:rPr>
      </w:pPr>
      <w:ins w:id="185" w:author="ERCOT" w:date="2025-07-14T09:33:00Z" w16du:dateUtc="2025-07-14T14:33:00Z">
        <w:r w:rsidRPr="00C76809">
          <w:rPr>
            <w:rFonts w:ascii="Times New Roman" w:eastAsia="Calibri" w:hAnsi="Times New Roman" w:cs="Times New Roman"/>
          </w:rPr>
          <w:t>(1)</w:t>
        </w:r>
        <w:r w:rsidRPr="00C76809">
          <w:rPr>
            <w:rFonts w:ascii="Times New Roman" w:eastAsia="Calibri" w:hAnsi="Times New Roman" w:cs="Times New Roman"/>
          </w:rPr>
          <w:tab/>
          <w:t xml:space="preserve">ERCOT will determine the highest hourly </w:t>
        </w:r>
        <w:r>
          <w:rPr>
            <w:rFonts w:ascii="Times New Roman" w:eastAsia="Calibri" w:hAnsi="Times New Roman" w:cs="Times New Roman"/>
          </w:rPr>
          <w:t>N</w:t>
        </w:r>
        <w:r w:rsidRPr="00C76809">
          <w:rPr>
            <w:rFonts w:ascii="Times New Roman" w:eastAsia="Calibri" w:hAnsi="Times New Roman" w:cs="Times New Roman"/>
          </w:rPr>
          <w:t xml:space="preserve">et </w:t>
        </w:r>
        <w:r>
          <w:rPr>
            <w:rFonts w:ascii="Times New Roman" w:eastAsia="Calibri" w:hAnsi="Times New Roman" w:cs="Times New Roman"/>
          </w:rPr>
          <w:t>L</w:t>
        </w:r>
        <w:r w:rsidRPr="00C76809">
          <w:rPr>
            <w:rFonts w:ascii="Times New Roman" w:eastAsia="Calibri" w:hAnsi="Times New Roman" w:cs="Times New Roman"/>
          </w:rPr>
          <w:t xml:space="preserve">oads for each of the four Seasons identified below. </w:t>
        </w:r>
      </w:ins>
      <w:ins w:id="186" w:author="ERCOT" w:date="2025-07-14T10:49:00Z" w16du:dateUtc="2025-07-14T15:49:00Z">
        <w:r w:rsidR="00B529DF">
          <w:rPr>
            <w:rFonts w:ascii="Times New Roman" w:eastAsia="Calibri" w:hAnsi="Times New Roman" w:cs="Times New Roman"/>
          </w:rPr>
          <w:t xml:space="preserve"> </w:t>
        </w:r>
      </w:ins>
      <w:ins w:id="187" w:author="ERCOT" w:date="2025-07-14T09:33:00Z" w16du:dateUtc="2025-07-14T14:33:00Z">
        <w:r w:rsidRPr="00C76809">
          <w:rPr>
            <w:rFonts w:ascii="Times New Roman" w:eastAsia="Calibri" w:hAnsi="Times New Roman" w:cs="Times New Roman"/>
          </w:rPr>
          <w:t xml:space="preserve">ERCOT then will calculate the total hourly </w:t>
        </w:r>
        <w:r>
          <w:rPr>
            <w:rFonts w:ascii="Times New Roman" w:eastAsia="Calibri" w:hAnsi="Times New Roman" w:cs="Times New Roman"/>
          </w:rPr>
          <w:t>L</w:t>
        </w:r>
        <w:r w:rsidRPr="00C76809">
          <w:rPr>
            <w:rFonts w:ascii="Times New Roman" w:eastAsia="Calibri" w:hAnsi="Times New Roman" w:cs="Times New Roman"/>
          </w:rPr>
          <w:t>oad reduction amount for each NOIE/REP’s reported deployments that included some or all of that hour.</w:t>
        </w:r>
      </w:ins>
      <w:ins w:id="188" w:author="ERCOT" w:date="2025-07-16T18:48:00Z" w16du:dateUtc="2025-07-16T23:48:00Z">
        <w:r w:rsidR="002D54E8">
          <w:rPr>
            <w:rFonts w:ascii="Times New Roman" w:eastAsia="Calibri" w:hAnsi="Times New Roman" w:cs="Times New Roman"/>
          </w:rPr>
          <w:t xml:space="preserve">  </w:t>
        </w:r>
      </w:ins>
      <w:ins w:id="189" w:author="ERCOT" w:date="2025-07-14T09:33:00Z" w16du:dateUtc="2025-07-14T14:33:00Z">
        <w:r w:rsidRPr="00C76809">
          <w:rPr>
            <w:rFonts w:ascii="Times New Roman" w:eastAsia="Calibri" w:hAnsi="Times New Roman" w:cs="Times New Roman"/>
          </w:rPr>
          <w:t xml:space="preserve">The highest calculated hourly </w:t>
        </w:r>
        <w:r>
          <w:rPr>
            <w:rFonts w:ascii="Times New Roman" w:eastAsia="Calibri" w:hAnsi="Times New Roman" w:cs="Times New Roman"/>
          </w:rPr>
          <w:t>L</w:t>
        </w:r>
        <w:r w:rsidRPr="00C76809">
          <w:rPr>
            <w:rFonts w:ascii="Times New Roman" w:eastAsia="Calibri" w:hAnsi="Times New Roman" w:cs="Times New Roman"/>
          </w:rPr>
          <w:t xml:space="preserve">oad reductions for a NOIE/REP for a Season shall be the basis for calculating the payment made to that NOIE/REP’s QSE for that NOIE/REP. </w:t>
        </w:r>
      </w:ins>
      <w:ins w:id="190" w:author="ERCOT" w:date="2025-07-14T10:49:00Z" w16du:dateUtc="2025-07-14T15:49:00Z">
        <w:r w:rsidR="00B529DF">
          <w:rPr>
            <w:rFonts w:ascii="Times New Roman" w:eastAsia="Calibri" w:hAnsi="Times New Roman" w:cs="Times New Roman"/>
          </w:rPr>
          <w:t xml:space="preserve"> </w:t>
        </w:r>
      </w:ins>
      <w:ins w:id="191" w:author="ERCOT" w:date="2025-07-14T09:33:00Z" w16du:dateUtc="2025-07-14T14:33:00Z">
        <w:r w:rsidRPr="00C76809">
          <w:rPr>
            <w:rFonts w:ascii="Times New Roman" w:eastAsia="Calibri" w:hAnsi="Times New Roman" w:cs="Times New Roman"/>
          </w:rPr>
          <w:t xml:space="preserve">The number of highest </w:t>
        </w:r>
        <w:r>
          <w:rPr>
            <w:rFonts w:ascii="Times New Roman" w:eastAsia="Calibri" w:hAnsi="Times New Roman" w:cs="Times New Roman"/>
          </w:rPr>
          <w:t>N</w:t>
        </w:r>
        <w:r w:rsidRPr="00C76809">
          <w:rPr>
            <w:rFonts w:ascii="Times New Roman" w:eastAsia="Calibri" w:hAnsi="Times New Roman" w:cs="Times New Roman"/>
          </w:rPr>
          <w:t xml:space="preserve">et </w:t>
        </w:r>
        <w:r>
          <w:rPr>
            <w:rFonts w:ascii="Times New Roman" w:eastAsia="Calibri" w:hAnsi="Times New Roman" w:cs="Times New Roman"/>
          </w:rPr>
          <w:t>L</w:t>
        </w:r>
        <w:r w:rsidRPr="00C76809">
          <w:rPr>
            <w:rFonts w:ascii="Times New Roman" w:eastAsia="Calibri" w:hAnsi="Times New Roman" w:cs="Times New Roman"/>
          </w:rPr>
          <w:t xml:space="preserve">oad hours and the number of REP </w:t>
        </w:r>
        <w:r>
          <w:rPr>
            <w:rFonts w:ascii="Times New Roman" w:eastAsia="Calibri" w:hAnsi="Times New Roman" w:cs="Times New Roman"/>
          </w:rPr>
          <w:t>L</w:t>
        </w:r>
        <w:r w:rsidRPr="00C76809">
          <w:rPr>
            <w:rFonts w:ascii="Times New Roman" w:eastAsia="Calibri" w:hAnsi="Times New Roman" w:cs="Times New Roman"/>
          </w:rPr>
          <w:t>oad reduction hours will vary by Season as shown below.</w:t>
        </w:r>
      </w:ins>
    </w:p>
    <w:p w14:paraId="604B5B9D" w14:textId="1299F5C3" w:rsidR="00C76809" w:rsidRPr="00C76809" w:rsidRDefault="00C76809" w:rsidP="00C76809">
      <w:pPr>
        <w:spacing w:after="240" w:line="240" w:lineRule="auto"/>
        <w:ind w:left="720" w:hanging="720"/>
        <w:rPr>
          <w:ins w:id="192" w:author="ERCOT" w:date="2025-07-14T09:33:00Z" w16du:dateUtc="2025-07-14T14:33:00Z"/>
          <w:rFonts w:ascii="Times New Roman" w:eastAsia="Calibri" w:hAnsi="Times New Roman" w:cs="Times New Roman"/>
        </w:rPr>
      </w:pPr>
      <w:ins w:id="193" w:author="ERCOT" w:date="2025-07-14T09:33:00Z" w16du:dateUtc="2025-07-14T14:33:00Z">
        <w:r w:rsidRPr="00C76809">
          <w:rPr>
            <w:rFonts w:ascii="Times New Roman" w:eastAsia="Calibri" w:hAnsi="Times New Roman" w:cs="Times New Roman"/>
          </w:rPr>
          <w:t>(2)</w:t>
        </w:r>
        <w:r>
          <w:rPr>
            <w:rFonts w:ascii="Times New Roman" w:eastAsia="Calibri" w:hAnsi="Times New Roman" w:cs="Times New Roman"/>
          </w:rPr>
          <w:tab/>
        </w:r>
        <w:r w:rsidRPr="00C76809">
          <w:rPr>
            <w:rFonts w:ascii="Times New Roman" w:eastAsia="Calibri" w:hAnsi="Times New Roman" w:cs="Times New Roman"/>
          </w:rPr>
          <w:t xml:space="preserve">QSE RDR </w:t>
        </w:r>
        <w:r>
          <w:rPr>
            <w:rFonts w:ascii="Times New Roman" w:eastAsia="Calibri" w:hAnsi="Times New Roman" w:cs="Times New Roman"/>
          </w:rPr>
          <w:t>Program</w:t>
        </w:r>
        <w:r w:rsidRPr="00C76809">
          <w:rPr>
            <w:rFonts w:ascii="Times New Roman" w:eastAsia="Calibri" w:hAnsi="Times New Roman" w:cs="Times New Roman"/>
          </w:rPr>
          <w:t xml:space="preserve"> performance </w:t>
        </w:r>
        <w:r>
          <w:rPr>
            <w:rFonts w:ascii="Times New Roman" w:eastAsia="Calibri" w:hAnsi="Times New Roman" w:cs="Times New Roman"/>
          </w:rPr>
          <w:t xml:space="preserve">for each REP/NOIE LSE </w:t>
        </w:r>
        <w:r w:rsidRPr="00C76809">
          <w:rPr>
            <w:rFonts w:ascii="Times New Roman" w:eastAsia="Calibri" w:hAnsi="Times New Roman" w:cs="Times New Roman"/>
          </w:rPr>
          <w:t>will be assessed during the following Seasonal periods:</w:t>
        </w:r>
      </w:ins>
    </w:p>
    <w:p w14:paraId="46067904" w14:textId="08CC4FC0" w:rsidR="00C76809" w:rsidRPr="00C76809" w:rsidRDefault="00C76809" w:rsidP="00497450">
      <w:pPr>
        <w:spacing w:after="240" w:line="240" w:lineRule="auto"/>
        <w:ind w:left="720"/>
        <w:rPr>
          <w:ins w:id="194" w:author="ERCOT" w:date="2025-07-14T09:33:00Z" w16du:dateUtc="2025-07-14T14:33:00Z"/>
          <w:rFonts w:ascii="Times New Roman" w:eastAsia="Calibri" w:hAnsi="Times New Roman" w:cs="Times New Roman"/>
        </w:rPr>
      </w:pPr>
      <w:ins w:id="195" w:author="ERCOT" w:date="2025-07-14T09:33:00Z">
        <w:r w:rsidRPr="18286017">
          <w:rPr>
            <w:rFonts w:ascii="Times New Roman" w:eastAsia="Calibri" w:hAnsi="Times New Roman" w:cs="Times New Roman"/>
          </w:rPr>
          <w:t xml:space="preserve">Summer (June – September): </w:t>
        </w:r>
      </w:ins>
      <w:ins w:id="196" w:author="ERCOT" w:date="2025-07-16T18:38:00Z" w16du:dateUtc="2025-07-16T23:38:00Z">
        <w:r w:rsidR="008D4B87">
          <w:rPr>
            <w:rFonts w:ascii="Times New Roman" w:eastAsia="Calibri" w:hAnsi="Times New Roman" w:cs="Times New Roman"/>
          </w:rPr>
          <w:t>highest</w:t>
        </w:r>
      </w:ins>
      <w:ins w:id="197" w:author="ERCOT" w:date="2025-07-14T09:33:00Z">
        <w:r w:rsidRPr="18286017">
          <w:rPr>
            <w:rFonts w:ascii="Times New Roman" w:eastAsia="Calibri" w:hAnsi="Times New Roman" w:cs="Times New Roman"/>
          </w:rPr>
          <w:t xml:space="preserve"> </w:t>
        </w:r>
      </w:ins>
      <w:ins w:id="198" w:author="ERCOT" w:date="2025-07-14T10:49:00Z">
        <w:r w:rsidR="00B529DF" w:rsidRPr="18286017">
          <w:rPr>
            <w:rFonts w:ascii="Times New Roman" w:eastAsia="Calibri" w:hAnsi="Times New Roman" w:cs="Times New Roman"/>
          </w:rPr>
          <w:t>six</w:t>
        </w:r>
      </w:ins>
      <w:ins w:id="199" w:author="ERCOT" w:date="2025-07-14T09:33:00Z">
        <w:r w:rsidRPr="18286017">
          <w:rPr>
            <w:rFonts w:ascii="Times New Roman" w:eastAsia="Calibri" w:hAnsi="Times New Roman" w:cs="Times New Roman"/>
          </w:rPr>
          <w:t xml:space="preserve"> </w:t>
        </w:r>
      </w:ins>
      <w:ins w:id="200" w:author="ERCOT" w:date="2025-07-14T10:49:00Z">
        <w:r w:rsidR="00B529DF" w:rsidRPr="18286017">
          <w:rPr>
            <w:rFonts w:ascii="Times New Roman" w:eastAsia="Calibri" w:hAnsi="Times New Roman" w:cs="Times New Roman"/>
          </w:rPr>
          <w:t>L</w:t>
        </w:r>
      </w:ins>
      <w:ins w:id="201" w:author="ERCOT" w:date="2025-07-14T09:33:00Z">
        <w:r w:rsidRPr="18286017">
          <w:rPr>
            <w:rFonts w:ascii="Times New Roman" w:eastAsia="Calibri" w:hAnsi="Times New Roman" w:cs="Times New Roman"/>
          </w:rPr>
          <w:t xml:space="preserve">oad reduction hours of the </w:t>
        </w:r>
      </w:ins>
      <w:ins w:id="202" w:author="ERCOT" w:date="2025-07-16T18:38:00Z" w16du:dateUtc="2025-07-16T23:38:00Z">
        <w:r w:rsidR="008D4B87">
          <w:rPr>
            <w:rFonts w:ascii="Times New Roman" w:eastAsia="Calibri" w:hAnsi="Times New Roman" w:cs="Times New Roman"/>
          </w:rPr>
          <w:t>highest</w:t>
        </w:r>
      </w:ins>
      <w:ins w:id="203" w:author="ERCOT" w:date="2025-07-14T09:33:00Z">
        <w:r w:rsidRPr="18286017">
          <w:rPr>
            <w:rFonts w:ascii="Times New Roman" w:eastAsia="Calibri" w:hAnsi="Times New Roman" w:cs="Times New Roman"/>
          </w:rPr>
          <w:t xml:space="preserve"> </w:t>
        </w:r>
      </w:ins>
      <w:ins w:id="204" w:author="ERCOT" w:date="2025-07-14T10:49:00Z">
        <w:r w:rsidR="00B529DF" w:rsidRPr="18286017">
          <w:rPr>
            <w:rFonts w:ascii="Times New Roman" w:eastAsia="Calibri" w:hAnsi="Times New Roman" w:cs="Times New Roman"/>
          </w:rPr>
          <w:t>eight</w:t>
        </w:r>
      </w:ins>
      <w:ins w:id="205" w:author="ERCOT" w:date="2025-07-14T09:33:00Z">
        <w:r w:rsidRPr="18286017">
          <w:rPr>
            <w:rFonts w:ascii="Times New Roman" w:eastAsia="Calibri" w:hAnsi="Times New Roman" w:cs="Times New Roman"/>
          </w:rPr>
          <w:t xml:space="preserve"> Net Load hours.</w:t>
        </w:r>
      </w:ins>
    </w:p>
    <w:p w14:paraId="015D6646" w14:textId="30770540" w:rsidR="00C76809" w:rsidRPr="00C76809" w:rsidRDefault="00C76809" w:rsidP="00497450">
      <w:pPr>
        <w:spacing w:after="240" w:line="240" w:lineRule="auto"/>
        <w:ind w:left="720"/>
        <w:rPr>
          <w:ins w:id="206" w:author="ERCOT" w:date="2025-07-14T09:33:00Z" w16du:dateUtc="2025-07-14T14:33:00Z"/>
          <w:rFonts w:ascii="Times New Roman" w:eastAsia="Calibri" w:hAnsi="Times New Roman" w:cs="Times New Roman"/>
        </w:rPr>
      </w:pPr>
      <w:ins w:id="207" w:author="ERCOT" w:date="2025-07-14T09:33:00Z" w16du:dateUtc="2025-07-14T14:33:00Z">
        <w:r w:rsidRPr="00C76809">
          <w:rPr>
            <w:rFonts w:ascii="Times New Roman" w:eastAsia="Calibri" w:hAnsi="Times New Roman" w:cs="Times New Roman"/>
          </w:rPr>
          <w:t xml:space="preserve">Fall (October – November): </w:t>
        </w:r>
      </w:ins>
      <w:ins w:id="208" w:author="ERCOT" w:date="2025-07-16T18:38:00Z" w16du:dateUtc="2025-07-16T23:38:00Z">
        <w:r w:rsidR="008D4B87">
          <w:rPr>
            <w:rFonts w:ascii="Times New Roman" w:eastAsia="Calibri" w:hAnsi="Times New Roman" w:cs="Times New Roman"/>
          </w:rPr>
          <w:t>highest</w:t>
        </w:r>
      </w:ins>
      <w:ins w:id="209" w:author="ERCOT" w:date="2025-07-14T09:33:00Z" w16du:dateUtc="2025-07-14T14:33:00Z">
        <w:r w:rsidRPr="00C76809">
          <w:rPr>
            <w:rFonts w:ascii="Times New Roman" w:eastAsia="Calibri" w:hAnsi="Times New Roman" w:cs="Times New Roman"/>
          </w:rPr>
          <w:t xml:space="preserve"> </w:t>
        </w:r>
      </w:ins>
      <w:ins w:id="210" w:author="ERCOT" w:date="2025-07-14T10:49:00Z" w16du:dateUtc="2025-07-14T15:49:00Z">
        <w:r w:rsidR="00B529DF">
          <w:rPr>
            <w:rFonts w:ascii="Times New Roman" w:eastAsia="Calibri" w:hAnsi="Times New Roman" w:cs="Times New Roman"/>
          </w:rPr>
          <w:t>three</w:t>
        </w:r>
      </w:ins>
      <w:ins w:id="211" w:author="ERCOT" w:date="2025-07-14T09:33:00Z" w16du:dateUtc="2025-07-14T14:33:00Z">
        <w:r w:rsidRPr="00497450">
          <w:rPr>
            <w:rFonts w:ascii="Times New Roman" w:eastAsia="Calibri" w:hAnsi="Times New Roman" w:cs="Times New Roman"/>
          </w:rPr>
          <w:t xml:space="preserve"> </w:t>
        </w:r>
      </w:ins>
      <w:ins w:id="212" w:author="ERCOT" w:date="2025-07-14T10:50:00Z" w16du:dateUtc="2025-07-14T15:50:00Z">
        <w:r w:rsidR="00B529DF">
          <w:rPr>
            <w:rFonts w:ascii="Times New Roman" w:eastAsia="Calibri" w:hAnsi="Times New Roman" w:cs="Times New Roman"/>
          </w:rPr>
          <w:t>L</w:t>
        </w:r>
      </w:ins>
      <w:ins w:id="213" w:author="ERCOT" w:date="2025-07-14T09:33:00Z" w16du:dateUtc="2025-07-14T14:33:00Z">
        <w:r w:rsidRPr="00497450">
          <w:rPr>
            <w:rFonts w:ascii="Times New Roman" w:eastAsia="Calibri" w:hAnsi="Times New Roman" w:cs="Times New Roman"/>
          </w:rPr>
          <w:t>oad reduction hour</w:t>
        </w:r>
      </w:ins>
      <w:ins w:id="214" w:author="ERCOT" w:date="2025-07-16T18:25:00Z" w16du:dateUtc="2025-07-16T23:25:00Z">
        <w:r w:rsidR="000473A4">
          <w:rPr>
            <w:rFonts w:ascii="Times New Roman" w:eastAsia="Calibri" w:hAnsi="Times New Roman" w:cs="Times New Roman"/>
          </w:rPr>
          <w:t>s</w:t>
        </w:r>
      </w:ins>
      <w:ins w:id="215" w:author="ERCOT" w:date="2025-07-14T09:33:00Z" w16du:dateUtc="2025-07-14T14:33:00Z">
        <w:r w:rsidRPr="00497450">
          <w:rPr>
            <w:rFonts w:ascii="Times New Roman" w:eastAsia="Calibri" w:hAnsi="Times New Roman" w:cs="Times New Roman"/>
          </w:rPr>
          <w:t xml:space="preserve"> of the </w:t>
        </w:r>
      </w:ins>
      <w:ins w:id="216" w:author="ERCOT" w:date="2025-07-16T18:38:00Z" w16du:dateUtc="2025-07-16T23:38:00Z">
        <w:r w:rsidR="008D4B87">
          <w:rPr>
            <w:rFonts w:ascii="Times New Roman" w:eastAsia="Calibri" w:hAnsi="Times New Roman" w:cs="Times New Roman"/>
          </w:rPr>
          <w:t>highest</w:t>
        </w:r>
      </w:ins>
      <w:ins w:id="217" w:author="ERCOT" w:date="2025-07-14T09:33:00Z" w16du:dateUtc="2025-07-14T14:33:00Z">
        <w:r w:rsidRPr="00497450">
          <w:rPr>
            <w:rFonts w:ascii="Times New Roman" w:eastAsia="Calibri" w:hAnsi="Times New Roman" w:cs="Times New Roman"/>
          </w:rPr>
          <w:t xml:space="preserve"> </w:t>
        </w:r>
      </w:ins>
      <w:ins w:id="218" w:author="ERCOT" w:date="2025-07-14T10:49:00Z" w16du:dateUtc="2025-07-14T15:49:00Z">
        <w:r w:rsidR="00B529DF">
          <w:rPr>
            <w:rFonts w:ascii="Times New Roman" w:eastAsia="Calibri" w:hAnsi="Times New Roman" w:cs="Times New Roman"/>
          </w:rPr>
          <w:t>five</w:t>
        </w:r>
      </w:ins>
      <w:ins w:id="219" w:author="ERCOT" w:date="2025-07-14T09:33:00Z" w16du:dateUtc="2025-07-14T14:33:00Z">
        <w:r w:rsidRPr="00497450">
          <w:rPr>
            <w:rFonts w:ascii="Times New Roman" w:eastAsia="Calibri" w:hAnsi="Times New Roman" w:cs="Times New Roman"/>
          </w:rPr>
          <w:t xml:space="preserve"> Net Load hours.</w:t>
        </w:r>
      </w:ins>
    </w:p>
    <w:p w14:paraId="77293A68" w14:textId="1F4290EC" w:rsidR="00C76809" w:rsidRPr="00C76809" w:rsidRDefault="00C76809" w:rsidP="00497450">
      <w:pPr>
        <w:spacing w:after="240" w:line="240" w:lineRule="auto"/>
        <w:ind w:left="720"/>
        <w:rPr>
          <w:ins w:id="220" w:author="ERCOT" w:date="2025-07-14T09:33:00Z" w16du:dateUtc="2025-07-14T14:33:00Z"/>
          <w:rFonts w:ascii="Times New Roman" w:eastAsia="Calibri" w:hAnsi="Times New Roman" w:cs="Times New Roman"/>
        </w:rPr>
      </w:pPr>
      <w:ins w:id="221" w:author="ERCOT" w:date="2025-07-14T09:33:00Z" w16du:dateUtc="2025-07-14T14:33:00Z">
        <w:r w:rsidRPr="00C76809">
          <w:rPr>
            <w:rFonts w:ascii="Times New Roman" w:eastAsia="Calibri" w:hAnsi="Times New Roman" w:cs="Times New Roman"/>
          </w:rPr>
          <w:lastRenderedPageBreak/>
          <w:t xml:space="preserve">Winter (December – February): </w:t>
        </w:r>
      </w:ins>
      <w:ins w:id="222" w:author="ERCOT" w:date="2025-07-16T18:38:00Z" w16du:dateUtc="2025-07-16T23:38:00Z">
        <w:r w:rsidR="008D4B87">
          <w:rPr>
            <w:rFonts w:ascii="Times New Roman" w:eastAsia="Calibri" w:hAnsi="Times New Roman" w:cs="Times New Roman"/>
          </w:rPr>
          <w:t>highest</w:t>
        </w:r>
      </w:ins>
      <w:ins w:id="223" w:author="ERCOT" w:date="2025-07-14T09:33:00Z" w16du:dateUtc="2025-07-14T14:33:00Z">
        <w:r w:rsidRPr="00C76809">
          <w:rPr>
            <w:rFonts w:ascii="Times New Roman" w:eastAsia="Calibri" w:hAnsi="Times New Roman" w:cs="Times New Roman"/>
          </w:rPr>
          <w:t xml:space="preserve"> </w:t>
        </w:r>
      </w:ins>
      <w:ins w:id="224" w:author="ERCOT" w:date="2025-07-14T10:50:00Z" w16du:dateUtc="2025-07-14T15:50:00Z">
        <w:r w:rsidR="00B529DF">
          <w:rPr>
            <w:rFonts w:ascii="Times New Roman" w:eastAsia="Calibri" w:hAnsi="Times New Roman" w:cs="Times New Roman"/>
          </w:rPr>
          <w:t>six</w:t>
        </w:r>
      </w:ins>
      <w:ins w:id="225" w:author="ERCOT" w:date="2025-07-14T09:33:00Z" w16du:dateUtc="2025-07-14T14:33:00Z">
        <w:r w:rsidRPr="00497450">
          <w:rPr>
            <w:rFonts w:ascii="Times New Roman" w:eastAsia="Calibri" w:hAnsi="Times New Roman" w:cs="Times New Roman"/>
          </w:rPr>
          <w:t xml:space="preserve"> </w:t>
        </w:r>
      </w:ins>
      <w:ins w:id="226" w:author="ERCOT" w:date="2025-07-14T10:50:00Z" w16du:dateUtc="2025-07-14T15:50:00Z">
        <w:r w:rsidR="00B529DF">
          <w:rPr>
            <w:rFonts w:ascii="Times New Roman" w:eastAsia="Calibri" w:hAnsi="Times New Roman" w:cs="Times New Roman"/>
          </w:rPr>
          <w:t>L</w:t>
        </w:r>
      </w:ins>
      <w:ins w:id="227" w:author="ERCOT" w:date="2025-07-14T09:33:00Z" w16du:dateUtc="2025-07-14T14:33:00Z">
        <w:r w:rsidRPr="00497450">
          <w:rPr>
            <w:rFonts w:ascii="Times New Roman" w:eastAsia="Calibri" w:hAnsi="Times New Roman" w:cs="Times New Roman"/>
          </w:rPr>
          <w:t xml:space="preserve">oad reduction hours of the </w:t>
        </w:r>
      </w:ins>
      <w:ins w:id="228" w:author="ERCOT" w:date="2025-07-16T18:39:00Z" w16du:dateUtc="2025-07-16T23:39:00Z">
        <w:r w:rsidR="008D4B87">
          <w:rPr>
            <w:rFonts w:ascii="Times New Roman" w:eastAsia="Calibri" w:hAnsi="Times New Roman" w:cs="Times New Roman"/>
          </w:rPr>
          <w:t>highest</w:t>
        </w:r>
      </w:ins>
      <w:ins w:id="229" w:author="ERCOT" w:date="2025-07-14T09:33:00Z" w16du:dateUtc="2025-07-14T14:33:00Z">
        <w:r w:rsidRPr="00497450">
          <w:rPr>
            <w:rFonts w:ascii="Times New Roman" w:eastAsia="Calibri" w:hAnsi="Times New Roman" w:cs="Times New Roman"/>
          </w:rPr>
          <w:t xml:space="preserve"> </w:t>
        </w:r>
      </w:ins>
      <w:ins w:id="230" w:author="ERCOT" w:date="2025-07-14T10:49:00Z" w16du:dateUtc="2025-07-14T15:49:00Z">
        <w:r w:rsidR="00B529DF">
          <w:rPr>
            <w:rFonts w:ascii="Times New Roman" w:eastAsia="Calibri" w:hAnsi="Times New Roman" w:cs="Times New Roman"/>
          </w:rPr>
          <w:t>eight</w:t>
        </w:r>
      </w:ins>
      <w:ins w:id="231" w:author="ERCOT" w:date="2025-07-14T09:33:00Z" w16du:dateUtc="2025-07-14T14:33:00Z">
        <w:r w:rsidRPr="00497450">
          <w:rPr>
            <w:rFonts w:ascii="Times New Roman" w:eastAsia="Calibri" w:hAnsi="Times New Roman" w:cs="Times New Roman"/>
          </w:rPr>
          <w:t xml:space="preserve"> Net Load hours.</w:t>
        </w:r>
      </w:ins>
    </w:p>
    <w:p w14:paraId="03B2A3B8" w14:textId="233184CF" w:rsidR="00C76809" w:rsidRPr="00C76809" w:rsidRDefault="00C76809" w:rsidP="00497450">
      <w:pPr>
        <w:spacing w:after="240" w:line="240" w:lineRule="auto"/>
        <w:ind w:left="720"/>
        <w:rPr>
          <w:ins w:id="232" w:author="ERCOT" w:date="2025-07-14T09:33:00Z" w16du:dateUtc="2025-07-14T14:33:00Z"/>
          <w:rFonts w:ascii="Times New Roman" w:eastAsia="Calibri" w:hAnsi="Times New Roman" w:cs="Times New Roman"/>
        </w:rPr>
      </w:pPr>
      <w:ins w:id="233" w:author="ERCOT" w:date="2025-07-14T09:33:00Z" w16du:dateUtc="2025-07-14T14:33:00Z">
        <w:r w:rsidRPr="00C76809">
          <w:rPr>
            <w:rFonts w:ascii="Times New Roman" w:eastAsia="Calibri" w:hAnsi="Times New Roman" w:cs="Times New Roman"/>
          </w:rPr>
          <w:t xml:space="preserve">Spring (March – May): </w:t>
        </w:r>
      </w:ins>
      <w:ins w:id="234" w:author="ERCOT" w:date="2025-07-16T18:39:00Z" w16du:dateUtc="2025-07-16T23:39:00Z">
        <w:r w:rsidR="008D4B87">
          <w:rPr>
            <w:rFonts w:ascii="Times New Roman" w:eastAsia="Calibri" w:hAnsi="Times New Roman" w:cs="Times New Roman"/>
          </w:rPr>
          <w:t>highest</w:t>
        </w:r>
      </w:ins>
      <w:ins w:id="235" w:author="ERCOT" w:date="2025-07-14T09:33:00Z" w16du:dateUtc="2025-07-14T14:33:00Z">
        <w:r w:rsidRPr="00C76809">
          <w:rPr>
            <w:rFonts w:ascii="Times New Roman" w:eastAsia="Calibri" w:hAnsi="Times New Roman" w:cs="Times New Roman"/>
          </w:rPr>
          <w:t xml:space="preserve"> </w:t>
        </w:r>
      </w:ins>
      <w:ins w:id="236" w:author="ERCOT" w:date="2025-07-14T10:50:00Z" w16du:dateUtc="2025-07-14T15:50:00Z">
        <w:r w:rsidR="00B529DF">
          <w:rPr>
            <w:rFonts w:ascii="Times New Roman" w:eastAsia="Calibri" w:hAnsi="Times New Roman" w:cs="Times New Roman"/>
          </w:rPr>
          <w:t>three</w:t>
        </w:r>
      </w:ins>
      <w:ins w:id="237" w:author="ERCOT" w:date="2025-07-14T09:33:00Z" w16du:dateUtc="2025-07-14T14:33:00Z">
        <w:r w:rsidRPr="00497450">
          <w:rPr>
            <w:rFonts w:ascii="Times New Roman" w:eastAsia="Calibri" w:hAnsi="Times New Roman" w:cs="Times New Roman"/>
          </w:rPr>
          <w:t xml:space="preserve"> </w:t>
        </w:r>
      </w:ins>
      <w:ins w:id="238" w:author="ERCOT" w:date="2025-07-14T10:50:00Z" w16du:dateUtc="2025-07-14T15:50:00Z">
        <w:r w:rsidR="00B529DF">
          <w:rPr>
            <w:rFonts w:ascii="Times New Roman" w:eastAsia="Calibri" w:hAnsi="Times New Roman" w:cs="Times New Roman"/>
          </w:rPr>
          <w:t>L</w:t>
        </w:r>
      </w:ins>
      <w:ins w:id="239" w:author="ERCOT" w:date="2025-07-14T09:33:00Z" w16du:dateUtc="2025-07-14T14:33:00Z">
        <w:r w:rsidRPr="00497450">
          <w:rPr>
            <w:rFonts w:ascii="Times New Roman" w:eastAsia="Calibri" w:hAnsi="Times New Roman" w:cs="Times New Roman"/>
          </w:rPr>
          <w:t>oad reduction hour</w:t>
        </w:r>
      </w:ins>
      <w:ins w:id="240" w:author="ERCOT" w:date="2025-07-16T18:25:00Z" w16du:dateUtc="2025-07-16T23:25:00Z">
        <w:r w:rsidR="000473A4">
          <w:rPr>
            <w:rFonts w:ascii="Times New Roman" w:eastAsia="Calibri" w:hAnsi="Times New Roman" w:cs="Times New Roman"/>
          </w:rPr>
          <w:t>s</w:t>
        </w:r>
      </w:ins>
      <w:ins w:id="241" w:author="ERCOT" w:date="2025-07-14T09:33:00Z" w16du:dateUtc="2025-07-14T14:33:00Z">
        <w:r w:rsidRPr="00497450">
          <w:rPr>
            <w:rFonts w:ascii="Times New Roman" w:eastAsia="Calibri" w:hAnsi="Times New Roman" w:cs="Times New Roman"/>
          </w:rPr>
          <w:t xml:space="preserve"> of the </w:t>
        </w:r>
      </w:ins>
      <w:ins w:id="242" w:author="ERCOT" w:date="2025-07-16T18:39:00Z" w16du:dateUtc="2025-07-16T23:39:00Z">
        <w:r w:rsidR="008D4B87">
          <w:rPr>
            <w:rFonts w:ascii="Times New Roman" w:eastAsia="Calibri" w:hAnsi="Times New Roman" w:cs="Times New Roman"/>
          </w:rPr>
          <w:t>highest</w:t>
        </w:r>
      </w:ins>
      <w:ins w:id="243" w:author="ERCOT" w:date="2025-07-14T09:33:00Z" w16du:dateUtc="2025-07-14T14:33:00Z">
        <w:r w:rsidRPr="00497450">
          <w:rPr>
            <w:rFonts w:ascii="Times New Roman" w:eastAsia="Calibri" w:hAnsi="Times New Roman" w:cs="Times New Roman"/>
          </w:rPr>
          <w:t xml:space="preserve"> </w:t>
        </w:r>
      </w:ins>
      <w:ins w:id="244" w:author="ERCOT" w:date="2025-07-14T10:50:00Z" w16du:dateUtc="2025-07-14T15:50:00Z">
        <w:r w:rsidR="00B529DF">
          <w:rPr>
            <w:rFonts w:ascii="Times New Roman" w:eastAsia="Calibri" w:hAnsi="Times New Roman" w:cs="Times New Roman"/>
          </w:rPr>
          <w:t>five</w:t>
        </w:r>
      </w:ins>
      <w:ins w:id="245" w:author="ERCOT" w:date="2025-07-14T09:33:00Z" w16du:dateUtc="2025-07-14T14:33:00Z">
        <w:r w:rsidRPr="00497450">
          <w:rPr>
            <w:rFonts w:ascii="Times New Roman" w:eastAsia="Calibri" w:hAnsi="Times New Roman" w:cs="Times New Roman"/>
          </w:rPr>
          <w:t xml:space="preserve"> Net Load hours.</w:t>
        </w:r>
      </w:ins>
    </w:p>
    <w:p w14:paraId="773F7320" w14:textId="3681F18E" w:rsidR="00C76809" w:rsidRPr="00C76809" w:rsidRDefault="00C76809" w:rsidP="00C76809">
      <w:pPr>
        <w:spacing w:after="240" w:line="240" w:lineRule="auto"/>
        <w:ind w:left="720" w:hanging="720"/>
        <w:rPr>
          <w:ins w:id="246" w:author="ERCOT" w:date="2025-07-14T09:33:00Z" w16du:dateUtc="2025-07-14T14:33:00Z"/>
          <w:rFonts w:ascii="Times New Roman" w:eastAsia="Calibri" w:hAnsi="Times New Roman" w:cs="Times New Roman"/>
        </w:rPr>
      </w:pPr>
      <w:ins w:id="247" w:author="ERCOT" w:date="2025-07-14T09:33:00Z" w16du:dateUtc="2025-07-14T14:33:00Z">
        <w:r w:rsidRPr="00C76809">
          <w:rPr>
            <w:rFonts w:ascii="Times New Roman" w:eastAsia="Calibri" w:hAnsi="Times New Roman" w:cs="Times New Roman"/>
          </w:rPr>
          <w:t>(</w:t>
        </w:r>
        <w:r w:rsidRPr="5B9779B5">
          <w:rPr>
            <w:rFonts w:ascii="Times New Roman" w:eastAsia="Calibri" w:hAnsi="Times New Roman" w:cs="Times New Roman"/>
          </w:rPr>
          <w:t>3</w:t>
        </w:r>
        <w:r w:rsidRPr="00C76809">
          <w:rPr>
            <w:rFonts w:ascii="Times New Roman" w:eastAsia="Calibri" w:hAnsi="Times New Roman" w:cs="Times New Roman"/>
          </w:rPr>
          <w:t>)</w:t>
        </w:r>
        <w:r w:rsidRPr="00497450">
          <w:rPr>
            <w:rFonts w:ascii="Times New Roman" w:eastAsia="Calibri" w:hAnsi="Times New Roman" w:cs="Times New Roman"/>
          </w:rPr>
          <w:tab/>
        </w:r>
        <w:r w:rsidRPr="00C76809">
          <w:rPr>
            <w:rFonts w:ascii="Times New Roman" w:eastAsia="Calibri" w:hAnsi="Times New Roman" w:cs="Times New Roman"/>
          </w:rPr>
          <w:t xml:space="preserve">A minimum of 2,000 </w:t>
        </w:r>
        <w:r w:rsidRPr="5B9779B5">
          <w:rPr>
            <w:rFonts w:ascii="Times New Roman" w:eastAsia="Calibri" w:hAnsi="Times New Roman" w:cs="Times New Roman"/>
          </w:rPr>
          <w:t>participant</w:t>
        </w:r>
        <w:r w:rsidRPr="00C76809">
          <w:rPr>
            <w:rFonts w:ascii="Times New Roman" w:eastAsia="Calibri" w:hAnsi="Times New Roman" w:cs="Times New Roman"/>
          </w:rPr>
          <w:t>s per NOIE/REP representing RDR resources will be required to be eligible for assessment.</w:t>
        </w:r>
      </w:ins>
    </w:p>
    <w:p w14:paraId="5830960C" w14:textId="6AB6C957" w:rsidR="00C76809" w:rsidRPr="00C76809" w:rsidRDefault="00C76809" w:rsidP="00C76809">
      <w:pPr>
        <w:spacing w:after="240" w:line="240" w:lineRule="auto"/>
        <w:ind w:left="720" w:hanging="720"/>
        <w:rPr>
          <w:ins w:id="248" w:author="ERCOT" w:date="2025-07-14T09:33:00Z" w16du:dateUtc="2025-07-14T14:33:00Z"/>
          <w:rFonts w:ascii="Times New Roman" w:eastAsia="Calibri" w:hAnsi="Times New Roman" w:cs="Times New Roman"/>
        </w:rPr>
      </w:pPr>
      <w:ins w:id="249" w:author="ERCOT" w:date="2025-07-14T09:33:00Z" w16du:dateUtc="2025-07-14T14:33:00Z">
        <w:r w:rsidRPr="00C76809">
          <w:rPr>
            <w:rFonts w:ascii="Times New Roman" w:eastAsia="Calibri" w:hAnsi="Times New Roman" w:cs="Times New Roman"/>
          </w:rPr>
          <w:t>(</w:t>
        </w:r>
        <w:r w:rsidRPr="5B9779B5">
          <w:rPr>
            <w:rFonts w:ascii="Times New Roman" w:eastAsia="Calibri" w:hAnsi="Times New Roman" w:cs="Times New Roman"/>
          </w:rPr>
          <w:t>4</w:t>
        </w:r>
        <w:r w:rsidRPr="00C76809">
          <w:rPr>
            <w:rFonts w:ascii="Times New Roman" w:eastAsia="Calibri" w:hAnsi="Times New Roman" w:cs="Times New Roman"/>
          </w:rPr>
          <w:t>)</w:t>
        </w:r>
        <w:r w:rsidRPr="00497450">
          <w:rPr>
            <w:rFonts w:ascii="Times New Roman" w:eastAsia="Calibri" w:hAnsi="Times New Roman" w:cs="Times New Roman"/>
          </w:rPr>
          <w:tab/>
        </w:r>
        <w:r w:rsidRPr="00C76809">
          <w:rPr>
            <w:rFonts w:ascii="Times New Roman" w:eastAsia="Calibri" w:hAnsi="Times New Roman" w:cs="Times New Roman"/>
          </w:rPr>
          <w:t xml:space="preserve">RDR performance will be determined </w:t>
        </w:r>
      </w:ins>
      <w:ins w:id="250" w:author="ERCOT" w:date="2025-07-16T18:25:00Z" w16du:dateUtc="2025-07-16T23:25:00Z">
        <w:r w:rsidR="000473A4" w:rsidRPr="00C76809">
          <w:rPr>
            <w:rFonts w:ascii="Times New Roman" w:eastAsia="Calibri" w:hAnsi="Times New Roman" w:cs="Times New Roman"/>
          </w:rPr>
          <w:t xml:space="preserve">using </w:t>
        </w:r>
        <w:r w:rsidR="000473A4">
          <w:rPr>
            <w:rFonts w:ascii="Times New Roman" w:eastAsia="Calibri" w:hAnsi="Times New Roman" w:cs="Times New Roman"/>
          </w:rPr>
          <w:t>the</w:t>
        </w:r>
        <w:r w:rsidR="000473A4" w:rsidRPr="00C76809">
          <w:rPr>
            <w:rFonts w:ascii="Times New Roman" w:eastAsia="Calibri" w:hAnsi="Times New Roman" w:cs="Times New Roman"/>
          </w:rPr>
          <w:t xml:space="preserve"> methodology </w:t>
        </w:r>
      </w:ins>
      <w:ins w:id="251" w:author="ERCOT" w:date="2025-07-14T09:33:00Z" w16du:dateUtc="2025-07-14T14:33:00Z">
        <w:r w:rsidRPr="00C76809">
          <w:rPr>
            <w:rFonts w:ascii="Times New Roman" w:eastAsia="Calibri" w:hAnsi="Times New Roman" w:cs="Times New Roman"/>
          </w:rPr>
          <w:t>outlined in Section 8.1.4</w:t>
        </w:r>
        <w:r>
          <w:rPr>
            <w:rFonts w:ascii="Times New Roman" w:eastAsia="Calibri" w:hAnsi="Times New Roman" w:cs="Times New Roman"/>
          </w:rPr>
          <w:t xml:space="preserve">, </w:t>
        </w:r>
        <w:r w:rsidRPr="00497450">
          <w:rPr>
            <w:rFonts w:ascii="Times New Roman" w:eastAsia="Calibri" w:hAnsi="Times New Roman" w:cs="Times New Roman"/>
          </w:rPr>
          <w:t>Residential Demand Response Performance.</w:t>
        </w:r>
      </w:ins>
    </w:p>
    <w:p w14:paraId="5AF93B46" w14:textId="77777777" w:rsidR="00C76809" w:rsidRPr="00FD2520" w:rsidRDefault="00C76809" w:rsidP="00FD2520">
      <w:pPr>
        <w:keepNext/>
        <w:tabs>
          <w:tab w:val="left" w:pos="1080"/>
        </w:tabs>
        <w:spacing w:before="240" w:after="240" w:line="240" w:lineRule="auto"/>
        <w:ind w:left="1080" w:hanging="1080"/>
        <w:outlineLvl w:val="2"/>
        <w:rPr>
          <w:ins w:id="252" w:author="ERCOT" w:date="2025-07-14T09:33:00Z" w16du:dateUtc="2025-07-14T14:33:00Z"/>
          <w:rFonts w:ascii="Times New Roman" w:eastAsia="Calibri" w:hAnsi="Times New Roman" w:cs="Times New Roman"/>
          <w:b/>
          <w:bCs/>
          <w:i/>
        </w:rPr>
      </w:pPr>
      <w:ins w:id="253" w:author="ERCOT" w:date="2025-07-14T09:33:00Z" w16du:dateUtc="2025-07-14T14:33:00Z">
        <w:r w:rsidRPr="00FD2520">
          <w:rPr>
            <w:rFonts w:ascii="Times New Roman" w:eastAsia="Calibri" w:hAnsi="Times New Roman" w:cs="Times New Roman"/>
            <w:b/>
            <w:bCs/>
            <w:i/>
          </w:rPr>
          <w:t>3.26.4</w:t>
        </w:r>
        <w:r w:rsidRPr="00FD2520">
          <w:rPr>
            <w:rFonts w:ascii="Times New Roman" w:eastAsia="Calibri" w:hAnsi="Times New Roman" w:cs="Times New Roman"/>
            <w:b/>
            <w:bCs/>
            <w:i/>
          </w:rPr>
          <w:tab/>
        </w:r>
        <w:bookmarkStart w:id="254" w:name="_Hlk203379571"/>
        <w:r w:rsidRPr="00FD2520">
          <w:rPr>
            <w:rFonts w:ascii="Times New Roman" w:eastAsia="Calibri" w:hAnsi="Times New Roman" w:cs="Times New Roman"/>
            <w:b/>
            <w:bCs/>
            <w:i/>
          </w:rPr>
          <w:t>Residential Demand Response Program Cap</w:t>
        </w:r>
        <w:bookmarkEnd w:id="254"/>
      </w:ins>
    </w:p>
    <w:p w14:paraId="2663E25E" w14:textId="308466AE" w:rsidR="00C76809" w:rsidRDefault="00C76809" w:rsidP="00497450">
      <w:pPr>
        <w:spacing w:after="240" w:line="240" w:lineRule="auto"/>
        <w:ind w:left="720" w:hanging="720"/>
        <w:rPr>
          <w:ins w:id="255" w:author="ERCOT" w:date="2025-07-14T09:33:00Z" w16du:dateUtc="2025-07-14T14:33:00Z"/>
          <w:rFonts w:ascii="Times New Roman" w:eastAsia="Calibri" w:hAnsi="Times New Roman" w:cs="Times New Roman"/>
        </w:rPr>
      </w:pPr>
      <w:ins w:id="256" w:author="ERCOT" w:date="2025-07-14T09:33:00Z" w16du:dateUtc="2025-07-14T14:33:00Z">
        <w:r w:rsidRPr="00C76809">
          <w:rPr>
            <w:rFonts w:ascii="Times New Roman" w:eastAsia="Calibri" w:hAnsi="Times New Roman" w:cs="Times New Roman"/>
          </w:rPr>
          <w:t>(1)</w:t>
        </w:r>
        <w:r w:rsidRPr="00497450">
          <w:rPr>
            <w:rFonts w:ascii="Times New Roman" w:eastAsia="Calibri" w:hAnsi="Times New Roman" w:cs="Times New Roman"/>
          </w:rPr>
          <w:tab/>
        </w:r>
        <w:r w:rsidRPr="00C76809">
          <w:rPr>
            <w:rFonts w:ascii="Times New Roman" w:eastAsia="Calibri" w:hAnsi="Times New Roman" w:cs="Times New Roman"/>
          </w:rPr>
          <w:t xml:space="preserve">For each </w:t>
        </w:r>
        <w:r>
          <w:rPr>
            <w:rFonts w:ascii="Times New Roman" w:eastAsia="Calibri" w:hAnsi="Times New Roman" w:cs="Times New Roman"/>
          </w:rPr>
          <w:t>S</w:t>
        </w:r>
        <w:r w:rsidRPr="00C76809">
          <w:rPr>
            <w:rFonts w:ascii="Times New Roman" w:eastAsia="Calibri" w:hAnsi="Times New Roman" w:cs="Times New Roman"/>
          </w:rPr>
          <w:t xml:space="preserve">easonal period, if the aggregated load reduction across all RDR </w:t>
        </w:r>
        <w:r>
          <w:rPr>
            <w:rFonts w:ascii="Times New Roman" w:eastAsia="Calibri" w:hAnsi="Times New Roman" w:cs="Times New Roman"/>
          </w:rPr>
          <w:t>P</w:t>
        </w:r>
        <w:r w:rsidRPr="00C76809">
          <w:rPr>
            <w:rFonts w:ascii="Times New Roman" w:eastAsia="Calibri" w:hAnsi="Times New Roman" w:cs="Times New Roman"/>
          </w:rPr>
          <w:t>rogram participants</w:t>
        </w:r>
        <w:r>
          <w:rPr>
            <w:rFonts w:ascii="Times New Roman" w:eastAsia="Calibri" w:hAnsi="Times New Roman" w:cs="Times New Roman"/>
          </w:rPr>
          <w:t xml:space="preserve"> during the largest peak Net Load hours as defined in Section 3.26.3</w:t>
        </w:r>
        <w:r w:rsidRPr="00C76809">
          <w:rPr>
            <w:rFonts w:ascii="Times New Roman" w:eastAsia="Calibri" w:hAnsi="Times New Roman" w:cs="Times New Roman"/>
          </w:rPr>
          <w:t xml:space="preserve"> is more than </w:t>
        </w:r>
        <w:r>
          <w:rPr>
            <w:rFonts w:ascii="Times New Roman" w:eastAsia="Calibri" w:hAnsi="Times New Roman" w:cs="Times New Roman"/>
          </w:rPr>
          <w:t>the MWh cap as defined below</w:t>
        </w:r>
        <w:r w:rsidRPr="00C76809">
          <w:rPr>
            <w:rFonts w:ascii="Times New Roman" w:eastAsia="Calibri" w:hAnsi="Times New Roman" w:cs="Times New Roman"/>
          </w:rPr>
          <w:t xml:space="preserve">, the </w:t>
        </w:r>
        <w:r>
          <w:rPr>
            <w:rFonts w:ascii="Times New Roman" w:eastAsia="Calibri" w:hAnsi="Times New Roman" w:cs="Times New Roman"/>
          </w:rPr>
          <w:t>rate used for payment</w:t>
        </w:r>
        <w:r w:rsidRPr="00C76809">
          <w:rPr>
            <w:rFonts w:ascii="Times New Roman" w:eastAsia="Calibri" w:hAnsi="Times New Roman" w:cs="Times New Roman"/>
          </w:rPr>
          <w:t xml:space="preserve"> to the QSEs will be reduced as specified in Section 6.9.1, Residential Demand Response</w:t>
        </w:r>
        <w:r w:rsidRPr="00497450">
          <w:rPr>
            <w:rFonts w:ascii="Times New Roman" w:eastAsia="Calibri" w:hAnsi="Times New Roman" w:cs="Times New Roman"/>
          </w:rPr>
          <w:t xml:space="preserve"> </w:t>
        </w:r>
        <w:r>
          <w:rPr>
            <w:rFonts w:ascii="Times New Roman" w:eastAsia="Calibri" w:hAnsi="Times New Roman" w:cs="Times New Roman"/>
          </w:rPr>
          <w:t>Rate</w:t>
        </w:r>
        <w:r w:rsidRPr="00C76809">
          <w:rPr>
            <w:rFonts w:ascii="Times New Roman" w:eastAsia="Calibri" w:hAnsi="Times New Roman" w:cs="Times New Roman"/>
          </w:rPr>
          <w:t>.</w:t>
        </w:r>
      </w:ins>
    </w:p>
    <w:p w14:paraId="60F0063D" w14:textId="77777777" w:rsidR="00C76809" w:rsidRDefault="00C76809" w:rsidP="00C76809">
      <w:pPr>
        <w:spacing w:after="60" w:line="240" w:lineRule="auto"/>
        <w:ind w:left="720"/>
        <w:rPr>
          <w:ins w:id="257" w:author="ERCOT" w:date="2025-07-14T09:33:00Z" w16du:dateUtc="2025-07-14T14:33:00Z"/>
          <w:rFonts w:ascii="Times New Roman" w:eastAsia="Calibri" w:hAnsi="Times New Roman" w:cs="Times New Roman"/>
        </w:rPr>
      </w:pPr>
      <w:ins w:id="258" w:author="ERCOT" w:date="2025-07-14T09:33:00Z" w16du:dateUtc="2025-07-14T14:33:00Z">
        <w:r>
          <w:rPr>
            <w:rFonts w:ascii="Times New Roman" w:eastAsia="Calibri" w:hAnsi="Times New Roman" w:cs="Times New Roman"/>
          </w:rPr>
          <w:t>Residential Demand Response Program cap:</w:t>
        </w:r>
      </w:ins>
    </w:p>
    <w:tbl>
      <w:tblPr>
        <w:tblStyle w:val="TableGrid"/>
        <w:tblW w:w="0" w:type="auto"/>
        <w:tblInd w:w="720" w:type="dxa"/>
        <w:tblLook w:val="04A0" w:firstRow="1" w:lastRow="0" w:firstColumn="1" w:lastColumn="0" w:noHBand="0" w:noVBand="1"/>
      </w:tblPr>
      <w:tblGrid>
        <w:gridCol w:w="1525"/>
        <w:gridCol w:w="1440"/>
      </w:tblGrid>
      <w:tr w:rsidR="00C76809" w14:paraId="354A6B7B" w14:textId="77777777" w:rsidTr="00082ED8">
        <w:trPr>
          <w:ins w:id="259" w:author="ERCOT" w:date="2025-07-14T09:33:00Z"/>
        </w:trPr>
        <w:tc>
          <w:tcPr>
            <w:tcW w:w="1525" w:type="dxa"/>
          </w:tcPr>
          <w:p w14:paraId="732C470C" w14:textId="77777777" w:rsidR="00C76809" w:rsidRPr="00C76809" w:rsidRDefault="00C76809" w:rsidP="00082ED8">
            <w:pPr>
              <w:spacing w:after="60"/>
              <w:rPr>
                <w:ins w:id="260" w:author="ERCOT" w:date="2025-07-14T09:33:00Z" w16du:dateUtc="2025-07-14T14:33:00Z"/>
                <w:rFonts w:ascii="Times New Roman" w:hAnsi="Times New Roman"/>
                <w:b/>
                <w:bCs/>
              </w:rPr>
            </w:pPr>
            <w:ins w:id="261" w:author="ERCOT" w:date="2025-07-14T09:33:00Z" w16du:dateUtc="2025-07-14T14:33:00Z">
              <w:r w:rsidRPr="00C76809">
                <w:rPr>
                  <w:rFonts w:ascii="Times New Roman" w:hAnsi="Times New Roman"/>
                  <w:b/>
                  <w:bCs/>
                </w:rPr>
                <w:t>Season</w:t>
              </w:r>
            </w:ins>
          </w:p>
        </w:tc>
        <w:tc>
          <w:tcPr>
            <w:tcW w:w="1440" w:type="dxa"/>
          </w:tcPr>
          <w:p w14:paraId="04AE7EFD" w14:textId="77777777" w:rsidR="00C76809" w:rsidRPr="00C76809" w:rsidRDefault="00C76809" w:rsidP="00082ED8">
            <w:pPr>
              <w:spacing w:after="60"/>
              <w:rPr>
                <w:ins w:id="262" w:author="ERCOT" w:date="2025-07-14T09:33:00Z" w16du:dateUtc="2025-07-14T14:33:00Z"/>
                <w:rFonts w:ascii="Times New Roman" w:hAnsi="Times New Roman"/>
                <w:b/>
                <w:bCs/>
              </w:rPr>
            </w:pPr>
            <w:ins w:id="263" w:author="ERCOT" w:date="2025-07-14T09:33:00Z" w16du:dateUtc="2025-07-14T14:33:00Z">
              <w:r w:rsidRPr="00C76809">
                <w:rPr>
                  <w:rFonts w:ascii="Times New Roman" w:hAnsi="Times New Roman"/>
                  <w:b/>
                  <w:bCs/>
                </w:rPr>
                <w:t>Cap (MWh)</w:t>
              </w:r>
            </w:ins>
          </w:p>
        </w:tc>
      </w:tr>
      <w:tr w:rsidR="00C76809" w14:paraId="71115A6F" w14:textId="77777777" w:rsidTr="00082ED8">
        <w:trPr>
          <w:ins w:id="264" w:author="ERCOT" w:date="2025-07-14T09:33:00Z"/>
        </w:trPr>
        <w:tc>
          <w:tcPr>
            <w:tcW w:w="1525" w:type="dxa"/>
          </w:tcPr>
          <w:p w14:paraId="030A10AC" w14:textId="77777777" w:rsidR="00C76809" w:rsidRDefault="00C76809" w:rsidP="00082ED8">
            <w:pPr>
              <w:spacing w:after="60"/>
              <w:rPr>
                <w:ins w:id="265" w:author="ERCOT" w:date="2025-07-14T09:33:00Z" w16du:dateUtc="2025-07-14T14:33:00Z"/>
                <w:rFonts w:ascii="Times New Roman" w:hAnsi="Times New Roman"/>
              </w:rPr>
            </w:pPr>
            <w:ins w:id="266" w:author="ERCOT" w:date="2025-07-14T09:33:00Z" w16du:dateUtc="2025-07-14T14:33:00Z">
              <w:r>
                <w:rPr>
                  <w:rFonts w:ascii="Times New Roman" w:hAnsi="Times New Roman"/>
                </w:rPr>
                <w:t>Spring</w:t>
              </w:r>
            </w:ins>
          </w:p>
        </w:tc>
        <w:tc>
          <w:tcPr>
            <w:tcW w:w="1440" w:type="dxa"/>
          </w:tcPr>
          <w:p w14:paraId="342E58CC" w14:textId="77777777" w:rsidR="00C76809" w:rsidRDefault="00C76809" w:rsidP="00082ED8">
            <w:pPr>
              <w:spacing w:after="60"/>
              <w:rPr>
                <w:ins w:id="267" w:author="ERCOT" w:date="2025-07-14T09:33:00Z" w16du:dateUtc="2025-07-14T14:33:00Z"/>
                <w:rFonts w:ascii="Times New Roman" w:hAnsi="Times New Roman"/>
              </w:rPr>
            </w:pPr>
            <w:ins w:id="268" w:author="ERCOT" w:date="2025-07-14T09:33:00Z" w16du:dateUtc="2025-07-14T14:33:00Z">
              <w:r>
                <w:rPr>
                  <w:rFonts w:ascii="Times New Roman" w:hAnsi="Times New Roman"/>
                </w:rPr>
                <w:t>1500</w:t>
              </w:r>
            </w:ins>
          </w:p>
        </w:tc>
      </w:tr>
      <w:tr w:rsidR="00C76809" w14:paraId="027DF9C6" w14:textId="77777777" w:rsidTr="00082ED8">
        <w:trPr>
          <w:ins w:id="269" w:author="ERCOT" w:date="2025-07-14T09:33:00Z"/>
        </w:trPr>
        <w:tc>
          <w:tcPr>
            <w:tcW w:w="1525" w:type="dxa"/>
          </w:tcPr>
          <w:p w14:paraId="41C73A60" w14:textId="77777777" w:rsidR="00C76809" w:rsidRDefault="00C76809" w:rsidP="00082ED8">
            <w:pPr>
              <w:spacing w:after="60"/>
              <w:rPr>
                <w:ins w:id="270" w:author="ERCOT" w:date="2025-07-14T09:33:00Z" w16du:dateUtc="2025-07-14T14:33:00Z"/>
                <w:rFonts w:ascii="Times New Roman" w:hAnsi="Times New Roman"/>
              </w:rPr>
            </w:pPr>
            <w:ins w:id="271" w:author="ERCOT" w:date="2025-07-14T09:33:00Z" w16du:dateUtc="2025-07-14T14:33:00Z">
              <w:r>
                <w:rPr>
                  <w:rFonts w:ascii="Times New Roman" w:hAnsi="Times New Roman"/>
                </w:rPr>
                <w:t>Summer</w:t>
              </w:r>
            </w:ins>
          </w:p>
        </w:tc>
        <w:tc>
          <w:tcPr>
            <w:tcW w:w="1440" w:type="dxa"/>
          </w:tcPr>
          <w:p w14:paraId="13175E01" w14:textId="77777777" w:rsidR="00C76809" w:rsidRDefault="00C76809" w:rsidP="00082ED8">
            <w:pPr>
              <w:spacing w:after="60"/>
              <w:rPr>
                <w:ins w:id="272" w:author="ERCOT" w:date="2025-07-14T09:33:00Z" w16du:dateUtc="2025-07-14T14:33:00Z"/>
                <w:rFonts w:ascii="Times New Roman" w:hAnsi="Times New Roman"/>
              </w:rPr>
            </w:pPr>
            <w:ins w:id="273" w:author="ERCOT" w:date="2025-07-14T09:33:00Z" w16du:dateUtc="2025-07-14T14:33:00Z">
              <w:r>
                <w:rPr>
                  <w:rFonts w:ascii="Times New Roman" w:hAnsi="Times New Roman"/>
                </w:rPr>
                <w:t>3000</w:t>
              </w:r>
            </w:ins>
          </w:p>
        </w:tc>
      </w:tr>
      <w:tr w:rsidR="00C76809" w14:paraId="3992E961" w14:textId="77777777" w:rsidTr="00082ED8">
        <w:trPr>
          <w:ins w:id="274" w:author="ERCOT" w:date="2025-07-14T09:33:00Z"/>
        </w:trPr>
        <w:tc>
          <w:tcPr>
            <w:tcW w:w="1525" w:type="dxa"/>
          </w:tcPr>
          <w:p w14:paraId="35E3D741" w14:textId="77777777" w:rsidR="00C76809" w:rsidRDefault="00C76809" w:rsidP="00082ED8">
            <w:pPr>
              <w:spacing w:after="60"/>
              <w:rPr>
                <w:ins w:id="275" w:author="ERCOT" w:date="2025-07-14T09:33:00Z" w16du:dateUtc="2025-07-14T14:33:00Z"/>
                <w:rFonts w:ascii="Times New Roman" w:hAnsi="Times New Roman"/>
              </w:rPr>
            </w:pPr>
            <w:ins w:id="276" w:author="ERCOT" w:date="2025-07-14T09:33:00Z" w16du:dateUtc="2025-07-14T14:33:00Z">
              <w:r>
                <w:rPr>
                  <w:rFonts w:ascii="Times New Roman" w:hAnsi="Times New Roman"/>
                </w:rPr>
                <w:t>Fall</w:t>
              </w:r>
            </w:ins>
          </w:p>
        </w:tc>
        <w:tc>
          <w:tcPr>
            <w:tcW w:w="1440" w:type="dxa"/>
          </w:tcPr>
          <w:p w14:paraId="00C5A68C" w14:textId="77777777" w:rsidR="00C76809" w:rsidRDefault="00C76809" w:rsidP="00082ED8">
            <w:pPr>
              <w:spacing w:after="60"/>
              <w:rPr>
                <w:ins w:id="277" w:author="ERCOT" w:date="2025-07-14T09:33:00Z" w16du:dateUtc="2025-07-14T14:33:00Z"/>
                <w:rFonts w:ascii="Times New Roman" w:hAnsi="Times New Roman"/>
              </w:rPr>
            </w:pPr>
            <w:ins w:id="278" w:author="ERCOT" w:date="2025-07-14T09:33:00Z" w16du:dateUtc="2025-07-14T14:33:00Z">
              <w:r>
                <w:rPr>
                  <w:rFonts w:ascii="Times New Roman" w:hAnsi="Times New Roman"/>
                </w:rPr>
                <w:t>1500</w:t>
              </w:r>
            </w:ins>
          </w:p>
        </w:tc>
      </w:tr>
      <w:tr w:rsidR="00C76809" w14:paraId="0D5DE232" w14:textId="77777777" w:rsidTr="00082ED8">
        <w:trPr>
          <w:ins w:id="279" w:author="ERCOT" w:date="2025-07-14T09:33:00Z"/>
        </w:trPr>
        <w:tc>
          <w:tcPr>
            <w:tcW w:w="1525" w:type="dxa"/>
          </w:tcPr>
          <w:p w14:paraId="541001A2" w14:textId="77777777" w:rsidR="00C76809" w:rsidRDefault="00C76809" w:rsidP="00082ED8">
            <w:pPr>
              <w:spacing w:after="60"/>
              <w:rPr>
                <w:ins w:id="280" w:author="ERCOT" w:date="2025-07-14T09:33:00Z" w16du:dateUtc="2025-07-14T14:33:00Z"/>
                <w:rFonts w:ascii="Times New Roman" w:hAnsi="Times New Roman"/>
              </w:rPr>
            </w:pPr>
            <w:ins w:id="281" w:author="ERCOT" w:date="2025-07-14T09:33:00Z" w16du:dateUtc="2025-07-14T14:33:00Z">
              <w:r>
                <w:rPr>
                  <w:rFonts w:ascii="Times New Roman" w:hAnsi="Times New Roman"/>
                </w:rPr>
                <w:t>Winter</w:t>
              </w:r>
            </w:ins>
          </w:p>
        </w:tc>
        <w:tc>
          <w:tcPr>
            <w:tcW w:w="1440" w:type="dxa"/>
          </w:tcPr>
          <w:p w14:paraId="051B8F87" w14:textId="77777777" w:rsidR="00C76809" w:rsidRDefault="00C76809" w:rsidP="00082ED8">
            <w:pPr>
              <w:spacing w:after="60"/>
              <w:rPr>
                <w:ins w:id="282" w:author="ERCOT" w:date="2025-07-14T09:33:00Z" w16du:dateUtc="2025-07-14T14:33:00Z"/>
                <w:rFonts w:ascii="Times New Roman" w:hAnsi="Times New Roman"/>
              </w:rPr>
            </w:pPr>
            <w:ins w:id="283" w:author="ERCOT" w:date="2025-07-14T09:33:00Z" w16du:dateUtc="2025-07-14T14:33:00Z">
              <w:r>
                <w:rPr>
                  <w:rFonts w:ascii="Times New Roman" w:hAnsi="Times New Roman"/>
                </w:rPr>
                <w:t>3000</w:t>
              </w:r>
            </w:ins>
          </w:p>
        </w:tc>
      </w:tr>
    </w:tbl>
    <w:p w14:paraId="65BB5BD3" w14:textId="77777777" w:rsidR="00C76809" w:rsidRPr="00FD2520" w:rsidRDefault="00C76809" w:rsidP="00FD2520">
      <w:pPr>
        <w:keepNext/>
        <w:tabs>
          <w:tab w:val="left" w:pos="1080"/>
        </w:tabs>
        <w:spacing w:before="240" w:after="240" w:line="240" w:lineRule="auto"/>
        <w:ind w:left="1080" w:hanging="1080"/>
        <w:outlineLvl w:val="2"/>
        <w:rPr>
          <w:ins w:id="284" w:author="ERCOT" w:date="2025-07-14T09:33:00Z" w16du:dateUtc="2025-07-14T14:33:00Z"/>
          <w:rFonts w:ascii="Times New Roman" w:eastAsia="Calibri" w:hAnsi="Times New Roman" w:cs="Times New Roman"/>
          <w:b/>
          <w:bCs/>
          <w:i/>
        </w:rPr>
      </w:pPr>
      <w:ins w:id="285" w:author="ERCOT" w:date="2025-07-14T09:33:00Z" w16du:dateUtc="2025-07-14T14:33:00Z">
        <w:r w:rsidRPr="00FD2520">
          <w:rPr>
            <w:rFonts w:ascii="Times New Roman" w:eastAsia="Calibri" w:hAnsi="Times New Roman" w:cs="Times New Roman"/>
            <w:b/>
            <w:bCs/>
            <w:i/>
          </w:rPr>
          <w:t>3.26.5</w:t>
        </w:r>
        <w:r w:rsidRPr="00FD2520">
          <w:rPr>
            <w:rFonts w:ascii="Times New Roman" w:eastAsia="Calibri" w:hAnsi="Times New Roman" w:cs="Times New Roman"/>
            <w:b/>
            <w:bCs/>
            <w:i/>
          </w:rPr>
          <w:tab/>
          <w:t>Residential Demand Response Program Commencement</w:t>
        </w:r>
      </w:ins>
    </w:p>
    <w:p w14:paraId="3D698DBB" w14:textId="3C907F1C" w:rsidR="00D43793" w:rsidRPr="00497450" w:rsidRDefault="00D43793" w:rsidP="00D43793">
      <w:pPr>
        <w:spacing w:after="240" w:line="240" w:lineRule="auto"/>
        <w:ind w:left="720" w:hanging="720"/>
        <w:rPr>
          <w:ins w:id="286" w:author="ERCOT" w:date="2025-08-22T09:07:00Z" w16du:dateUtc="2025-08-22T14:07:00Z"/>
          <w:rFonts w:ascii="Times New Roman" w:eastAsia="Calibri" w:hAnsi="Times New Roman" w:cs="Times New Roman"/>
        </w:rPr>
      </w:pPr>
      <w:ins w:id="287" w:author="ERCOT" w:date="2025-08-22T09:07:00Z" w16du:dateUtc="2025-08-22T14:07:00Z">
        <w:r w:rsidRPr="00497450">
          <w:rPr>
            <w:rFonts w:ascii="Times New Roman" w:eastAsia="Calibri" w:hAnsi="Times New Roman" w:cs="Times New Roman"/>
          </w:rPr>
          <w:t>(1)</w:t>
        </w:r>
        <w:r w:rsidRPr="00497450">
          <w:rPr>
            <w:rFonts w:ascii="Times New Roman" w:eastAsia="Calibri" w:hAnsi="Times New Roman" w:cs="Times New Roman"/>
          </w:rPr>
          <w:tab/>
          <w:t>The Residential Demand Response Program will</w:t>
        </w:r>
        <w:r>
          <w:rPr>
            <w:rFonts w:ascii="Times New Roman" w:eastAsia="Calibri" w:hAnsi="Times New Roman" w:cs="Times New Roman"/>
          </w:rPr>
          <w:t xml:space="preserve"> run annually for four </w:t>
        </w:r>
      </w:ins>
      <w:ins w:id="288" w:author="ERCOT" w:date="2025-08-26T11:18:00Z" w16du:dateUtc="2025-08-26T16:18:00Z">
        <w:r w:rsidR="004850AC">
          <w:rPr>
            <w:rFonts w:ascii="Times New Roman" w:eastAsia="Calibri" w:hAnsi="Times New Roman" w:cs="Times New Roman"/>
          </w:rPr>
          <w:t>Se</w:t>
        </w:r>
      </w:ins>
      <w:ins w:id="289" w:author="ERCOT" w:date="2025-08-22T09:07:00Z" w16du:dateUtc="2025-08-22T14:07:00Z">
        <w:r>
          <w:rPr>
            <w:rFonts w:ascii="Times New Roman" w:eastAsia="Calibri" w:hAnsi="Times New Roman" w:cs="Times New Roman"/>
          </w:rPr>
          <w:t>asons and</w:t>
        </w:r>
        <w:r w:rsidRPr="00497450">
          <w:rPr>
            <w:rFonts w:ascii="Times New Roman" w:eastAsia="Calibri" w:hAnsi="Times New Roman" w:cs="Times New Roman"/>
          </w:rPr>
          <w:t xml:space="preserve"> begin on March 1 and run until the end of February the following year. </w:t>
        </w:r>
      </w:ins>
    </w:p>
    <w:p w14:paraId="156F0EE3" w14:textId="0EA2441A" w:rsidR="00D43793" w:rsidRDefault="00D43793" w:rsidP="00D43793">
      <w:pPr>
        <w:spacing w:after="240" w:line="240" w:lineRule="auto"/>
        <w:ind w:left="720" w:hanging="720"/>
        <w:rPr>
          <w:ins w:id="290" w:author="ERCOT" w:date="2025-08-22T09:07:00Z" w16du:dateUtc="2025-08-22T14:07:00Z"/>
          <w:rFonts w:ascii="Times New Roman" w:eastAsia="Calibri" w:hAnsi="Times New Roman" w:cs="Times New Roman"/>
        </w:rPr>
      </w:pPr>
      <w:ins w:id="291" w:author="ERCOT" w:date="2025-08-22T09:07:00Z" w16du:dateUtc="2025-08-22T14:07:00Z">
        <w:r w:rsidRPr="60665E6E">
          <w:rPr>
            <w:rFonts w:ascii="Times New Roman" w:eastAsia="Calibri" w:hAnsi="Times New Roman" w:cs="Times New Roman"/>
          </w:rPr>
          <w:t>(2)</w:t>
        </w:r>
        <w:r w:rsidRPr="00497450">
          <w:rPr>
            <w:rFonts w:ascii="Times New Roman" w:eastAsia="Calibri" w:hAnsi="Times New Roman" w:cs="Times New Roman"/>
          </w:rPr>
          <w:tab/>
        </w:r>
        <w:r>
          <w:rPr>
            <w:rFonts w:ascii="Times New Roman" w:eastAsia="Calibri" w:hAnsi="Times New Roman" w:cs="Times New Roman"/>
          </w:rPr>
          <w:t>At least 30 calendar days p</w:t>
        </w:r>
        <w:r w:rsidRPr="60665E6E">
          <w:rPr>
            <w:rFonts w:ascii="Times New Roman" w:eastAsia="Calibri" w:hAnsi="Times New Roman" w:cs="Times New Roman"/>
          </w:rPr>
          <w:t>rior to each</w:t>
        </w:r>
        <w:r>
          <w:rPr>
            <w:rFonts w:ascii="Times New Roman" w:eastAsia="Calibri" w:hAnsi="Times New Roman" w:cs="Times New Roman"/>
          </w:rPr>
          <w:t xml:space="preserve"> annual</w:t>
        </w:r>
        <w:r w:rsidRPr="60665E6E">
          <w:rPr>
            <w:rFonts w:ascii="Times New Roman" w:eastAsia="Calibri" w:hAnsi="Times New Roman" w:cs="Times New Roman"/>
          </w:rPr>
          <w:t xml:space="preserve"> RDR </w:t>
        </w:r>
        <w:r>
          <w:rPr>
            <w:rFonts w:ascii="Times New Roman" w:eastAsia="Calibri" w:hAnsi="Times New Roman" w:cs="Times New Roman"/>
          </w:rPr>
          <w:t>Program commencement</w:t>
        </w:r>
        <w:r w:rsidRPr="60665E6E">
          <w:rPr>
            <w:rFonts w:ascii="Times New Roman" w:eastAsia="Calibri" w:hAnsi="Times New Roman" w:cs="Times New Roman"/>
          </w:rPr>
          <w:t xml:space="preserve">, ERCOT will </w:t>
        </w:r>
        <w:r>
          <w:rPr>
            <w:rFonts w:ascii="Times New Roman" w:eastAsia="Calibri" w:hAnsi="Times New Roman" w:cs="Times New Roman"/>
          </w:rPr>
          <w:t>issue</w:t>
        </w:r>
        <w:r w:rsidRPr="60665E6E">
          <w:rPr>
            <w:rFonts w:ascii="Times New Roman" w:eastAsia="Calibri" w:hAnsi="Times New Roman" w:cs="Times New Roman"/>
          </w:rPr>
          <w:t xml:space="preserve"> a Market Notice</w:t>
        </w:r>
      </w:ins>
      <w:ins w:id="292" w:author="ERCOT" w:date="2025-08-26T11:18:00Z" w16du:dateUtc="2025-08-26T16:18:00Z">
        <w:r w:rsidR="004850AC" w:rsidRPr="60665E6E">
          <w:rPr>
            <w:rFonts w:ascii="Times New Roman" w:eastAsia="Calibri" w:hAnsi="Times New Roman" w:cs="Times New Roman"/>
          </w:rPr>
          <w:t xml:space="preserve"> </w:t>
        </w:r>
        <w:r w:rsidR="004850AC">
          <w:rPr>
            <w:rFonts w:ascii="Times New Roman" w:eastAsia="Calibri" w:hAnsi="Times New Roman" w:cs="Times New Roman"/>
          </w:rPr>
          <w:t>that</w:t>
        </w:r>
      </w:ins>
      <w:ins w:id="293" w:author="ERCOT" w:date="2025-08-22T09:07:00Z" w16du:dateUtc="2025-08-22T14:07:00Z">
        <w:r>
          <w:rPr>
            <w:rFonts w:ascii="Times New Roman" w:eastAsia="Calibri" w:hAnsi="Times New Roman" w:cs="Times New Roman"/>
          </w:rPr>
          <w:t xml:space="preserve"> </w:t>
        </w:r>
        <w:r w:rsidRPr="60665E6E">
          <w:rPr>
            <w:rFonts w:ascii="Times New Roman" w:eastAsia="Calibri" w:hAnsi="Times New Roman" w:cs="Times New Roman"/>
          </w:rPr>
          <w:t xml:space="preserve">will include information pertinent to the program including the </w:t>
        </w:r>
        <w:r>
          <w:rPr>
            <w:rFonts w:ascii="Times New Roman" w:eastAsia="Calibri" w:hAnsi="Times New Roman" w:cs="Times New Roman"/>
          </w:rPr>
          <w:t>Residential Demand Response Rate</w:t>
        </w:r>
        <w:r w:rsidRPr="60665E6E">
          <w:rPr>
            <w:rFonts w:ascii="Times New Roman" w:eastAsia="Calibri" w:hAnsi="Times New Roman" w:cs="Times New Roman"/>
          </w:rPr>
          <w:t xml:space="preserve"> as determined per </w:t>
        </w:r>
        <w:r>
          <w:rPr>
            <w:rFonts w:ascii="Times New Roman" w:eastAsia="Calibri" w:hAnsi="Times New Roman" w:cs="Times New Roman"/>
          </w:rPr>
          <w:t>S</w:t>
        </w:r>
        <w:r w:rsidRPr="60665E6E">
          <w:rPr>
            <w:rFonts w:ascii="Times New Roman" w:eastAsia="Calibri" w:hAnsi="Times New Roman" w:cs="Times New Roman"/>
          </w:rPr>
          <w:t xml:space="preserve">ection </w:t>
        </w:r>
        <w:r>
          <w:rPr>
            <w:rFonts w:ascii="Times New Roman" w:eastAsia="Calibri" w:hAnsi="Times New Roman" w:cs="Times New Roman"/>
          </w:rPr>
          <w:t xml:space="preserve">6.9.1, </w:t>
        </w:r>
        <w:r w:rsidRPr="00497450">
          <w:rPr>
            <w:rFonts w:ascii="Times New Roman" w:eastAsia="Calibri" w:hAnsi="Times New Roman" w:cs="Times New Roman"/>
          </w:rPr>
          <w:t xml:space="preserve">Residential Demand Response </w:t>
        </w:r>
        <w:r>
          <w:rPr>
            <w:rFonts w:ascii="Times New Roman" w:eastAsia="Calibri" w:hAnsi="Times New Roman" w:cs="Times New Roman"/>
          </w:rPr>
          <w:t>Rate.</w:t>
        </w:r>
        <w:r w:rsidRPr="60665E6E">
          <w:rPr>
            <w:rFonts w:ascii="Times New Roman" w:eastAsia="Calibri" w:hAnsi="Times New Roman" w:cs="Times New Roman"/>
          </w:rPr>
          <w:t xml:space="preserve"> </w:t>
        </w:r>
      </w:ins>
    </w:p>
    <w:p w14:paraId="4B2EBAF5" w14:textId="77777777" w:rsidR="00942A8D" w:rsidRPr="00C76809" w:rsidRDefault="00942A8D" w:rsidP="00942A8D">
      <w:pPr>
        <w:keepNext/>
        <w:tabs>
          <w:tab w:val="left" w:pos="900"/>
        </w:tabs>
        <w:spacing w:before="480" w:after="240" w:line="240" w:lineRule="auto"/>
        <w:ind w:left="907" w:hanging="907"/>
        <w:outlineLvl w:val="1"/>
        <w:rPr>
          <w:ins w:id="294" w:author="ERCOT" w:date="2025-08-22T09:36:00Z" w16du:dateUtc="2025-08-22T14:36:00Z"/>
          <w:rFonts w:ascii="Times New Roman" w:eastAsia="Calibri" w:hAnsi="Times New Roman" w:cs="Times New Roman"/>
          <w:b/>
          <w:snapToGrid w:val="0"/>
        </w:rPr>
      </w:pPr>
      <w:bookmarkStart w:id="295" w:name="_Toc400968495"/>
      <w:bookmarkStart w:id="296" w:name="_Toc402362743"/>
      <w:bookmarkStart w:id="297" w:name="_Toc405554809"/>
      <w:bookmarkStart w:id="298" w:name="_Toc458771466"/>
      <w:bookmarkStart w:id="299" w:name="_Toc458771589"/>
      <w:bookmarkStart w:id="300" w:name="_Toc460939768"/>
      <w:bookmarkStart w:id="301" w:name="_Toc162532168"/>
      <w:ins w:id="302" w:author="ERCOT" w:date="2025-08-22T09:36:00Z" w16du:dateUtc="2025-08-22T14:36:00Z">
        <w:r w:rsidRPr="00C76809">
          <w:rPr>
            <w:rFonts w:ascii="Times New Roman" w:eastAsia="Calibri" w:hAnsi="Times New Roman" w:cs="Times New Roman"/>
            <w:b/>
            <w:bCs/>
            <w:snapToGrid w:val="0"/>
          </w:rPr>
          <w:t>6.9</w:t>
        </w:r>
        <w:r w:rsidRPr="00C76809">
          <w:rPr>
            <w:rFonts w:ascii="Times New Roman" w:eastAsia="Calibri" w:hAnsi="Times New Roman" w:cs="Times New Roman"/>
            <w:b/>
            <w:bCs/>
            <w:snapToGrid w:val="0"/>
          </w:rPr>
          <w:tab/>
        </w:r>
        <w:r w:rsidRPr="00C76809">
          <w:rPr>
            <w:rFonts w:ascii="Times New Roman" w:eastAsia="Calibri" w:hAnsi="Times New Roman" w:cs="Times New Roman"/>
            <w:b/>
            <w:snapToGrid w:val="0"/>
          </w:rPr>
          <w:t>Residential Demand Response Program</w:t>
        </w:r>
        <w:r>
          <w:rPr>
            <w:rFonts w:ascii="Times New Roman" w:eastAsia="Calibri" w:hAnsi="Times New Roman" w:cs="Times New Roman"/>
            <w:b/>
            <w:snapToGrid w:val="0"/>
          </w:rPr>
          <w:t xml:space="preserve"> Settlement</w:t>
        </w:r>
      </w:ins>
    </w:p>
    <w:p w14:paraId="5AC71FC5" w14:textId="77777777" w:rsidR="00942A8D" w:rsidRPr="00FD2520" w:rsidRDefault="00942A8D" w:rsidP="00FD2520">
      <w:pPr>
        <w:keepNext/>
        <w:tabs>
          <w:tab w:val="left" w:pos="1080"/>
        </w:tabs>
        <w:spacing w:before="240" w:after="240" w:line="240" w:lineRule="auto"/>
        <w:ind w:left="1080" w:hanging="1080"/>
        <w:outlineLvl w:val="2"/>
        <w:rPr>
          <w:ins w:id="303" w:author="ERCOT" w:date="2025-08-22T09:36:00Z" w16du:dateUtc="2025-08-22T14:36:00Z"/>
          <w:rFonts w:ascii="Times New Roman" w:eastAsia="Calibri" w:hAnsi="Times New Roman" w:cs="Times New Roman"/>
          <w:b/>
          <w:bCs/>
          <w:i/>
        </w:rPr>
      </w:pPr>
      <w:ins w:id="304" w:author="ERCOT" w:date="2025-08-22T09:36:00Z" w16du:dateUtc="2025-08-22T14:36:00Z">
        <w:r w:rsidRPr="00FD2520">
          <w:rPr>
            <w:rFonts w:ascii="Times New Roman" w:eastAsia="Calibri" w:hAnsi="Times New Roman" w:cs="Times New Roman"/>
            <w:b/>
            <w:bCs/>
            <w:i/>
          </w:rPr>
          <w:t>6.9.1</w:t>
        </w:r>
        <w:r w:rsidRPr="00FD2520">
          <w:rPr>
            <w:rFonts w:ascii="Times New Roman" w:eastAsia="Calibri" w:hAnsi="Times New Roman" w:cs="Times New Roman"/>
            <w:b/>
            <w:bCs/>
            <w:i/>
          </w:rPr>
          <w:tab/>
          <w:t>Residential Demand Response Rate</w:t>
        </w:r>
      </w:ins>
    </w:p>
    <w:p w14:paraId="241AAF72" w14:textId="77777777" w:rsidR="00942A8D" w:rsidRPr="00C76809" w:rsidRDefault="00942A8D" w:rsidP="00942A8D">
      <w:pPr>
        <w:spacing w:after="240" w:line="240" w:lineRule="auto"/>
        <w:ind w:left="720" w:hanging="720"/>
        <w:rPr>
          <w:ins w:id="305" w:author="ERCOT" w:date="2025-08-22T09:36:00Z" w16du:dateUtc="2025-08-22T14:36:00Z"/>
          <w:rFonts w:ascii="Times New Roman" w:eastAsia="Calibri" w:hAnsi="Times New Roman" w:cs="Times New Roman"/>
        </w:rPr>
      </w:pPr>
      <w:ins w:id="306" w:author="ERCOT" w:date="2025-08-22T09:36:00Z" w16du:dateUtc="2025-08-22T14:36:00Z">
        <w:r w:rsidRPr="00C76809">
          <w:rPr>
            <w:rFonts w:ascii="Times New Roman" w:eastAsia="Calibri" w:hAnsi="Times New Roman" w:cs="Times New Roman"/>
          </w:rPr>
          <w:t xml:space="preserve">(1) </w:t>
        </w:r>
        <w:r w:rsidRPr="00C76809">
          <w:rPr>
            <w:rFonts w:ascii="Times New Roman" w:eastAsia="Calibri" w:hAnsi="Times New Roman" w:cs="Times New Roman"/>
          </w:rPr>
          <w:tab/>
          <w:t xml:space="preserve">The Residential Demand Response Rate for the year shall be calculated as follows: </w:t>
        </w:r>
      </w:ins>
    </w:p>
    <w:p w14:paraId="2EC96AF4" w14:textId="77777777" w:rsidR="00942A8D" w:rsidRPr="00C76809" w:rsidRDefault="00942A8D" w:rsidP="00942A8D">
      <w:pPr>
        <w:spacing w:after="240" w:line="240" w:lineRule="auto"/>
        <w:ind w:firstLine="720"/>
        <w:rPr>
          <w:ins w:id="307" w:author="ERCOT" w:date="2025-08-22T09:36:00Z" w16du:dateUtc="2025-08-22T14:36:00Z"/>
          <w:rFonts w:ascii="Times New Roman" w:eastAsia="Calibri" w:hAnsi="Times New Roman"/>
        </w:rPr>
      </w:pPr>
      <w:ins w:id="308" w:author="ERCOT" w:date="2025-08-22T09:36:00Z" w16du:dateUtc="2025-08-22T14:36:00Z">
        <w:r w:rsidRPr="00C76809">
          <w:rPr>
            <w:rFonts w:ascii="Times New Roman" w:eastAsia="Calibri" w:hAnsi="Times New Roman" w:cs="Times New Roman"/>
            <w:b/>
            <w:bCs/>
          </w:rPr>
          <w:t>RDRR</w:t>
        </w:r>
        <w:r>
          <w:rPr>
            <w:rFonts w:ascii="Times New Roman" w:eastAsia="Calibri" w:hAnsi="Times New Roman" w:cs="Times New Roman"/>
            <w:b/>
            <w:bCs/>
          </w:rPr>
          <w:t xml:space="preserve"> </w:t>
        </w:r>
        <w:r w:rsidRPr="00C76809">
          <w:rPr>
            <w:rFonts w:ascii="Times New Roman" w:eastAsia="Calibri" w:hAnsi="Times New Roman" w:cs="Times New Roman"/>
            <w:vertAlign w:val="subscript"/>
          </w:rPr>
          <w:t>a</w:t>
        </w:r>
        <w:r w:rsidRPr="00C76809">
          <w:rPr>
            <w:rFonts w:ascii="Times New Roman" w:eastAsia="Calibri" w:hAnsi="Times New Roman" w:cs="Times New Roman"/>
            <w:b/>
            <w:bCs/>
          </w:rPr>
          <w:t xml:space="preserve"> = Min (</w:t>
        </w:r>
        <w:r>
          <w:rPr>
            <w:rFonts w:ascii="Times New Roman" w:eastAsia="Calibri" w:hAnsi="Times New Roman" w:cs="Times New Roman"/>
            <w:b/>
            <w:bCs/>
          </w:rPr>
          <w:t>IRDRR</w:t>
        </w:r>
        <w:r w:rsidRPr="00C76809">
          <w:rPr>
            <w:rFonts w:ascii="Times New Roman" w:eastAsia="Calibri" w:hAnsi="Times New Roman" w:cs="Times New Roman"/>
            <w:b/>
            <w:bCs/>
          </w:rPr>
          <w:t>, HRAPNM</w:t>
        </w:r>
        <w:r>
          <w:rPr>
            <w:rFonts w:ascii="Times New Roman" w:eastAsia="Calibri" w:hAnsi="Times New Roman" w:cs="Times New Roman"/>
            <w:b/>
            <w:bCs/>
          </w:rPr>
          <w:t xml:space="preserve"> </w:t>
        </w:r>
        <w:r w:rsidRPr="00C76809">
          <w:rPr>
            <w:rFonts w:ascii="Times New Roman" w:eastAsia="Calibri" w:hAnsi="Times New Roman" w:cs="Times New Roman"/>
            <w:vertAlign w:val="subscript"/>
          </w:rPr>
          <w:t>a</w:t>
        </w:r>
        <w:r w:rsidRPr="00C76809">
          <w:rPr>
            <w:rFonts w:ascii="Times New Roman" w:eastAsia="Calibri" w:hAnsi="Times New Roman" w:cs="Times New Roman"/>
            <w:b/>
            <w:bCs/>
          </w:rPr>
          <w:t>) / N</w:t>
        </w:r>
      </w:ins>
    </w:p>
    <w:p w14:paraId="0018D182" w14:textId="77777777" w:rsidR="00942A8D" w:rsidRPr="00C76809" w:rsidRDefault="00942A8D" w:rsidP="00942A8D">
      <w:pPr>
        <w:spacing w:after="240" w:line="240" w:lineRule="auto"/>
        <w:ind w:left="720" w:hanging="720"/>
        <w:rPr>
          <w:ins w:id="309" w:author="ERCOT" w:date="2025-08-22T09:36:00Z" w16du:dateUtc="2025-08-22T14:36:00Z"/>
          <w:rFonts w:ascii="Times New Roman" w:eastAsia="Calibri" w:hAnsi="Times New Roman"/>
        </w:rPr>
      </w:pPr>
      <w:ins w:id="310" w:author="ERCOT" w:date="2025-08-22T09:36:00Z" w16du:dateUtc="2025-08-22T14:36:00Z">
        <w:r w:rsidRPr="00C76809">
          <w:rPr>
            <w:rFonts w:ascii="Times New Roman" w:eastAsia="Calibri" w:hAnsi="Times New Roman" w:cs="Times New Roman"/>
          </w:rPr>
          <w:t xml:space="preserve">(2) </w:t>
        </w:r>
        <w:r w:rsidRPr="00C76809">
          <w:rPr>
            <w:rFonts w:ascii="Times New Roman" w:eastAsia="Calibri" w:hAnsi="Times New Roman" w:cs="Times New Roman"/>
          </w:rPr>
          <w:tab/>
          <w:t xml:space="preserve">The Residential Demand Response Rate for the </w:t>
        </w:r>
        <w:r>
          <w:rPr>
            <w:rFonts w:ascii="Times New Roman" w:eastAsia="Calibri" w:hAnsi="Times New Roman" w:cs="Times New Roman"/>
          </w:rPr>
          <w:t>S</w:t>
        </w:r>
        <w:r w:rsidRPr="00C76809">
          <w:rPr>
            <w:rFonts w:ascii="Times New Roman" w:eastAsia="Calibri" w:hAnsi="Times New Roman" w:cs="Times New Roman"/>
          </w:rPr>
          <w:t>eason shall be capped by the program limits as described in Section 3.26.4,</w:t>
        </w:r>
        <w:r>
          <w:rPr>
            <w:rFonts w:ascii="Times New Roman" w:eastAsia="Calibri" w:hAnsi="Times New Roman" w:cs="Times New Roman"/>
          </w:rPr>
          <w:t xml:space="preserve"> Residential Demand Response</w:t>
        </w:r>
        <w:r w:rsidRPr="00C76809">
          <w:rPr>
            <w:rFonts w:ascii="Times New Roman" w:eastAsia="Calibri" w:hAnsi="Times New Roman" w:cs="Times New Roman"/>
          </w:rPr>
          <w:t xml:space="preserve"> Program Cap. The </w:t>
        </w:r>
        <w:r>
          <w:rPr>
            <w:rFonts w:ascii="Times New Roman" w:eastAsia="Calibri" w:hAnsi="Times New Roman" w:cs="Times New Roman"/>
          </w:rPr>
          <w:t>S</w:t>
        </w:r>
        <w:r w:rsidRPr="00C76809">
          <w:rPr>
            <w:rFonts w:ascii="Times New Roman" w:eastAsia="Calibri" w:hAnsi="Times New Roman" w:cs="Times New Roman"/>
          </w:rPr>
          <w:t xml:space="preserve">easonal Residential Demand Response </w:t>
        </w:r>
        <w:r>
          <w:rPr>
            <w:rFonts w:ascii="Times New Roman" w:eastAsia="Calibri" w:hAnsi="Times New Roman" w:cs="Times New Roman"/>
          </w:rPr>
          <w:t>rate</w:t>
        </w:r>
        <w:r w:rsidRPr="00C76809">
          <w:rPr>
            <w:rFonts w:ascii="Times New Roman" w:eastAsia="Calibri" w:hAnsi="Times New Roman" w:cs="Times New Roman"/>
          </w:rPr>
          <w:t xml:space="preserve"> shall be calculated as follows: </w:t>
        </w:r>
      </w:ins>
    </w:p>
    <w:p w14:paraId="532A2AE9" w14:textId="77777777" w:rsidR="00942A8D" w:rsidRDefault="00942A8D" w:rsidP="00942A8D">
      <w:pPr>
        <w:spacing w:after="240" w:line="240" w:lineRule="auto"/>
        <w:ind w:firstLine="720"/>
        <w:rPr>
          <w:ins w:id="311" w:author="ERCOT" w:date="2025-08-22T09:36:00Z" w16du:dateUtc="2025-08-22T14:36:00Z"/>
          <w:rFonts w:ascii="Times New Roman" w:eastAsia="Calibri" w:hAnsi="Times New Roman" w:cs="Times New Roman"/>
          <w:vertAlign w:val="subscript"/>
        </w:rPr>
      </w:pPr>
      <w:ins w:id="312" w:author="ERCOT" w:date="2025-08-22T09:36:00Z" w16du:dateUtc="2025-08-22T14:36:00Z">
        <w:r w:rsidRPr="00C76809">
          <w:rPr>
            <w:rFonts w:ascii="Times New Roman" w:eastAsia="Calibri" w:hAnsi="Times New Roman" w:cs="Times New Roman"/>
            <w:b/>
            <w:bCs/>
          </w:rPr>
          <w:lastRenderedPageBreak/>
          <w:t>CRDRR</w:t>
        </w:r>
        <w:r>
          <w:rPr>
            <w:rFonts w:ascii="Times New Roman" w:eastAsia="Calibri" w:hAnsi="Times New Roman" w:cs="Times New Roman"/>
            <w:b/>
            <w:bCs/>
          </w:rPr>
          <w:t xml:space="preserve"> </w:t>
        </w:r>
        <w:r w:rsidRPr="00C76809">
          <w:rPr>
            <w:rFonts w:ascii="Times New Roman" w:eastAsia="Calibri" w:hAnsi="Times New Roman" w:cs="Times New Roman"/>
            <w:vertAlign w:val="subscript"/>
          </w:rPr>
          <w:t>s</w:t>
        </w:r>
        <w:r w:rsidRPr="00C76809">
          <w:rPr>
            <w:rFonts w:ascii="Times New Roman" w:eastAsia="Calibri" w:hAnsi="Times New Roman" w:cs="Times New Roman"/>
            <w:b/>
            <w:bCs/>
          </w:rPr>
          <w:t xml:space="preserve"> = [(</w:t>
        </w:r>
        <w:r>
          <w:rPr>
            <w:rFonts w:ascii="Times New Roman" w:eastAsia="Calibri" w:hAnsi="Times New Roman" w:cs="Times New Roman"/>
            <w:b/>
            <w:bCs/>
          </w:rPr>
          <w:t xml:space="preserve">SRCAP </w:t>
        </w:r>
        <w:r w:rsidRPr="00C76809">
          <w:rPr>
            <w:rFonts w:ascii="Times New Roman" w:eastAsia="Calibri" w:hAnsi="Times New Roman" w:cs="Times New Roman"/>
            <w:vertAlign w:val="subscript"/>
          </w:rPr>
          <w:t>s</w:t>
        </w:r>
        <w:r w:rsidRPr="00C76809">
          <w:rPr>
            <w:rFonts w:ascii="Times New Roman" w:eastAsia="Calibri" w:hAnsi="Times New Roman" w:cs="Times New Roman"/>
            <w:b/>
            <w:bCs/>
          </w:rPr>
          <w:t>) / Max</w:t>
        </w:r>
        <w:r>
          <w:rPr>
            <w:rFonts w:ascii="Times New Roman" w:eastAsia="Calibri" w:hAnsi="Times New Roman" w:cs="Times New Roman"/>
            <w:b/>
            <w:bCs/>
          </w:rPr>
          <w:t xml:space="preserve"> </w:t>
        </w:r>
        <w:r w:rsidRPr="00C76809">
          <w:rPr>
            <w:rFonts w:ascii="Times New Roman" w:eastAsia="Calibri" w:hAnsi="Times New Roman" w:cs="Times New Roman"/>
            <w:b/>
            <w:bCs/>
          </w:rPr>
          <w:t>(</w:t>
        </w:r>
        <w:r>
          <w:rPr>
            <w:rFonts w:ascii="Times New Roman" w:eastAsia="Calibri" w:hAnsi="Times New Roman" w:cs="Times New Roman"/>
            <w:b/>
            <w:bCs/>
          </w:rPr>
          <w:t xml:space="preserve">SRCAP </w:t>
        </w:r>
        <w:r w:rsidRPr="00C76809">
          <w:rPr>
            <w:rFonts w:ascii="Times New Roman" w:eastAsia="Calibri" w:hAnsi="Times New Roman" w:cs="Times New Roman"/>
            <w:vertAlign w:val="subscript"/>
          </w:rPr>
          <w:t>s</w:t>
        </w:r>
        <w:r w:rsidRPr="00C76809">
          <w:rPr>
            <w:rFonts w:ascii="Times New Roman" w:eastAsia="Calibri" w:hAnsi="Times New Roman" w:cs="Times New Roman"/>
            <w:b/>
            <w:bCs/>
          </w:rPr>
          <w:t>, RDRTOT</w:t>
        </w:r>
        <w:r>
          <w:rPr>
            <w:rFonts w:ascii="Times New Roman" w:eastAsia="Calibri" w:hAnsi="Times New Roman" w:cs="Times New Roman"/>
            <w:b/>
            <w:bCs/>
          </w:rPr>
          <w:t xml:space="preserve"> </w:t>
        </w:r>
        <w:r w:rsidRPr="00C76809">
          <w:rPr>
            <w:rFonts w:ascii="Times New Roman" w:eastAsia="Calibri" w:hAnsi="Times New Roman" w:cs="Times New Roman"/>
            <w:vertAlign w:val="subscript"/>
          </w:rPr>
          <w:t>s</w:t>
        </w:r>
        <w:r w:rsidRPr="00C76809">
          <w:rPr>
            <w:rFonts w:ascii="Times New Roman" w:eastAsia="Calibri" w:hAnsi="Times New Roman" w:cs="Times New Roman"/>
            <w:b/>
            <w:bCs/>
          </w:rPr>
          <w:t>)] * RDRR</w:t>
        </w:r>
        <w:r>
          <w:rPr>
            <w:rFonts w:ascii="Times New Roman" w:eastAsia="Calibri" w:hAnsi="Times New Roman" w:cs="Times New Roman"/>
            <w:b/>
            <w:bCs/>
          </w:rPr>
          <w:t xml:space="preserve"> </w:t>
        </w:r>
        <w:r w:rsidRPr="00C76809">
          <w:rPr>
            <w:rFonts w:ascii="Times New Roman" w:eastAsia="Calibri" w:hAnsi="Times New Roman" w:cs="Times New Roman"/>
            <w:vertAlign w:val="subscript"/>
          </w:rPr>
          <w:t>a</w:t>
        </w:r>
      </w:ins>
    </w:p>
    <w:p w14:paraId="13BD1FD0" w14:textId="77777777" w:rsidR="00942A8D" w:rsidRDefault="00942A8D" w:rsidP="00942A8D">
      <w:pPr>
        <w:spacing w:after="240" w:line="240" w:lineRule="auto"/>
        <w:ind w:firstLine="720"/>
        <w:rPr>
          <w:ins w:id="313" w:author="ERCOT" w:date="2025-08-22T09:36:00Z" w16du:dateUtc="2025-08-22T14:36:00Z"/>
          <w:rFonts w:ascii="Times New Roman" w:eastAsia="Calibri" w:hAnsi="Times New Roman" w:cs="Times New Roman"/>
        </w:rPr>
      </w:pPr>
      <w:ins w:id="314" w:author="ERCOT" w:date="2025-08-22T09:36:00Z" w16du:dateUtc="2025-08-22T14:36:00Z">
        <w:r w:rsidRPr="00C76809">
          <w:rPr>
            <w:rFonts w:ascii="Times New Roman" w:eastAsia="Calibri" w:hAnsi="Times New Roman" w:cs="Times New Roman"/>
          </w:rPr>
          <w:t>Where:</w:t>
        </w:r>
      </w:ins>
    </w:p>
    <w:p w14:paraId="597A36A4" w14:textId="77777777" w:rsidR="00942A8D" w:rsidRPr="00C76809" w:rsidRDefault="00942A8D" w:rsidP="00942A8D">
      <w:pPr>
        <w:spacing w:after="240" w:line="240" w:lineRule="auto"/>
        <w:ind w:left="720" w:firstLine="720"/>
        <w:rPr>
          <w:ins w:id="315" w:author="ERCOT" w:date="2025-08-22T09:36:00Z" w16du:dateUtc="2025-08-22T14:36:00Z"/>
          <w:rFonts w:ascii="Times New Roman" w:eastAsia="Calibri" w:hAnsi="Times New Roman" w:cs="Times New Roman"/>
        </w:rPr>
      </w:pPr>
      <w:ins w:id="316" w:author="ERCOT" w:date="2025-08-22T09:36:00Z" w16du:dateUtc="2025-08-22T14:36:00Z">
        <w:r w:rsidRPr="00505D72">
          <w:rPr>
            <w:rFonts w:ascii="Times New Roman" w:eastAsia="Calibri" w:hAnsi="Times New Roman" w:cs="Times New Roman"/>
          </w:rPr>
          <w:t>RDRTOT</w:t>
        </w:r>
        <w:r>
          <w:rPr>
            <w:rFonts w:ascii="Times New Roman" w:eastAsia="Calibri" w:hAnsi="Times New Roman" w:cs="Times New Roman"/>
          </w:rPr>
          <w:t xml:space="preserve"> </w:t>
        </w:r>
        <w:r w:rsidRPr="00505D72">
          <w:rPr>
            <w:rFonts w:ascii="Times New Roman" w:eastAsia="Calibri" w:hAnsi="Times New Roman" w:cs="Times New Roman"/>
            <w:vertAlign w:val="subscript"/>
          </w:rPr>
          <w:t>s</w:t>
        </w:r>
        <w:r w:rsidRPr="00C76809">
          <w:rPr>
            <w:rFonts w:ascii="Times New Roman" w:eastAsia="Calibri" w:hAnsi="Times New Roman" w:cs="Times New Roman"/>
          </w:rPr>
          <w:t xml:space="preserve"> = </w:t>
        </w:r>
      </w:ins>
      <m:oMath>
        <m:nary>
          <m:naryPr>
            <m:chr m:val="∑"/>
            <m:limLoc m:val="undOvr"/>
            <m:supHide m:val="1"/>
            <m:ctrlPr>
              <w:ins w:id="317" w:author="ERCOT" w:date="2025-08-22T09:36:00Z" w16du:dateUtc="2025-08-22T14:36:00Z">
                <w:rPr>
                  <w:rFonts w:ascii="Cambria Math" w:eastAsia="Calibri" w:hAnsi="Cambria Math" w:cs="Times New Roman"/>
                  <w:i/>
                </w:rPr>
              </w:ins>
            </m:ctrlPr>
          </m:naryPr>
          <m:sub>
            <m:r>
              <w:ins w:id="318" w:author="ERCOT" w:date="2025-08-22T09:36:00Z" w16du:dateUtc="2025-08-22T14:36:00Z">
                <w:rPr>
                  <w:rFonts w:ascii="Cambria Math" w:eastAsia="Calibri" w:hAnsi="Cambria Math" w:cs="Times New Roman"/>
                </w:rPr>
                <m:t>q</m:t>
              </w:ins>
            </m:r>
          </m:sub>
          <m:sup/>
          <m:e>
            <m:sSub>
              <m:sSubPr>
                <m:ctrlPr>
                  <w:ins w:id="319" w:author="ERCOT" w:date="2025-08-22T09:36:00Z" w16du:dateUtc="2025-08-22T14:36:00Z">
                    <w:rPr>
                      <w:rFonts w:ascii="Cambria Math" w:eastAsia="Calibri" w:hAnsi="Cambria Math" w:cs="Times New Roman"/>
                    </w:rPr>
                  </w:ins>
                </m:ctrlPr>
              </m:sSubPr>
              <m:e>
                <m:r>
                  <w:ins w:id="320" w:author="ERCOT" w:date="2025-08-22T09:36:00Z" w16du:dateUtc="2025-08-22T14:36:00Z">
                    <m:rPr>
                      <m:sty m:val="p"/>
                    </m:rPr>
                    <w:rPr>
                      <w:rFonts w:ascii="Cambria Math" w:eastAsia="Calibri" w:hAnsi="Cambria Math" w:cs="Times New Roman"/>
                    </w:rPr>
                    <m:t>RESDR</m:t>
                  </w:ins>
                </m:r>
              </m:e>
              <m:sub>
                <m:r>
                  <w:ins w:id="321" w:author="ERCOT" w:date="2025-08-22T09:36:00Z" w16du:dateUtc="2025-08-22T14:36:00Z">
                    <w:rPr>
                      <w:rFonts w:ascii="Cambria Math" w:eastAsia="Calibri" w:hAnsi="Cambria Math" w:cs="Times New Roman"/>
                    </w:rPr>
                    <m:t>q,  s</m:t>
                  </w:ins>
                </m:r>
              </m:sub>
            </m:sSub>
            <m:r>
              <w:ins w:id="322" w:author="ERCOT" w:date="2025-08-22T09:36:00Z" w16du:dateUtc="2025-08-22T14:36:00Z">
                <m:rPr>
                  <m:sty m:val="b"/>
                </m:rPr>
                <w:rPr>
                  <w:rFonts w:ascii="Cambria Math" w:eastAsia="Calibri" w:hAnsi="Cambria Math" w:cs="Times New Roman"/>
                </w:rPr>
                <m:t xml:space="preserve"> </m:t>
              </w:ins>
            </m:r>
          </m:e>
        </m:nary>
      </m:oMath>
    </w:p>
    <w:p w14:paraId="408F27BE" w14:textId="77777777" w:rsidR="00942A8D" w:rsidRPr="00C76809" w:rsidRDefault="00942A8D" w:rsidP="00942A8D">
      <w:pPr>
        <w:spacing w:after="0" w:line="240" w:lineRule="auto"/>
        <w:rPr>
          <w:ins w:id="323" w:author="ERCOT" w:date="2025-08-22T09:36:00Z" w16du:dateUtc="2025-08-22T14:36:00Z"/>
          <w:rFonts w:ascii="Times New Roman" w:eastAsia="Calibri" w:hAnsi="Times New Roman"/>
        </w:rPr>
      </w:pPr>
      <w:ins w:id="324" w:author="ERCOT" w:date="2025-08-22T09:36:00Z" w16du:dateUtc="2025-08-22T14:36:00Z">
        <w:r w:rsidRPr="007B29BF">
          <w:rPr>
            <w:rFonts w:ascii="Times New Roman" w:eastAsia="Calibri" w:hAnsi="Times New Roman"/>
          </w:rPr>
          <w:t>The above variables are defined as follows: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71"/>
        <w:gridCol w:w="977"/>
        <w:gridCol w:w="6102"/>
      </w:tblGrid>
      <w:tr w:rsidR="00942A8D" w:rsidRPr="00497450" w14:paraId="5712AF88" w14:textId="77777777" w:rsidTr="00274783">
        <w:trPr>
          <w:ins w:id="325" w:author="ERCOT" w:date="2025-08-22T09:36:00Z"/>
        </w:trPr>
        <w:tc>
          <w:tcPr>
            <w:tcW w:w="2271" w:type="dxa"/>
            <w:tcBorders>
              <w:top w:val="single" w:sz="4" w:space="0" w:color="auto"/>
              <w:left w:val="single" w:sz="4" w:space="0" w:color="auto"/>
              <w:bottom w:val="single" w:sz="4" w:space="0" w:color="auto"/>
              <w:right w:val="single" w:sz="4" w:space="0" w:color="auto"/>
            </w:tcBorders>
            <w:hideMark/>
          </w:tcPr>
          <w:p w14:paraId="4EF468A8" w14:textId="77777777" w:rsidR="00942A8D" w:rsidRPr="00497450" w:rsidRDefault="00942A8D" w:rsidP="00274783">
            <w:pPr>
              <w:spacing w:after="240" w:line="240" w:lineRule="auto"/>
              <w:rPr>
                <w:ins w:id="326" w:author="ERCOT" w:date="2025-08-22T09:36:00Z" w16du:dateUtc="2025-08-22T14:36:00Z"/>
                <w:rFonts w:ascii="Times New Roman" w:eastAsia="Calibri" w:hAnsi="Times New Roman" w:cs="Times New Roman"/>
                <w:b/>
                <w:iCs/>
                <w:sz w:val="20"/>
                <w:szCs w:val="20"/>
              </w:rPr>
            </w:pPr>
            <w:ins w:id="327" w:author="ERCOT" w:date="2025-08-22T09:36:00Z" w16du:dateUtc="2025-08-22T14:36:00Z">
              <w:r w:rsidRPr="00497450">
                <w:rPr>
                  <w:rFonts w:ascii="Times New Roman" w:eastAsia="Calibri" w:hAnsi="Times New Roman" w:cs="Times New Roman"/>
                  <w:b/>
                  <w:iCs/>
                  <w:sz w:val="20"/>
                  <w:szCs w:val="20"/>
                </w:rPr>
                <w:t>Variable</w:t>
              </w:r>
            </w:ins>
          </w:p>
        </w:tc>
        <w:tc>
          <w:tcPr>
            <w:tcW w:w="977" w:type="dxa"/>
            <w:tcBorders>
              <w:top w:val="single" w:sz="4" w:space="0" w:color="auto"/>
              <w:left w:val="single" w:sz="4" w:space="0" w:color="auto"/>
              <w:bottom w:val="single" w:sz="4" w:space="0" w:color="auto"/>
              <w:right w:val="single" w:sz="4" w:space="0" w:color="auto"/>
            </w:tcBorders>
            <w:hideMark/>
          </w:tcPr>
          <w:p w14:paraId="115FDD8F" w14:textId="77777777" w:rsidR="00942A8D" w:rsidRPr="00497450" w:rsidRDefault="00942A8D" w:rsidP="00274783">
            <w:pPr>
              <w:spacing w:after="240" w:line="240" w:lineRule="auto"/>
              <w:rPr>
                <w:ins w:id="328" w:author="ERCOT" w:date="2025-08-22T09:36:00Z" w16du:dateUtc="2025-08-22T14:36:00Z"/>
                <w:rFonts w:ascii="Times New Roman" w:eastAsia="Calibri" w:hAnsi="Times New Roman" w:cs="Times New Roman"/>
                <w:b/>
                <w:iCs/>
                <w:sz w:val="20"/>
                <w:szCs w:val="20"/>
              </w:rPr>
            </w:pPr>
            <w:ins w:id="329" w:author="ERCOT" w:date="2025-08-22T09:36:00Z" w16du:dateUtc="2025-08-22T14:36:00Z">
              <w:r w:rsidRPr="00497450">
                <w:rPr>
                  <w:rFonts w:ascii="Times New Roman" w:eastAsia="Calibri" w:hAnsi="Times New Roman" w:cs="Times New Roman"/>
                  <w:b/>
                  <w:iCs/>
                  <w:sz w:val="20"/>
                  <w:szCs w:val="20"/>
                </w:rPr>
                <w:t>Unit</w:t>
              </w:r>
            </w:ins>
          </w:p>
        </w:tc>
        <w:tc>
          <w:tcPr>
            <w:tcW w:w="6102" w:type="dxa"/>
            <w:tcBorders>
              <w:top w:val="single" w:sz="4" w:space="0" w:color="auto"/>
              <w:left w:val="single" w:sz="4" w:space="0" w:color="auto"/>
              <w:bottom w:val="single" w:sz="4" w:space="0" w:color="auto"/>
              <w:right w:val="single" w:sz="4" w:space="0" w:color="auto"/>
            </w:tcBorders>
            <w:hideMark/>
          </w:tcPr>
          <w:p w14:paraId="25C37956" w14:textId="77777777" w:rsidR="00942A8D" w:rsidRPr="00497450" w:rsidRDefault="00942A8D" w:rsidP="00274783">
            <w:pPr>
              <w:spacing w:after="240" w:line="240" w:lineRule="auto"/>
              <w:rPr>
                <w:ins w:id="330" w:author="ERCOT" w:date="2025-08-22T09:36:00Z" w16du:dateUtc="2025-08-22T14:36:00Z"/>
                <w:rFonts w:ascii="Times New Roman" w:eastAsia="Calibri" w:hAnsi="Times New Roman" w:cs="Times New Roman"/>
                <w:b/>
                <w:iCs/>
                <w:sz w:val="20"/>
                <w:szCs w:val="20"/>
              </w:rPr>
            </w:pPr>
            <w:ins w:id="331" w:author="ERCOT" w:date="2025-08-22T09:36:00Z" w16du:dateUtc="2025-08-22T14:36:00Z">
              <w:r w:rsidRPr="00497450">
                <w:rPr>
                  <w:rFonts w:ascii="Times New Roman" w:eastAsia="Calibri" w:hAnsi="Times New Roman" w:cs="Times New Roman"/>
                  <w:b/>
                  <w:iCs/>
                  <w:sz w:val="20"/>
                  <w:szCs w:val="20"/>
                </w:rPr>
                <w:t>Description</w:t>
              </w:r>
            </w:ins>
          </w:p>
        </w:tc>
      </w:tr>
      <w:tr w:rsidR="00942A8D" w:rsidRPr="00497450" w14:paraId="2001A14D" w14:textId="77777777" w:rsidTr="00274783">
        <w:trPr>
          <w:ins w:id="332" w:author="ERCOT" w:date="2025-08-22T09:36:00Z"/>
        </w:trPr>
        <w:tc>
          <w:tcPr>
            <w:tcW w:w="2271" w:type="dxa"/>
            <w:tcBorders>
              <w:top w:val="single" w:sz="4" w:space="0" w:color="auto"/>
              <w:left w:val="single" w:sz="4" w:space="0" w:color="auto"/>
              <w:bottom w:val="single" w:sz="4" w:space="0" w:color="auto"/>
              <w:right w:val="single" w:sz="4" w:space="0" w:color="auto"/>
            </w:tcBorders>
            <w:hideMark/>
          </w:tcPr>
          <w:p w14:paraId="02E4E5B4" w14:textId="77777777" w:rsidR="00942A8D" w:rsidRPr="00497450" w:rsidRDefault="00942A8D" w:rsidP="00274783">
            <w:pPr>
              <w:spacing w:after="60" w:line="240" w:lineRule="auto"/>
              <w:rPr>
                <w:ins w:id="333" w:author="ERCOT" w:date="2025-08-22T09:36:00Z" w16du:dateUtc="2025-08-22T14:36:00Z"/>
                <w:rFonts w:ascii="Times New Roman" w:eastAsia="Calibri" w:hAnsi="Times New Roman" w:cs="Times New Roman"/>
                <w:iCs/>
                <w:sz w:val="20"/>
                <w:szCs w:val="20"/>
              </w:rPr>
            </w:pPr>
            <w:ins w:id="334" w:author="ERCOT" w:date="2025-08-22T09:36:00Z" w16du:dateUtc="2025-08-22T14:36:00Z">
              <w:r w:rsidRPr="00497450">
                <w:rPr>
                  <w:rFonts w:ascii="Times New Roman" w:eastAsia="Calibri" w:hAnsi="Times New Roman" w:cs="Times New Roman"/>
                  <w:iCs/>
                  <w:sz w:val="20"/>
                  <w:szCs w:val="20"/>
                </w:rPr>
                <w:t xml:space="preserve">RDRR </w:t>
              </w:r>
              <w:r w:rsidRPr="00497450">
                <w:rPr>
                  <w:rFonts w:ascii="Times New Roman" w:eastAsia="Calibri" w:hAnsi="Times New Roman" w:cs="Times New Roman"/>
                  <w:iCs/>
                  <w:sz w:val="20"/>
                  <w:szCs w:val="20"/>
                  <w:vertAlign w:val="subscript"/>
                </w:rPr>
                <w:t>a</w:t>
              </w:r>
            </w:ins>
          </w:p>
        </w:tc>
        <w:tc>
          <w:tcPr>
            <w:tcW w:w="977" w:type="dxa"/>
            <w:tcBorders>
              <w:top w:val="single" w:sz="4" w:space="0" w:color="auto"/>
              <w:left w:val="single" w:sz="4" w:space="0" w:color="auto"/>
              <w:bottom w:val="single" w:sz="4" w:space="0" w:color="auto"/>
              <w:right w:val="single" w:sz="4" w:space="0" w:color="auto"/>
            </w:tcBorders>
            <w:hideMark/>
          </w:tcPr>
          <w:p w14:paraId="224CD015" w14:textId="77777777" w:rsidR="00942A8D" w:rsidRPr="00497450" w:rsidRDefault="00942A8D" w:rsidP="00274783">
            <w:pPr>
              <w:spacing w:after="60" w:line="240" w:lineRule="auto"/>
              <w:rPr>
                <w:ins w:id="335" w:author="ERCOT" w:date="2025-08-22T09:36:00Z" w16du:dateUtc="2025-08-22T14:36:00Z"/>
                <w:rFonts w:ascii="Times New Roman" w:eastAsia="Calibri" w:hAnsi="Times New Roman" w:cs="Times New Roman"/>
                <w:iCs/>
                <w:sz w:val="20"/>
                <w:szCs w:val="20"/>
              </w:rPr>
            </w:pPr>
            <w:ins w:id="336" w:author="ERCOT" w:date="2025-08-22T09:36:00Z" w16du:dateUtc="2025-08-22T14:36:00Z">
              <w:r w:rsidRPr="00497450">
                <w:rPr>
                  <w:rFonts w:ascii="Times New Roman" w:eastAsia="Calibri" w:hAnsi="Times New Roman" w:cs="Times New Roman"/>
                  <w:iCs/>
                  <w:sz w:val="20"/>
                  <w:szCs w:val="20"/>
                </w:rPr>
                <w:t>$/MWh</w:t>
              </w:r>
            </w:ins>
          </w:p>
        </w:tc>
        <w:tc>
          <w:tcPr>
            <w:tcW w:w="6102" w:type="dxa"/>
            <w:tcBorders>
              <w:top w:val="single" w:sz="4" w:space="0" w:color="auto"/>
              <w:left w:val="single" w:sz="4" w:space="0" w:color="auto"/>
              <w:bottom w:val="single" w:sz="4" w:space="0" w:color="auto"/>
              <w:right w:val="single" w:sz="4" w:space="0" w:color="auto"/>
            </w:tcBorders>
            <w:hideMark/>
          </w:tcPr>
          <w:p w14:paraId="77D7771E" w14:textId="77777777" w:rsidR="00942A8D" w:rsidRPr="00497450" w:rsidRDefault="00942A8D" w:rsidP="00274783">
            <w:pPr>
              <w:spacing w:after="60" w:line="240" w:lineRule="auto"/>
              <w:rPr>
                <w:ins w:id="337" w:author="ERCOT" w:date="2025-08-22T09:36:00Z" w16du:dateUtc="2025-08-22T14:36:00Z"/>
                <w:rFonts w:ascii="Times New Roman" w:eastAsia="Calibri" w:hAnsi="Times New Roman" w:cs="Times New Roman"/>
                <w:iCs/>
                <w:sz w:val="20"/>
                <w:szCs w:val="20"/>
              </w:rPr>
            </w:pPr>
            <w:ins w:id="338" w:author="ERCOT" w:date="2025-08-22T09:36:00Z" w16du:dateUtc="2025-08-22T14:36:00Z">
              <w:r w:rsidRPr="00497450">
                <w:rPr>
                  <w:rFonts w:ascii="Times New Roman" w:eastAsia="Calibri" w:hAnsi="Times New Roman" w:cs="Times New Roman"/>
                  <w:i/>
                  <w:sz w:val="20"/>
                  <w:szCs w:val="20"/>
                </w:rPr>
                <w:t>Residential Demand Response Rate</w:t>
              </w:r>
              <w:r w:rsidRPr="00497450">
                <w:rPr>
                  <w:rFonts w:ascii="Times New Roman" w:eastAsia="Calibri" w:hAnsi="Times New Roman" w:cs="Times New Roman"/>
                  <w:iCs/>
                  <w:sz w:val="20"/>
                  <w:szCs w:val="20"/>
                </w:rPr>
                <w:t xml:space="preserve"> – The Residential Demand Response Rate, before any adjustments made for program limits, for the year </w:t>
              </w:r>
              <w:r w:rsidRPr="00497450">
                <w:rPr>
                  <w:rFonts w:ascii="Times New Roman" w:eastAsia="Calibri" w:hAnsi="Times New Roman" w:cs="Times New Roman"/>
                  <w:i/>
                  <w:sz w:val="20"/>
                  <w:szCs w:val="20"/>
                </w:rPr>
                <w:t>a</w:t>
              </w:r>
              <w:r w:rsidRPr="00497450">
                <w:rPr>
                  <w:rFonts w:ascii="Times New Roman" w:eastAsia="Calibri" w:hAnsi="Times New Roman" w:cs="Times New Roman"/>
                  <w:iCs/>
                  <w:sz w:val="20"/>
                  <w:szCs w:val="20"/>
                </w:rPr>
                <w:t>.</w:t>
              </w:r>
            </w:ins>
          </w:p>
        </w:tc>
      </w:tr>
      <w:tr w:rsidR="00942A8D" w:rsidRPr="00497450" w14:paraId="21ECFC88" w14:textId="77777777" w:rsidTr="00274783">
        <w:trPr>
          <w:ins w:id="339" w:author="ERCOT" w:date="2025-08-22T09:36:00Z"/>
        </w:trPr>
        <w:tc>
          <w:tcPr>
            <w:tcW w:w="2271" w:type="dxa"/>
            <w:tcBorders>
              <w:top w:val="single" w:sz="4" w:space="0" w:color="auto"/>
              <w:left w:val="single" w:sz="4" w:space="0" w:color="auto"/>
              <w:bottom w:val="single" w:sz="4" w:space="0" w:color="auto"/>
              <w:right w:val="single" w:sz="4" w:space="0" w:color="auto"/>
            </w:tcBorders>
            <w:hideMark/>
          </w:tcPr>
          <w:p w14:paraId="7995D3EC" w14:textId="77777777" w:rsidR="00942A8D" w:rsidRPr="00497450" w:rsidRDefault="00942A8D" w:rsidP="00274783">
            <w:pPr>
              <w:spacing w:after="60" w:line="240" w:lineRule="auto"/>
              <w:rPr>
                <w:ins w:id="340" w:author="ERCOT" w:date="2025-08-22T09:36:00Z" w16du:dateUtc="2025-08-22T14:36:00Z"/>
                <w:rFonts w:ascii="Times New Roman" w:eastAsia="Calibri" w:hAnsi="Times New Roman" w:cs="Times New Roman"/>
                <w:iCs/>
                <w:sz w:val="20"/>
                <w:szCs w:val="20"/>
              </w:rPr>
            </w:pPr>
            <w:ins w:id="341" w:author="ERCOT" w:date="2025-08-22T09:36:00Z" w16du:dateUtc="2025-08-22T14:36:00Z">
              <w:r w:rsidRPr="00497450">
                <w:rPr>
                  <w:rFonts w:ascii="Times New Roman" w:eastAsia="Calibri" w:hAnsi="Times New Roman" w:cs="Times New Roman"/>
                  <w:iCs/>
                  <w:sz w:val="20"/>
                  <w:szCs w:val="20"/>
                </w:rPr>
                <w:t xml:space="preserve">CRDRR </w:t>
              </w:r>
              <w:r w:rsidRPr="00497450">
                <w:rPr>
                  <w:rFonts w:ascii="Times New Roman" w:eastAsia="Calibri" w:hAnsi="Times New Roman" w:cs="Times New Roman"/>
                  <w:iCs/>
                  <w:sz w:val="20"/>
                  <w:szCs w:val="20"/>
                  <w:vertAlign w:val="subscript"/>
                </w:rPr>
                <w:t>s</w:t>
              </w:r>
            </w:ins>
          </w:p>
        </w:tc>
        <w:tc>
          <w:tcPr>
            <w:tcW w:w="977" w:type="dxa"/>
            <w:tcBorders>
              <w:top w:val="single" w:sz="4" w:space="0" w:color="auto"/>
              <w:left w:val="single" w:sz="4" w:space="0" w:color="auto"/>
              <w:bottom w:val="single" w:sz="4" w:space="0" w:color="auto"/>
              <w:right w:val="single" w:sz="4" w:space="0" w:color="auto"/>
            </w:tcBorders>
            <w:hideMark/>
          </w:tcPr>
          <w:p w14:paraId="03EFF37B" w14:textId="77777777" w:rsidR="00942A8D" w:rsidRPr="00497450" w:rsidRDefault="00942A8D" w:rsidP="00274783">
            <w:pPr>
              <w:spacing w:after="60" w:line="240" w:lineRule="auto"/>
              <w:rPr>
                <w:ins w:id="342" w:author="ERCOT" w:date="2025-08-22T09:36:00Z" w16du:dateUtc="2025-08-22T14:36:00Z"/>
                <w:rFonts w:ascii="Times New Roman" w:eastAsia="Calibri" w:hAnsi="Times New Roman" w:cs="Times New Roman"/>
                <w:iCs/>
                <w:sz w:val="20"/>
                <w:szCs w:val="20"/>
              </w:rPr>
            </w:pPr>
            <w:ins w:id="343" w:author="ERCOT" w:date="2025-08-22T09:36:00Z" w16du:dateUtc="2025-08-22T14:36:00Z">
              <w:r w:rsidRPr="00497450">
                <w:rPr>
                  <w:rFonts w:ascii="Times New Roman" w:eastAsia="Calibri" w:hAnsi="Times New Roman" w:cs="Times New Roman"/>
                  <w:iCs/>
                  <w:sz w:val="20"/>
                  <w:szCs w:val="20"/>
                </w:rPr>
                <w:t>$/MWh</w:t>
              </w:r>
            </w:ins>
          </w:p>
        </w:tc>
        <w:tc>
          <w:tcPr>
            <w:tcW w:w="6102" w:type="dxa"/>
            <w:tcBorders>
              <w:top w:val="single" w:sz="4" w:space="0" w:color="auto"/>
              <w:left w:val="single" w:sz="4" w:space="0" w:color="auto"/>
              <w:bottom w:val="single" w:sz="4" w:space="0" w:color="auto"/>
              <w:right w:val="single" w:sz="4" w:space="0" w:color="auto"/>
            </w:tcBorders>
            <w:hideMark/>
          </w:tcPr>
          <w:p w14:paraId="275C7B25" w14:textId="77777777" w:rsidR="00942A8D" w:rsidRPr="00497450" w:rsidRDefault="00942A8D" w:rsidP="00274783">
            <w:pPr>
              <w:spacing w:after="60" w:line="240" w:lineRule="auto"/>
              <w:rPr>
                <w:ins w:id="344" w:author="ERCOT" w:date="2025-08-22T09:36:00Z" w16du:dateUtc="2025-08-22T14:36:00Z"/>
                <w:rFonts w:ascii="Times New Roman" w:eastAsia="Calibri" w:hAnsi="Times New Roman" w:cs="Times New Roman"/>
                <w:sz w:val="20"/>
                <w:szCs w:val="20"/>
              </w:rPr>
            </w:pPr>
            <w:ins w:id="345" w:author="ERCOT" w:date="2025-08-22T09:36:00Z" w16du:dateUtc="2025-08-22T14:36:00Z">
              <w:r w:rsidRPr="00497450">
                <w:rPr>
                  <w:rFonts w:ascii="Times New Roman" w:eastAsia="Calibri" w:hAnsi="Times New Roman" w:cs="Times New Roman"/>
                  <w:i/>
                  <w:iCs/>
                  <w:sz w:val="20"/>
                  <w:szCs w:val="20"/>
                </w:rPr>
                <w:t xml:space="preserve">Capped Residential Demand Response Rate – </w:t>
              </w:r>
              <w:r w:rsidRPr="00497450">
                <w:rPr>
                  <w:rFonts w:ascii="Times New Roman" w:eastAsia="Calibri" w:hAnsi="Times New Roman" w:cs="Times New Roman"/>
                  <w:iCs/>
                  <w:sz w:val="20"/>
                  <w:szCs w:val="20"/>
                </w:rPr>
                <w:t xml:space="preserve">The Residential Demand Response Rate, adjusted for program limits, for the Season </w:t>
              </w:r>
              <w:r w:rsidRPr="00D45362">
                <w:rPr>
                  <w:rFonts w:ascii="Times New Roman" w:eastAsia="Calibri" w:hAnsi="Times New Roman" w:cs="Times New Roman"/>
                  <w:i/>
                  <w:sz w:val="20"/>
                  <w:szCs w:val="20"/>
                </w:rPr>
                <w:t>s</w:t>
              </w:r>
              <w:r w:rsidRPr="00497450">
                <w:rPr>
                  <w:rFonts w:ascii="Times New Roman" w:eastAsia="Calibri" w:hAnsi="Times New Roman" w:cs="Times New Roman"/>
                  <w:iCs/>
                  <w:sz w:val="20"/>
                  <w:szCs w:val="20"/>
                </w:rPr>
                <w:t>.</w:t>
              </w:r>
            </w:ins>
          </w:p>
        </w:tc>
      </w:tr>
      <w:tr w:rsidR="00942A8D" w:rsidRPr="00497450" w14:paraId="6DE02594" w14:textId="77777777" w:rsidTr="00274783">
        <w:trPr>
          <w:ins w:id="346" w:author="ERCOT" w:date="2025-08-22T09:36:00Z"/>
        </w:trPr>
        <w:tc>
          <w:tcPr>
            <w:tcW w:w="2271" w:type="dxa"/>
            <w:tcBorders>
              <w:top w:val="single" w:sz="4" w:space="0" w:color="auto"/>
              <w:left w:val="single" w:sz="4" w:space="0" w:color="auto"/>
              <w:bottom w:val="single" w:sz="4" w:space="0" w:color="auto"/>
              <w:right w:val="single" w:sz="4" w:space="0" w:color="auto"/>
            </w:tcBorders>
            <w:hideMark/>
          </w:tcPr>
          <w:p w14:paraId="1BA0A8D4" w14:textId="77777777" w:rsidR="00942A8D" w:rsidRPr="00497450" w:rsidRDefault="00942A8D" w:rsidP="00274783">
            <w:pPr>
              <w:spacing w:after="60" w:line="240" w:lineRule="auto"/>
              <w:rPr>
                <w:ins w:id="347" w:author="ERCOT" w:date="2025-08-22T09:36:00Z" w16du:dateUtc="2025-08-22T14:36:00Z"/>
                <w:rFonts w:ascii="Times New Roman" w:eastAsia="Calibri" w:hAnsi="Times New Roman" w:cs="Times New Roman"/>
                <w:iCs/>
                <w:sz w:val="20"/>
                <w:szCs w:val="20"/>
              </w:rPr>
            </w:pPr>
            <w:ins w:id="348" w:author="ERCOT" w:date="2025-08-22T09:36:00Z" w16du:dateUtc="2025-08-22T14:36:00Z">
              <w:r w:rsidRPr="00497450">
                <w:rPr>
                  <w:rFonts w:ascii="Times New Roman" w:eastAsia="Calibri" w:hAnsi="Times New Roman" w:cs="Times New Roman"/>
                  <w:iCs/>
                  <w:sz w:val="20"/>
                  <w:szCs w:val="20"/>
                </w:rPr>
                <w:t xml:space="preserve">HRAPNM </w:t>
              </w:r>
              <w:r w:rsidRPr="00497450">
                <w:rPr>
                  <w:rFonts w:ascii="Times New Roman" w:eastAsia="Calibri" w:hAnsi="Times New Roman" w:cs="Times New Roman"/>
                  <w:iCs/>
                  <w:sz w:val="20"/>
                  <w:szCs w:val="20"/>
                  <w:vertAlign w:val="subscript"/>
                </w:rPr>
                <w:t>a</w:t>
              </w:r>
            </w:ins>
          </w:p>
        </w:tc>
        <w:tc>
          <w:tcPr>
            <w:tcW w:w="977" w:type="dxa"/>
            <w:tcBorders>
              <w:top w:val="single" w:sz="4" w:space="0" w:color="auto"/>
              <w:left w:val="single" w:sz="4" w:space="0" w:color="auto"/>
              <w:bottom w:val="single" w:sz="4" w:space="0" w:color="auto"/>
              <w:right w:val="single" w:sz="4" w:space="0" w:color="auto"/>
            </w:tcBorders>
            <w:hideMark/>
          </w:tcPr>
          <w:p w14:paraId="7D798210" w14:textId="77777777" w:rsidR="00942A8D" w:rsidRPr="00497450" w:rsidRDefault="00942A8D" w:rsidP="00274783">
            <w:pPr>
              <w:spacing w:after="60" w:line="240" w:lineRule="auto"/>
              <w:rPr>
                <w:ins w:id="349" w:author="ERCOT" w:date="2025-08-22T09:36:00Z" w16du:dateUtc="2025-08-22T14:36:00Z"/>
                <w:rFonts w:ascii="Times New Roman" w:eastAsia="Calibri" w:hAnsi="Times New Roman" w:cs="Times New Roman"/>
                <w:iCs/>
                <w:sz w:val="20"/>
                <w:szCs w:val="20"/>
              </w:rPr>
            </w:pPr>
            <w:ins w:id="350" w:author="ERCOT" w:date="2025-08-22T09:36:00Z" w16du:dateUtc="2025-08-22T14:36:00Z">
              <w:r w:rsidRPr="00497450">
                <w:rPr>
                  <w:rFonts w:ascii="Times New Roman" w:eastAsia="Calibri" w:hAnsi="Times New Roman" w:cs="Times New Roman"/>
                  <w:iCs/>
                  <w:sz w:val="20"/>
                  <w:szCs w:val="20"/>
                </w:rPr>
                <w:t>$/ MW-Year</w:t>
              </w:r>
            </w:ins>
          </w:p>
        </w:tc>
        <w:tc>
          <w:tcPr>
            <w:tcW w:w="6102" w:type="dxa"/>
            <w:tcBorders>
              <w:top w:val="single" w:sz="4" w:space="0" w:color="auto"/>
              <w:left w:val="single" w:sz="4" w:space="0" w:color="auto"/>
              <w:bottom w:val="single" w:sz="4" w:space="0" w:color="auto"/>
              <w:right w:val="single" w:sz="4" w:space="0" w:color="auto"/>
            </w:tcBorders>
            <w:hideMark/>
          </w:tcPr>
          <w:p w14:paraId="397F90BB" w14:textId="77777777" w:rsidR="00942A8D" w:rsidRPr="00497450" w:rsidRDefault="00942A8D" w:rsidP="00274783">
            <w:pPr>
              <w:spacing w:after="60" w:line="240" w:lineRule="auto"/>
              <w:rPr>
                <w:ins w:id="351" w:author="ERCOT" w:date="2025-08-22T09:36:00Z" w16du:dateUtc="2025-08-22T14:36:00Z"/>
                <w:rFonts w:ascii="Times New Roman" w:eastAsia="Calibri" w:hAnsi="Times New Roman" w:cs="Times New Roman"/>
                <w:i/>
                <w:iCs/>
                <w:sz w:val="20"/>
                <w:szCs w:val="20"/>
              </w:rPr>
            </w:pPr>
            <w:ins w:id="352" w:author="ERCOT" w:date="2025-08-22T09:36:00Z" w16du:dateUtc="2025-08-22T14:36:00Z">
              <w:r w:rsidRPr="00D43793">
                <w:rPr>
                  <w:rFonts w:ascii="Times New Roman" w:eastAsia="Aptos" w:hAnsi="Times New Roman" w:cs="Times New Roman"/>
                  <w:i/>
                  <w:sz w:val="20"/>
                  <w:szCs w:val="20"/>
                </w:rPr>
                <w:t>Historical Rolling Average or Peaker Net Margin</w:t>
              </w:r>
              <w:r>
                <w:rPr>
                  <w:rFonts w:ascii="Times New Roman" w:eastAsia="Aptos" w:hAnsi="Times New Roman" w:cs="Times New Roman"/>
                  <w:iCs/>
                  <w:sz w:val="20"/>
                  <w:szCs w:val="20"/>
                </w:rPr>
                <w:t xml:space="preserve"> – </w:t>
              </w:r>
              <w:r w:rsidRPr="00497450">
                <w:rPr>
                  <w:rFonts w:ascii="Times New Roman" w:eastAsia="Aptos" w:hAnsi="Times New Roman" w:cs="Times New Roman"/>
                  <w:iCs/>
                  <w:sz w:val="20"/>
                  <w:szCs w:val="20"/>
                </w:rPr>
                <w:t>The historical 3-year rolling average of Peaker Net Margin (PNM) for the previous 3 calendar years ending December 31 of the year before the current program year start date of the Residential Demand Response Program Year.</w:t>
              </w:r>
            </w:ins>
          </w:p>
        </w:tc>
      </w:tr>
      <w:tr w:rsidR="00942A8D" w:rsidRPr="00497450" w14:paraId="4A6E62F2" w14:textId="77777777" w:rsidTr="00274783">
        <w:trPr>
          <w:ins w:id="353" w:author="ERCOT" w:date="2025-08-22T09:36:00Z"/>
        </w:trPr>
        <w:tc>
          <w:tcPr>
            <w:tcW w:w="2271" w:type="dxa"/>
            <w:tcBorders>
              <w:top w:val="single" w:sz="4" w:space="0" w:color="auto"/>
              <w:left w:val="single" w:sz="4" w:space="0" w:color="auto"/>
              <w:bottom w:val="single" w:sz="4" w:space="0" w:color="auto"/>
              <w:right w:val="single" w:sz="4" w:space="0" w:color="auto"/>
            </w:tcBorders>
            <w:hideMark/>
          </w:tcPr>
          <w:p w14:paraId="4B0EA231" w14:textId="77777777" w:rsidR="00942A8D" w:rsidRPr="00497450" w:rsidRDefault="00942A8D" w:rsidP="00274783">
            <w:pPr>
              <w:spacing w:after="60" w:line="240" w:lineRule="auto"/>
              <w:rPr>
                <w:ins w:id="354" w:author="ERCOT" w:date="2025-08-22T09:36:00Z" w16du:dateUtc="2025-08-22T14:36:00Z"/>
                <w:rFonts w:ascii="Times New Roman" w:eastAsia="Calibri" w:hAnsi="Times New Roman" w:cs="Times New Roman"/>
                <w:sz w:val="20"/>
                <w:szCs w:val="20"/>
              </w:rPr>
            </w:pPr>
            <w:ins w:id="355" w:author="ERCOT" w:date="2025-08-22T09:36:00Z" w16du:dateUtc="2025-08-22T14:36:00Z">
              <w:r w:rsidRPr="00497450">
                <w:rPr>
                  <w:rFonts w:ascii="Times New Roman" w:eastAsia="Calibri" w:hAnsi="Times New Roman" w:cs="Times New Roman"/>
                  <w:sz w:val="20"/>
                  <w:szCs w:val="20"/>
                </w:rPr>
                <w:t xml:space="preserve">RDRTOT </w:t>
              </w:r>
              <w:r w:rsidRPr="00497450">
                <w:rPr>
                  <w:rFonts w:ascii="Times New Roman" w:eastAsia="Calibri" w:hAnsi="Times New Roman" w:cs="Times New Roman"/>
                  <w:sz w:val="20"/>
                  <w:szCs w:val="20"/>
                  <w:vertAlign w:val="subscript"/>
                </w:rPr>
                <w:t>s</w:t>
              </w:r>
            </w:ins>
          </w:p>
        </w:tc>
        <w:tc>
          <w:tcPr>
            <w:tcW w:w="977" w:type="dxa"/>
            <w:tcBorders>
              <w:top w:val="single" w:sz="4" w:space="0" w:color="auto"/>
              <w:left w:val="single" w:sz="4" w:space="0" w:color="auto"/>
              <w:bottom w:val="single" w:sz="4" w:space="0" w:color="auto"/>
              <w:right w:val="single" w:sz="4" w:space="0" w:color="auto"/>
            </w:tcBorders>
            <w:hideMark/>
          </w:tcPr>
          <w:p w14:paraId="0B70FC5C" w14:textId="77777777" w:rsidR="00942A8D" w:rsidRPr="00497450" w:rsidRDefault="00942A8D" w:rsidP="00274783">
            <w:pPr>
              <w:spacing w:after="60" w:line="240" w:lineRule="auto"/>
              <w:rPr>
                <w:ins w:id="356" w:author="ERCOT" w:date="2025-08-22T09:36:00Z" w16du:dateUtc="2025-08-22T14:36:00Z"/>
                <w:rFonts w:ascii="Times New Roman" w:eastAsia="Calibri" w:hAnsi="Times New Roman" w:cs="Times New Roman"/>
                <w:iCs/>
                <w:sz w:val="20"/>
                <w:szCs w:val="20"/>
              </w:rPr>
            </w:pPr>
            <w:ins w:id="357" w:author="ERCOT" w:date="2025-08-22T09:36:00Z" w16du:dateUtc="2025-08-22T14:36:00Z">
              <w:r w:rsidRPr="00497450">
                <w:rPr>
                  <w:rFonts w:ascii="Times New Roman" w:eastAsia="Calibri" w:hAnsi="Times New Roman" w:cs="Times New Roman"/>
                  <w:iCs/>
                  <w:sz w:val="20"/>
                  <w:szCs w:val="20"/>
                </w:rPr>
                <w:t>MWh</w:t>
              </w:r>
            </w:ins>
          </w:p>
        </w:tc>
        <w:tc>
          <w:tcPr>
            <w:tcW w:w="6102" w:type="dxa"/>
            <w:tcBorders>
              <w:top w:val="single" w:sz="4" w:space="0" w:color="auto"/>
              <w:left w:val="single" w:sz="4" w:space="0" w:color="auto"/>
              <w:bottom w:val="single" w:sz="4" w:space="0" w:color="auto"/>
              <w:right w:val="single" w:sz="4" w:space="0" w:color="auto"/>
            </w:tcBorders>
            <w:hideMark/>
          </w:tcPr>
          <w:p w14:paraId="088DFEA3" w14:textId="77777777" w:rsidR="00942A8D" w:rsidRPr="00497450" w:rsidRDefault="00942A8D" w:rsidP="00274783">
            <w:pPr>
              <w:spacing w:after="60" w:line="240" w:lineRule="auto"/>
              <w:rPr>
                <w:ins w:id="358" w:author="ERCOT" w:date="2025-08-22T09:36:00Z" w16du:dateUtc="2025-08-22T14:36:00Z"/>
                <w:rFonts w:ascii="Times New Roman" w:eastAsia="Aptos" w:hAnsi="Times New Roman" w:cs="Times New Roman"/>
                <w:iCs/>
                <w:sz w:val="20"/>
                <w:szCs w:val="20"/>
              </w:rPr>
            </w:pPr>
            <w:ins w:id="359" w:author="ERCOT" w:date="2025-08-22T09:36:00Z" w16du:dateUtc="2025-08-22T14:36:00Z">
              <w:r w:rsidRPr="00497450">
                <w:rPr>
                  <w:rFonts w:ascii="Times New Roman" w:eastAsia="Aptos" w:hAnsi="Times New Roman" w:cs="Times New Roman"/>
                  <w:i/>
                  <w:sz w:val="20"/>
                  <w:szCs w:val="20"/>
                </w:rPr>
                <w:t>Residential Demand Response Total</w:t>
              </w:r>
              <w:r>
                <w:rPr>
                  <w:rFonts w:ascii="Times New Roman" w:eastAsia="Aptos" w:hAnsi="Times New Roman" w:cs="Times New Roman"/>
                  <w:iCs/>
                  <w:sz w:val="20"/>
                  <w:szCs w:val="20"/>
                </w:rPr>
                <w:t xml:space="preserve"> – </w:t>
              </w:r>
              <w:r w:rsidRPr="00497450">
                <w:rPr>
                  <w:rFonts w:ascii="Times New Roman" w:eastAsia="Aptos" w:hAnsi="Times New Roman" w:cs="Times New Roman"/>
                  <w:iCs/>
                  <w:sz w:val="20"/>
                  <w:szCs w:val="20"/>
                </w:rPr>
                <w:t>The total ERCOT</w:t>
              </w:r>
              <w:r>
                <w:rPr>
                  <w:rFonts w:ascii="Times New Roman" w:eastAsia="Aptos" w:hAnsi="Times New Roman" w:cs="Times New Roman"/>
                  <w:iCs/>
                  <w:sz w:val="20"/>
                  <w:szCs w:val="20"/>
                </w:rPr>
                <w:t>-</w:t>
              </w:r>
              <w:r w:rsidRPr="00497450">
                <w:rPr>
                  <w:rFonts w:ascii="Times New Roman" w:eastAsia="Aptos" w:hAnsi="Times New Roman" w:cs="Times New Roman"/>
                  <w:iCs/>
                  <w:sz w:val="20"/>
                  <w:szCs w:val="20"/>
                </w:rPr>
                <w:t xml:space="preserve">wide </w:t>
              </w:r>
              <w:r>
                <w:rPr>
                  <w:rFonts w:ascii="Times New Roman" w:eastAsia="Aptos" w:hAnsi="Times New Roman" w:cs="Times New Roman"/>
                  <w:iCs/>
                  <w:sz w:val="20"/>
                  <w:szCs w:val="20"/>
                </w:rPr>
                <w:t>D</w:t>
              </w:r>
              <w:r w:rsidRPr="00497450">
                <w:rPr>
                  <w:rFonts w:ascii="Times New Roman" w:eastAsia="Aptos" w:hAnsi="Times New Roman" w:cs="Times New Roman"/>
                  <w:iCs/>
                  <w:sz w:val="20"/>
                  <w:szCs w:val="20"/>
                </w:rPr>
                <w:t xml:space="preserve">emand response for Season </w:t>
              </w:r>
              <w:r w:rsidRPr="00497450">
                <w:rPr>
                  <w:rFonts w:ascii="Times New Roman" w:eastAsia="Aptos" w:hAnsi="Times New Roman" w:cs="Times New Roman"/>
                  <w:i/>
                  <w:sz w:val="20"/>
                  <w:szCs w:val="20"/>
                </w:rPr>
                <w:t>s</w:t>
              </w:r>
              <w:r w:rsidRPr="00497450">
                <w:rPr>
                  <w:rFonts w:ascii="Times New Roman" w:eastAsia="Aptos" w:hAnsi="Times New Roman" w:cs="Times New Roman"/>
                  <w:iCs/>
                  <w:sz w:val="20"/>
                  <w:szCs w:val="20"/>
                </w:rPr>
                <w:t>.</w:t>
              </w:r>
            </w:ins>
          </w:p>
        </w:tc>
      </w:tr>
      <w:tr w:rsidR="00942A8D" w:rsidRPr="00497450" w14:paraId="4AFD4BC0" w14:textId="77777777" w:rsidTr="00274783">
        <w:trPr>
          <w:ins w:id="360" w:author="ERCOT" w:date="2025-08-22T09:36:00Z"/>
        </w:trPr>
        <w:tc>
          <w:tcPr>
            <w:tcW w:w="2271" w:type="dxa"/>
            <w:tcBorders>
              <w:top w:val="single" w:sz="4" w:space="0" w:color="auto"/>
              <w:left w:val="single" w:sz="4" w:space="0" w:color="auto"/>
              <w:bottom w:val="single" w:sz="4" w:space="0" w:color="auto"/>
              <w:right w:val="single" w:sz="4" w:space="0" w:color="auto"/>
            </w:tcBorders>
          </w:tcPr>
          <w:p w14:paraId="07D6AC71" w14:textId="77777777" w:rsidR="00942A8D" w:rsidRPr="00497450" w:rsidRDefault="00942A8D" w:rsidP="00274783">
            <w:pPr>
              <w:spacing w:after="60" w:line="240" w:lineRule="auto"/>
              <w:rPr>
                <w:ins w:id="361" w:author="ERCOT" w:date="2025-08-22T09:36:00Z" w16du:dateUtc="2025-08-22T14:36:00Z"/>
                <w:rFonts w:ascii="Times New Roman" w:eastAsia="Calibri" w:hAnsi="Times New Roman" w:cs="Times New Roman"/>
                <w:sz w:val="20"/>
                <w:szCs w:val="20"/>
              </w:rPr>
            </w:pPr>
            <w:ins w:id="362" w:author="ERCOT" w:date="2025-08-22T09:36:00Z" w16du:dateUtc="2025-08-22T14:36:00Z">
              <w:r w:rsidRPr="00497450">
                <w:rPr>
                  <w:rFonts w:ascii="Times New Roman" w:eastAsia="Calibri" w:hAnsi="Times New Roman" w:cs="Times New Roman"/>
                  <w:sz w:val="20"/>
                  <w:szCs w:val="20"/>
                </w:rPr>
                <w:t>RESDR </w:t>
              </w:r>
              <w:r w:rsidRPr="00497450">
                <w:rPr>
                  <w:rFonts w:ascii="Times New Roman" w:eastAsia="Calibri" w:hAnsi="Times New Roman" w:cs="Times New Roman"/>
                  <w:i/>
                  <w:sz w:val="20"/>
                  <w:szCs w:val="20"/>
                  <w:vertAlign w:val="subscript"/>
                </w:rPr>
                <w:t>q, s</w:t>
              </w:r>
            </w:ins>
          </w:p>
        </w:tc>
        <w:tc>
          <w:tcPr>
            <w:tcW w:w="977" w:type="dxa"/>
            <w:tcBorders>
              <w:top w:val="single" w:sz="4" w:space="0" w:color="auto"/>
              <w:left w:val="single" w:sz="4" w:space="0" w:color="auto"/>
              <w:bottom w:val="single" w:sz="4" w:space="0" w:color="auto"/>
              <w:right w:val="single" w:sz="4" w:space="0" w:color="auto"/>
            </w:tcBorders>
          </w:tcPr>
          <w:p w14:paraId="51A22C50" w14:textId="77777777" w:rsidR="00942A8D" w:rsidRPr="00497450" w:rsidRDefault="00942A8D" w:rsidP="00274783">
            <w:pPr>
              <w:spacing w:after="60" w:line="240" w:lineRule="auto"/>
              <w:rPr>
                <w:ins w:id="363" w:author="ERCOT" w:date="2025-08-22T09:36:00Z" w16du:dateUtc="2025-08-22T14:36:00Z"/>
                <w:rFonts w:ascii="Times New Roman" w:eastAsia="Calibri" w:hAnsi="Times New Roman" w:cs="Times New Roman"/>
                <w:iCs/>
                <w:sz w:val="20"/>
                <w:szCs w:val="20"/>
              </w:rPr>
            </w:pPr>
            <w:ins w:id="364" w:author="ERCOT" w:date="2025-08-22T09:36:00Z" w16du:dateUtc="2025-08-22T14:36:00Z">
              <w:r w:rsidRPr="00497450">
                <w:rPr>
                  <w:rFonts w:ascii="Times New Roman" w:eastAsia="Calibri" w:hAnsi="Times New Roman" w:cs="Times New Roman"/>
                  <w:sz w:val="20"/>
                  <w:szCs w:val="20"/>
                </w:rPr>
                <w:t>MWh</w:t>
              </w:r>
            </w:ins>
          </w:p>
        </w:tc>
        <w:tc>
          <w:tcPr>
            <w:tcW w:w="6102" w:type="dxa"/>
            <w:tcBorders>
              <w:top w:val="single" w:sz="4" w:space="0" w:color="auto"/>
              <w:left w:val="single" w:sz="4" w:space="0" w:color="auto"/>
              <w:bottom w:val="single" w:sz="4" w:space="0" w:color="auto"/>
              <w:right w:val="single" w:sz="4" w:space="0" w:color="auto"/>
            </w:tcBorders>
          </w:tcPr>
          <w:p w14:paraId="558ADAEB" w14:textId="77777777" w:rsidR="00942A8D" w:rsidRPr="00497450" w:rsidRDefault="00942A8D" w:rsidP="00274783">
            <w:pPr>
              <w:spacing w:after="60" w:line="240" w:lineRule="auto"/>
              <w:rPr>
                <w:ins w:id="365" w:author="ERCOT" w:date="2025-08-22T09:36:00Z" w16du:dateUtc="2025-08-22T14:36:00Z"/>
                <w:rFonts w:ascii="Times New Roman" w:eastAsia="Aptos" w:hAnsi="Times New Roman" w:cs="Times New Roman"/>
                <w:i/>
                <w:sz w:val="20"/>
                <w:szCs w:val="20"/>
              </w:rPr>
            </w:pPr>
            <w:ins w:id="366" w:author="ERCOT" w:date="2025-08-22T09:36:00Z" w16du:dateUtc="2025-08-22T14:36:00Z">
              <w:r w:rsidRPr="00497450">
                <w:rPr>
                  <w:rFonts w:ascii="Times New Roman" w:eastAsia="Calibri" w:hAnsi="Times New Roman" w:cs="Times New Roman"/>
                  <w:i/>
                  <w:sz w:val="20"/>
                  <w:szCs w:val="20"/>
                </w:rPr>
                <w:t>Residential Demand Response Quantity per QSE per Season</w:t>
              </w:r>
              <w:r>
                <w:rPr>
                  <w:rFonts w:ascii="Times New Roman" w:eastAsia="Calibri" w:hAnsi="Times New Roman" w:cs="Times New Roman"/>
                  <w:i/>
                  <w:sz w:val="20"/>
                  <w:szCs w:val="20"/>
                </w:rPr>
                <w:t xml:space="preserve"> </w:t>
              </w:r>
              <w:r w:rsidRPr="00497450">
                <w:rPr>
                  <w:rFonts w:ascii="Times New Roman" w:eastAsia="Calibri" w:hAnsi="Times New Roman" w:cs="Times New Roman"/>
                  <w:i/>
                  <w:sz w:val="20"/>
                  <w:szCs w:val="20"/>
                </w:rPr>
                <w:t xml:space="preserve">– </w:t>
              </w:r>
              <w:r w:rsidRPr="00497450">
                <w:rPr>
                  <w:rFonts w:ascii="Times New Roman" w:eastAsia="Calibri" w:hAnsi="Times New Roman" w:cs="Times New Roman"/>
                  <w:iCs/>
                  <w:sz w:val="20"/>
                  <w:szCs w:val="20"/>
                </w:rPr>
                <w:t xml:space="preserve">The MWh </w:t>
              </w:r>
              <w:r>
                <w:rPr>
                  <w:rFonts w:ascii="Times New Roman" w:eastAsia="Calibri" w:hAnsi="Times New Roman" w:cs="Times New Roman"/>
                  <w:iCs/>
                  <w:sz w:val="20"/>
                  <w:szCs w:val="20"/>
                </w:rPr>
                <w:t>D</w:t>
              </w:r>
              <w:r w:rsidRPr="00497450">
                <w:rPr>
                  <w:rFonts w:ascii="Times New Roman" w:eastAsia="Calibri" w:hAnsi="Times New Roman" w:cs="Times New Roman"/>
                  <w:iCs/>
                  <w:sz w:val="20"/>
                  <w:szCs w:val="20"/>
                </w:rPr>
                <w:t xml:space="preserve">emand </w:t>
              </w:r>
              <w:r>
                <w:rPr>
                  <w:rFonts w:ascii="Times New Roman" w:eastAsia="Calibri" w:hAnsi="Times New Roman" w:cs="Times New Roman"/>
                  <w:iCs/>
                  <w:sz w:val="20"/>
                  <w:szCs w:val="20"/>
                </w:rPr>
                <w:t>r</w:t>
              </w:r>
              <w:r w:rsidRPr="00497450">
                <w:rPr>
                  <w:rFonts w:ascii="Times New Roman" w:eastAsia="Calibri" w:hAnsi="Times New Roman" w:cs="Times New Roman"/>
                  <w:iCs/>
                  <w:sz w:val="20"/>
                  <w:szCs w:val="20"/>
                </w:rPr>
                <w:t xml:space="preserve">esponse for QSE </w:t>
              </w:r>
              <w:r w:rsidRPr="00497450">
                <w:rPr>
                  <w:rFonts w:ascii="Times New Roman" w:eastAsia="Calibri" w:hAnsi="Times New Roman" w:cs="Times New Roman"/>
                  <w:i/>
                  <w:sz w:val="20"/>
                  <w:szCs w:val="20"/>
                </w:rPr>
                <w:t>q</w:t>
              </w:r>
              <w:r w:rsidRPr="00497450">
                <w:rPr>
                  <w:rFonts w:ascii="Times New Roman" w:eastAsia="Calibri" w:hAnsi="Times New Roman" w:cs="Times New Roman"/>
                  <w:iCs/>
                  <w:sz w:val="20"/>
                  <w:szCs w:val="20"/>
                </w:rPr>
                <w:t xml:space="preserve"> </w:t>
              </w:r>
              <w:r>
                <w:rPr>
                  <w:rFonts w:ascii="Times New Roman" w:eastAsia="Calibri" w:hAnsi="Times New Roman" w:cs="Times New Roman"/>
                  <w:iCs/>
                  <w:sz w:val="20"/>
                  <w:szCs w:val="20"/>
                </w:rPr>
                <w:t xml:space="preserve">for </w:t>
              </w:r>
              <w:r w:rsidRPr="00497450">
                <w:rPr>
                  <w:rFonts w:ascii="Times New Roman" w:eastAsia="Calibri" w:hAnsi="Times New Roman" w:cs="Times New Roman"/>
                  <w:iCs/>
                  <w:sz w:val="20"/>
                  <w:szCs w:val="20"/>
                </w:rPr>
                <w:t xml:space="preserve">Season </w:t>
              </w:r>
              <w:r w:rsidRPr="00497450">
                <w:rPr>
                  <w:rFonts w:ascii="Times New Roman" w:eastAsia="Calibri" w:hAnsi="Times New Roman" w:cs="Times New Roman"/>
                  <w:i/>
                  <w:sz w:val="20"/>
                  <w:szCs w:val="20"/>
                </w:rPr>
                <w:t>s</w:t>
              </w:r>
              <w:r w:rsidRPr="00497450">
                <w:rPr>
                  <w:rFonts w:ascii="Times New Roman" w:eastAsia="Calibri" w:hAnsi="Times New Roman" w:cs="Times New Roman"/>
                  <w:iCs/>
                  <w:sz w:val="20"/>
                  <w:szCs w:val="20"/>
                </w:rPr>
                <w:t>.</w:t>
              </w:r>
            </w:ins>
          </w:p>
        </w:tc>
      </w:tr>
      <w:tr w:rsidR="00942A8D" w:rsidRPr="00497450" w14:paraId="4485AFCB" w14:textId="77777777" w:rsidTr="00274783">
        <w:trPr>
          <w:ins w:id="367" w:author="ERCOT" w:date="2025-08-22T09:36:00Z"/>
        </w:trPr>
        <w:tc>
          <w:tcPr>
            <w:tcW w:w="2271" w:type="dxa"/>
            <w:tcBorders>
              <w:top w:val="single" w:sz="4" w:space="0" w:color="auto"/>
              <w:left w:val="single" w:sz="4" w:space="0" w:color="auto"/>
              <w:bottom w:val="single" w:sz="4" w:space="0" w:color="auto"/>
              <w:right w:val="single" w:sz="4" w:space="0" w:color="auto"/>
            </w:tcBorders>
          </w:tcPr>
          <w:p w14:paraId="724FF18B" w14:textId="77777777" w:rsidR="00942A8D" w:rsidRPr="00497450" w:rsidRDefault="00942A8D" w:rsidP="00274783">
            <w:pPr>
              <w:spacing w:after="60" w:line="240" w:lineRule="auto"/>
              <w:rPr>
                <w:ins w:id="368" w:author="ERCOT" w:date="2025-08-22T09:36:00Z" w16du:dateUtc="2025-08-22T14:36:00Z"/>
                <w:rFonts w:ascii="Times New Roman" w:eastAsia="Times New Roman" w:hAnsi="Times New Roman" w:cs="Times New Roman"/>
                <w:iCs/>
                <w:sz w:val="20"/>
                <w:szCs w:val="20"/>
              </w:rPr>
            </w:pPr>
            <w:ins w:id="369" w:author="ERCOT" w:date="2025-08-22T09:36:00Z" w16du:dateUtc="2025-08-22T14:36:00Z">
              <w:r>
                <w:rPr>
                  <w:rFonts w:ascii="Times New Roman" w:eastAsia="Times New Roman" w:hAnsi="Times New Roman" w:cs="Times New Roman"/>
                  <w:iCs/>
                  <w:sz w:val="20"/>
                  <w:szCs w:val="20"/>
                </w:rPr>
                <w:t>N</w:t>
              </w:r>
            </w:ins>
          </w:p>
        </w:tc>
        <w:tc>
          <w:tcPr>
            <w:tcW w:w="977" w:type="dxa"/>
            <w:tcBorders>
              <w:top w:val="single" w:sz="4" w:space="0" w:color="auto"/>
              <w:left w:val="single" w:sz="4" w:space="0" w:color="auto"/>
              <w:bottom w:val="single" w:sz="4" w:space="0" w:color="auto"/>
              <w:right w:val="single" w:sz="4" w:space="0" w:color="auto"/>
            </w:tcBorders>
          </w:tcPr>
          <w:p w14:paraId="7FF257CE" w14:textId="77777777" w:rsidR="00942A8D" w:rsidRPr="00497450" w:rsidRDefault="00942A8D" w:rsidP="00274783">
            <w:pPr>
              <w:spacing w:after="60" w:line="240" w:lineRule="auto"/>
              <w:rPr>
                <w:ins w:id="370" w:author="ERCOT" w:date="2025-08-22T09:36:00Z" w16du:dateUtc="2025-08-22T14:36:00Z"/>
                <w:rFonts w:ascii="Times New Roman" w:eastAsia="Calibri" w:hAnsi="Times New Roman" w:cs="Times New Roman"/>
                <w:iCs/>
                <w:sz w:val="20"/>
                <w:szCs w:val="20"/>
              </w:rPr>
            </w:pPr>
            <w:ins w:id="371" w:author="ERCOT" w:date="2025-08-22T09:36:00Z" w16du:dateUtc="2025-08-22T14:36:00Z">
              <w:r w:rsidRPr="00497450">
                <w:rPr>
                  <w:rFonts w:ascii="Times New Roman" w:eastAsia="Calibri" w:hAnsi="Times New Roman" w:cs="Times New Roman"/>
                  <w:iCs/>
                  <w:sz w:val="20"/>
                  <w:szCs w:val="20"/>
                </w:rPr>
                <w:t>None</w:t>
              </w:r>
            </w:ins>
          </w:p>
        </w:tc>
        <w:tc>
          <w:tcPr>
            <w:tcW w:w="6102" w:type="dxa"/>
            <w:tcBorders>
              <w:top w:val="single" w:sz="4" w:space="0" w:color="auto"/>
              <w:left w:val="single" w:sz="4" w:space="0" w:color="auto"/>
              <w:bottom w:val="single" w:sz="4" w:space="0" w:color="auto"/>
              <w:right w:val="single" w:sz="4" w:space="0" w:color="auto"/>
            </w:tcBorders>
          </w:tcPr>
          <w:p w14:paraId="0F1F72D9" w14:textId="77777777" w:rsidR="00942A8D" w:rsidRPr="00497450" w:rsidRDefault="00942A8D" w:rsidP="00274783">
            <w:pPr>
              <w:spacing w:after="60" w:line="240" w:lineRule="auto"/>
              <w:rPr>
                <w:ins w:id="372" w:author="ERCOT" w:date="2025-08-22T09:36:00Z" w16du:dateUtc="2025-08-22T14:36:00Z"/>
                <w:rFonts w:ascii="Times New Roman" w:eastAsia="Calibri" w:hAnsi="Times New Roman" w:cs="Times New Roman"/>
                <w:sz w:val="20"/>
                <w:szCs w:val="20"/>
              </w:rPr>
            </w:pPr>
            <w:ins w:id="373" w:author="ERCOT" w:date="2025-08-22T09:36:00Z" w16du:dateUtc="2025-08-22T14:36:00Z">
              <w:r w:rsidRPr="00497450">
                <w:rPr>
                  <w:rFonts w:ascii="Times New Roman" w:eastAsia="Calibri" w:hAnsi="Times New Roman" w:cs="Times New Roman"/>
                  <w:i/>
                  <w:iCs/>
                  <w:sz w:val="20"/>
                  <w:szCs w:val="20"/>
                </w:rPr>
                <w:t xml:space="preserve">Number of events per year – </w:t>
              </w:r>
              <w:r w:rsidRPr="00497450">
                <w:rPr>
                  <w:rFonts w:ascii="Times New Roman" w:eastAsia="Calibri" w:hAnsi="Times New Roman" w:cs="Times New Roman"/>
                  <w:sz w:val="20"/>
                  <w:szCs w:val="20"/>
                </w:rPr>
                <w:t>The total of the largest</w:t>
              </w:r>
              <w:r w:rsidRPr="00497450">
                <w:rPr>
                  <w:rFonts w:ascii="Times New Roman" w:eastAsia="Aptos" w:hAnsi="Times New Roman" w:cs="Times New Roman"/>
                  <w:sz w:val="20"/>
                  <w:szCs w:val="20"/>
                </w:rPr>
                <w:t xml:space="preserve"> load reduction hours</w:t>
              </w:r>
              <w:r w:rsidRPr="00497450">
                <w:rPr>
                  <w:rFonts w:ascii="Times New Roman" w:eastAsia="Calibri" w:hAnsi="Times New Roman" w:cs="Times New Roman"/>
                  <w:sz w:val="20"/>
                  <w:szCs w:val="20"/>
                </w:rPr>
                <w:t xml:space="preserve"> for the year for the </w:t>
              </w:r>
              <w:r>
                <w:rPr>
                  <w:rFonts w:ascii="Times New Roman" w:eastAsia="Calibri" w:hAnsi="Times New Roman" w:cs="Times New Roman"/>
                  <w:sz w:val="20"/>
                  <w:szCs w:val="20"/>
                </w:rPr>
                <w:t>RDR</w:t>
              </w:r>
              <w:r w:rsidRPr="00497450">
                <w:rPr>
                  <w:rFonts w:ascii="Times New Roman" w:eastAsia="Calibri" w:hAnsi="Times New Roman" w:cs="Times New Roman"/>
                  <w:sz w:val="20"/>
                  <w:szCs w:val="20"/>
                </w:rPr>
                <w:t xml:space="preserve"> Program as defined in </w:t>
              </w:r>
              <w:r>
                <w:rPr>
                  <w:rFonts w:ascii="Times New Roman" w:eastAsia="Calibri" w:hAnsi="Times New Roman" w:cs="Times New Roman"/>
                  <w:sz w:val="20"/>
                  <w:szCs w:val="20"/>
                </w:rPr>
                <w:t>S</w:t>
              </w:r>
              <w:r w:rsidRPr="00497450">
                <w:rPr>
                  <w:rFonts w:ascii="Times New Roman" w:eastAsia="Calibri" w:hAnsi="Times New Roman" w:cs="Times New Roman"/>
                  <w:sz w:val="20"/>
                  <w:szCs w:val="20"/>
                </w:rPr>
                <w:t>ection 3.26.3,</w:t>
              </w:r>
              <w:r>
                <w:rPr>
                  <w:rFonts w:ascii="Times New Roman" w:eastAsia="Calibri" w:hAnsi="Times New Roman" w:cs="Times New Roman"/>
                  <w:sz w:val="20"/>
                  <w:szCs w:val="20"/>
                </w:rPr>
                <w:t xml:space="preserve"> </w:t>
              </w:r>
              <w:r w:rsidRPr="00497450">
                <w:rPr>
                  <w:rFonts w:ascii="Times New Roman" w:eastAsia="Calibri" w:hAnsi="Times New Roman" w:cs="Times New Roman"/>
                  <w:sz w:val="20"/>
                  <w:szCs w:val="20"/>
                </w:rPr>
                <w:t>Assessment Periods.</w:t>
              </w:r>
            </w:ins>
          </w:p>
        </w:tc>
      </w:tr>
      <w:tr w:rsidR="00942A8D" w:rsidRPr="00497450" w14:paraId="5833089D" w14:textId="77777777" w:rsidTr="00274783">
        <w:trPr>
          <w:ins w:id="374" w:author="ERCOT" w:date="2025-08-22T09:36:00Z"/>
        </w:trPr>
        <w:tc>
          <w:tcPr>
            <w:tcW w:w="2271" w:type="dxa"/>
            <w:tcBorders>
              <w:top w:val="single" w:sz="4" w:space="0" w:color="auto"/>
              <w:left w:val="single" w:sz="4" w:space="0" w:color="auto"/>
              <w:bottom w:val="single" w:sz="4" w:space="0" w:color="auto"/>
              <w:right w:val="single" w:sz="4" w:space="0" w:color="auto"/>
            </w:tcBorders>
          </w:tcPr>
          <w:p w14:paraId="57B5EB17" w14:textId="77777777" w:rsidR="00942A8D" w:rsidRPr="00497450" w:rsidRDefault="00942A8D" w:rsidP="00274783">
            <w:pPr>
              <w:spacing w:after="60" w:line="240" w:lineRule="auto"/>
              <w:rPr>
                <w:ins w:id="375" w:author="ERCOT" w:date="2025-08-22T09:36:00Z" w16du:dateUtc="2025-08-22T14:36:00Z"/>
                <w:rFonts w:ascii="Times New Roman" w:eastAsia="Calibri" w:hAnsi="Times New Roman" w:cs="Times New Roman"/>
                <w:iCs/>
                <w:sz w:val="20"/>
                <w:szCs w:val="20"/>
              </w:rPr>
            </w:pPr>
            <w:ins w:id="376" w:author="ERCOT" w:date="2025-08-22T09:36:00Z" w16du:dateUtc="2025-08-22T14:36:00Z">
              <w:r w:rsidRPr="00497450">
                <w:rPr>
                  <w:rFonts w:ascii="Times New Roman" w:eastAsia="Calibri" w:hAnsi="Times New Roman" w:cs="Times New Roman"/>
                  <w:iCs/>
                  <w:sz w:val="20"/>
                  <w:szCs w:val="20"/>
                </w:rPr>
                <w:t>SRCAP</w:t>
              </w:r>
              <w:r w:rsidRPr="00497450">
                <w:rPr>
                  <w:rFonts w:ascii="Times New Roman" w:eastAsia="Calibri" w:hAnsi="Times New Roman" w:cs="Times New Roman"/>
                  <w:i/>
                  <w:sz w:val="20"/>
                  <w:szCs w:val="20"/>
                  <w:vertAlign w:val="subscript"/>
                </w:rPr>
                <w:t xml:space="preserve"> s</w:t>
              </w:r>
            </w:ins>
          </w:p>
        </w:tc>
        <w:tc>
          <w:tcPr>
            <w:tcW w:w="977" w:type="dxa"/>
            <w:tcBorders>
              <w:top w:val="single" w:sz="4" w:space="0" w:color="auto"/>
              <w:left w:val="single" w:sz="4" w:space="0" w:color="auto"/>
              <w:bottom w:val="single" w:sz="4" w:space="0" w:color="auto"/>
              <w:right w:val="single" w:sz="4" w:space="0" w:color="auto"/>
            </w:tcBorders>
          </w:tcPr>
          <w:p w14:paraId="7908C438" w14:textId="77777777" w:rsidR="00942A8D" w:rsidRPr="00497450" w:rsidRDefault="00942A8D" w:rsidP="00274783">
            <w:pPr>
              <w:spacing w:after="60" w:line="240" w:lineRule="auto"/>
              <w:rPr>
                <w:ins w:id="377" w:author="ERCOT" w:date="2025-08-22T09:36:00Z" w16du:dateUtc="2025-08-22T14:36:00Z"/>
                <w:rFonts w:ascii="Times New Roman" w:eastAsia="Calibri" w:hAnsi="Times New Roman" w:cs="Times New Roman"/>
                <w:iCs/>
                <w:sz w:val="20"/>
                <w:szCs w:val="20"/>
              </w:rPr>
            </w:pPr>
            <w:ins w:id="378" w:author="ERCOT" w:date="2025-08-22T09:36:00Z" w16du:dateUtc="2025-08-22T14:36:00Z">
              <w:r w:rsidRPr="00497450">
                <w:rPr>
                  <w:rFonts w:ascii="Times New Roman" w:eastAsia="Calibri" w:hAnsi="Times New Roman" w:cs="Times New Roman"/>
                  <w:iCs/>
                  <w:sz w:val="20"/>
                  <w:szCs w:val="20"/>
                </w:rPr>
                <w:t>MWh</w:t>
              </w:r>
            </w:ins>
          </w:p>
        </w:tc>
        <w:tc>
          <w:tcPr>
            <w:tcW w:w="6102" w:type="dxa"/>
            <w:tcBorders>
              <w:top w:val="single" w:sz="4" w:space="0" w:color="auto"/>
              <w:left w:val="single" w:sz="4" w:space="0" w:color="auto"/>
              <w:bottom w:val="single" w:sz="4" w:space="0" w:color="auto"/>
              <w:right w:val="single" w:sz="4" w:space="0" w:color="auto"/>
            </w:tcBorders>
          </w:tcPr>
          <w:p w14:paraId="605C83A4" w14:textId="77777777" w:rsidR="00942A8D" w:rsidRPr="00497450" w:rsidRDefault="00942A8D" w:rsidP="00274783">
            <w:pPr>
              <w:spacing w:after="60" w:line="240" w:lineRule="auto"/>
              <w:rPr>
                <w:ins w:id="379" w:author="ERCOT" w:date="2025-08-22T09:36:00Z" w16du:dateUtc="2025-08-22T14:36:00Z"/>
                <w:rFonts w:ascii="Times New Roman" w:eastAsia="Calibri" w:hAnsi="Times New Roman" w:cs="Times New Roman"/>
                <w:sz w:val="20"/>
                <w:szCs w:val="20"/>
              </w:rPr>
            </w:pPr>
            <w:ins w:id="380" w:author="ERCOT" w:date="2025-08-22T09:36:00Z" w16du:dateUtc="2025-08-22T14:36:00Z">
              <w:r w:rsidRPr="00497450">
                <w:rPr>
                  <w:rFonts w:ascii="Times New Roman" w:eastAsia="Calibri" w:hAnsi="Times New Roman" w:cs="Times New Roman"/>
                  <w:i/>
                  <w:iCs/>
                  <w:sz w:val="20"/>
                  <w:szCs w:val="20"/>
                </w:rPr>
                <w:t xml:space="preserve">Seasonal Response Cap – </w:t>
              </w:r>
              <w:r w:rsidRPr="00497450">
                <w:rPr>
                  <w:rFonts w:ascii="Times New Roman" w:eastAsia="Calibri" w:hAnsi="Times New Roman" w:cs="Times New Roman"/>
                  <w:sz w:val="20"/>
                  <w:szCs w:val="20"/>
                </w:rPr>
                <w:t xml:space="preserve">The MWh cap for </w:t>
              </w:r>
              <w:r>
                <w:rPr>
                  <w:rFonts w:ascii="Times New Roman" w:eastAsia="Calibri" w:hAnsi="Times New Roman" w:cs="Times New Roman"/>
                  <w:sz w:val="20"/>
                  <w:szCs w:val="20"/>
                </w:rPr>
                <w:t>RDR</w:t>
              </w:r>
              <w:r w:rsidRPr="00497450">
                <w:rPr>
                  <w:rFonts w:ascii="Times New Roman" w:eastAsia="Calibri" w:hAnsi="Times New Roman" w:cs="Times New Roman"/>
                  <w:sz w:val="20"/>
                  <w:szCs w:val="20"/>
                </w:rPr>
                <w:t xml:space="preserve"> for </w:t>
              </w:r>
              <w:r>
                <w:rPr>
                  <w:rFonts w:ascii="Times New Roman" w:eastAsia="Calibri" w:hAnsi="Times New Roman" w:cs="Times New Roman"/>
                  <w:sz w:val="20"/>
                  <w:szCs w:val="20"/>
                </w:rPr>
                <w:t>S</w:t>
              </w:r>
              <w:r w:rsidRPr="00497450">
                <w:rPr>
                  <w:rFonts w:ascii="Times New Roman" w:eastAsia="Calibri" w:hAnsi="Times New Roman" w:cs="Times New Roman"/>
                  <w:sz w:val="20"/>
                  <w:szCs w:val="20"/>
                </w:rPr>
                <w:t xml:space="preserve">eason </w:t>
              </w:r>
              <w:r w:rsidRPr="00D43793">
                <w:rPr>
                  <w:rFonts w:ascii="Times New Roman" w:eastAsia="Calibri" w:hAnsi="Times New Roman" w:cs="Times New Roman"/>
                  <w:i/>
                  <w:iCs/>
                  <w:sz w:val="20"/>
                  <w:szCs w:val="20"/>
                </w:rPr>
                <w:t>s</w:t>
              </w:r>
              <w:r w:rsidRPr="00497450">
                <w:rPr>
                  <w:rFonts w:ascii="Times New Roman" w:eastAsia="Calibri" w:hAnsi="Times New Roman" w:cs="Times New Roman"/>
                  <w:sz w:val="20"/>
                  <w:szCs w:val="20"/>
                </w:rPr>
                <w:t xml:space="preserve"> as defined in Section 3.26.4, Residential Demand </w:t>
              </w:r>
              <w:r>
                <w:rPr>
                  <w:rFonts w:ascii="Times New Roman" w:eastAsia="Calibri" w:hAnsi="Times New Roman" w:cs="Times New Roman"/>
                  <w:sz w:val="20"/>
                  <w:szCs w:val="20"/>
                </w:rPr>
                <w:t xml:space="preserve">Response </w:t>
              </w:r>
              <w:r w:rsidRPr="00497450">
                <w:rPr>
                  <w:rFonts w:ascii="Times New Roman" w:eastAsia="Calibri" w:hAnsi="Times New Roman" w:cs="Times New Roman"/>
                  <w:sz w:val="20"/>
                  <w:szCs w:val="20"/>
                </w:rPr>
                <w:t>Program Cap.</w:t>
              </w:r>
            </w:ins>
          </w:p>
        </w:tc>
      </w:tr>
      <w:tr w:rsidR="00942A8D" w:rsidRPr="00497450" w14:paraId="66D113B7" w14:textId="77777777" w:rsidTr="00274783">
        <w:trPr>
          <w:ins w:id="381" w:author="ERCOT" w:date="2025-08-22T09:36:00Z"/>
        </w:trPr>
        <w:tc>
          <w:tcPr>
            <w:tcW w:w="2271" w:type="dxa"/>
            <w:tcBorders>
              <w:top w:val="single" w:sz="4" w:space="0" w:color="auto"/>
              <w:left w:val="single" w:sz="4" w:space="0" w:color="auto"/>
              <w:bottom w:val="single" w:sz="4" w:space="0" w:color="auto"/>
              <w:right w:val="single" w:sz="4" w:space="0" w:color="auto"/>
            </w:tcBorders>
          </w:tcPr>
          <w:p w14:paraId="38DE474D" w14:textId="77777777" w:rsidR="00942A8D" w:rsidRPr="00497450" w:rsidRDefault="00942A8D" w:rsidP="00274783">
            <w:pPr>
              <w:spacing w:after="60" w:line="240" w:lineRule="auto"/>
              <w:rPr>
                <w:ins w:id="382" w:author="ERCOT" w:date="2025-08-22T09:36:00Z" w16du:dateUtc="2025-08-22T14:36:00Z"/>
                <w:rFonts w:ascii="Times New Roman" w:eastAsia="Calibri" w:hAnsi="Times New Roman" w:cs="Times New Roman"/>
                <w:iCs/>
                <w:sz w:val="20"/>
                <w:szCs w:val="20"/>
              </w:rPr>
            </w:pPr>
            <w:ins w:id="383" w:author="ERCOT" w:date="2025-08-22T09:36:00Z" w16du:dateUtc="2025-08-22T14:36:00Z">
              <w:r w:rsidRPr="00497450">
                <w:rPr>
                  <w:rFonts w:ascii="Times New Roman" w:eastAsia="Calibri" w:hAnsi="Times New Roman" w:cs="Times New Roman"/>
                  <w:iCs/>
                  <w:sz w:val="20"/>
                  <w:szCs w:val="20"/>
                </w:rPr>
                <w:t>IRDRR</w:t>
              </w:r>
            </w:ins>
          </w:p>
        </w:tc>
        <w:tc>
          <w:tcPr>
            <w:tcW w:w="977" w:type="dxa"/>
            <w:tcBorders>
              <w:top w:val="single" w:sz="4" w:space="0" w:color="auto"/>
              <w:left w:val="single" w:sz="4" w:space="0" w:color="auto"/>
              <w:bottom w:val="single" w:sz="4" w:space="0" w:color="auto"/>
              <w:right w:val="single" w:sz="4" w:space="0" w:color="auto"/>
            </w:tcBorders>
          </w:tcPr>
          <w:p w14:paraId="42622DC3" w14:textId="77777777" w:rsidR="00942A8D" w:rsidRPr="00497450" w:rsidRDefault="00942A8D" w:rsidP="00274783">
            <w:pPr>
              <w:spacing w:after="60" w:line="240" w:lineRule="auto"/>
              <w:rPr>
                <w:ins w:id="384" w:author="ERCOT" w:date="2025-08-22T09:36:00Z" w16du:dateUtc="2025-08-22T14:36:00Z"/>
                <w:rFonts w:ascii="Times New Roman" w:eastAsia="Calibri" w:hAnsi="Times New Roman" w:cs="Times New Roman"/>
                <w:iCs/>
                <w:sz w:val="20"/>
                <w:szCs w:val="20"/>
              </w:rPr>
            </w:pPr>
            <w:ins w:id="385" w:author="ERCOT" w:date="2025-08-22T09:36:00Z" w16du:dateUtc="2025-08-22T14:36:00Z">
              <w:r w:rsidRPr="00497450">
                <w:rPr>
                  <w:rFonts w:ascii="Times New Roman" w:eastAsia="Calibri" w:hAnsi="Times New Roman" w:cs="Times New Roman"/>
                  <w:iCs/>
                  <w:sz w:val="20"/>
                  <w:szCs w:val="20"/>
                </w:rPr>
                <w:t>$/MW-Year</w:t>
              </w:r>
            </w:ins>
          </w:p>
        </w:tc>
        <w:tc>
          <w:tcPr>
            <w:tcW w:w="6102" w:type="dxa"/>
            <w:tcBorders>
              <w:top w:val="single" w:sz="4" w:space="0" w:color="auto"/>
              <w:left w:val="single" w:sz="4" w:space="0" w:color="auto"/>
              <w:bottom w:val="single" w:sz="4" w:space="0" w:color="auto"/>
              <w:right w:val="single" w:sz="4" w:space="0" w:color="auto"/>
            </w:tcBorders>
          </w:tcPr>
          <w:p w14:paraId="4B82750B" w14:textId="77777777" w:rsidR="00942A8D" w:rsidRPr="00497450" w:rsidRDefault="00942A8D" w:rsidP="00274783">
            <w:pPr>
              <w:spacing w:after="60" w:line="240" w:lineRule="auto"/>
              <w:rPr>
                <w:ins w:id="386" w:author="ERCOT" w:date="2025-08-22T09:36:00Z" w16du:dateUtc="2025-08-22T14:36:00Z"/>
                <w:rFonts w:ascii="Times New Roman" w:eastAsia="Calibri" w:hAnsi="Times New Roman" w:cs="Times New Roman"/>
                <w:sz w:val="20"/>
                <w:szCs w:val="20"/>
              </w:rPr>
            </w:pPr>
            <w:ins w:id="387" w:author="ERCOT" w:date="2025-08-22T09:36:00Z" w16du:dateUtc="2025-08-22T14:36:00Z">
              <w:r w:rsidRPr="00497450">
                <w:rPr>
                  <w:rFonts w:ascii="Times New Roman" w:eastAsia="Calibri" w:hAnsi="Times New Roman" w:cs="Times New Roman"/>
                  <w:i/>
                  <w:iCs/>
                  <w:sz w:val="20"/>
                  <w:szCs w:val="20"/>
                </w:rPr>
                <w:t xml:space="preserve">Initial Residential Demand Response Rate – </w:t>
              </w:r>
              <w:r w:rsidRPr="00497450">
                <w:rPr>
                  <w:rFonts w:ascii="Times New Roman" w:eastAsia="Calibri" w:hAnsi="Times New Roman" w:cs="Times New Roman"/>
                  <w:sz w:val="20"/>
                  <w:szCs w:val="20"/>
                </w:rPr>
                <w:t>The Residential Demand Response Rate, before comparison to the historical 3-year rolling average of Peaker Net Margin. Value is set to $140,000 $/MW-Year</w:t>
              </w:r>
            </w:ins>
          </w:p>
        </w:tc>
      </w:tr>
      <w:tr w:rsidR="00942A8D" w:rsidRPr="00497450" w14:paraId="4462F844" w14:textId="77777777" w:rsidTr="00274783">
        <w:trPr>
          <w:ins w:id="388" w:author="ERCOT" w:date="2025-08-22T09:36:00Z"/>
        </w:trPr>
        <w:tc>
          <w:tcPr>
            <w:tcW w:w="2271" w:type="dxa"/>
            <w:tcBorders>
              <w:top w:val="single" w:sz="4" w:space="0" w:color="auto"/>
              <w:left w:val="single" w:sz="4" w:space="0" w:color="auto"/>
              <w:bottom w:val="single" w:sz="4" w:space="0" w:color="auto"/>
              <w:right w:val="single" w:sz="4" w:space="0" w:color="auto"/>
            </w:tcBorders>
          </w:tcPr>
          <w:p w14:paraId="7DEE42D2" w14:textId="77777777" w:rsidR="00942A8D" w:rsidRDefault="00942A8D" w:rsidP="00274783">
            <w:pPr>
              <w:spacing w:after="60" w:line="240" w:lineRule="auto"/>
              <w:rPr>
                <w:ins w:id="389" w:author="ERCOT" w:date="2025-08-22T09:36:00Z" w16du:dateUtc="2025-08-22T14:36:00Z"/>
                <w:rFonts w:ascii="Times New Roman" w:eastAsia="Calibri" w:hAnsi="Times New Roman" w:cs="Times New Roman"/>
                <w:iCs/>
                <w:sz w:val="20"/>
                <w:szCs w:val="20"/>
              </w:rPr>
            </w:pPr>
            <w:ins w:id="390" w:author="ERCOT" w:date="2025-08-22T09:36:00Z" w16du:dateUtc="2025-08-22T14:36:00Z">
              <w:r>
                <w:rPr>
                  <w:rFonts w:ascii="Times New Roman" w:eastAsia="Calibri" w:hAnsi="Times New Roman" w:cs="Times New Roman"/>
                  <w:iCs/>
                  <w:sz w:val="20"/>
                  <w:szCs w:val="20"/>
                </w:rPr>
                <w:t>q</w:t>
              </w:r>
            </w:ins>
          </w:p>
        </w:tc>
        <w:tc>
          <w:tcPr>
            <w:tcW w:w="977" w:type="dxa"/>
            <w:tcBorders>
              <w:top w:val="single" w:sz="4" w:space="0" w:color="auto"/>
              <w:left w:val="single" w:sz="4" w:space="0" w:color="auto"/>
              <w:bottom w:val="single" w:sz="4" w:space="0" w:color="auto"/>
              <w:right w:val="single" w:sz="4" w:space="0" w:color="auto"/>
            </w:tcBorders>
          </w:tcPr>
          <w:p w14:paraId="38866F58" w14:textId="77777777" w:rsidR="00942A8D" w:rsidRDefault="00942A8D" w:rsidP="00274783">
            <w:pPr>
              <w:spacing w:after="60" w:line="240" w:lineRule="auto"/>
              <w:rPr>
                <w:ins w:id="391" w:author="ERCOT" w:date="2025-08-22T09:36:00Z" w16du:dateUtc="2025-08-22T14:36:00Z"/>
                <w:rFonts w:ascii="Times New Roman" w:eastAsia="Calibri" w:hAnsi="Times New Roman" w:cs="Times New Roman"/>
                <w:iCs/>
                <w:sz w:val="20"/>
                <w:szCs w:val="20"/>
              </w:rPr>
            </w:pPr>
            <w:ins w:id="392" w:author="ERCOT" w:date="2025-08-22T09:36:00Z" w16du:dateUtc="2025-08-22T14:36:00Z">
              <w:r>
                <w:rPr>
                  <w:rFonts w:ascii="Times New Roman" w:eastAsia="Calibri" w:hAnsi="Times New Roman" w:cs="Times New Roman"/>
                  <w:iCs/>
                  <w:sz w:val="20"/>
                  <w:szCs w:val="20"/>
                </w:rPr>
                <w:t>None</w:t>
              </w:r>
            </w:ins>
          </w:p>
        </w:tc>
        <w:tc>
          <w:tcPr>
            <w:tcW w:w="6102" w:type="dxa"/>
            <w:tcBorders>
              <w:top w:val="single" w:sz="4" w:space="0" w:color="auto"/>
              <w:left w:val="single" w:sz="4" w:space="0" w:color="auto"/>
              <w:bottom w:val="single" w:sz="4" w:space="0" w:color="auto"/>
              <w:right w:val="single" w:sz="4" w:space="0" w:color="auto"/>
            </w:tcBorders>
          </w:tcPr>
          <w:p w14:paraId="186A62F4" w14:textId="77777777" w:rsidR="00942A8D" w:rsidRDefault="00942A8D" w:rsidP="00274783">
            <w:pPr>
              <w:spacing w:after="60" w:line="240" w:lineRule="auto"/>
              <w:rPr>
                <w:ins w:id="393" w:author="ERCOT" w:date="2025-08-22T09:36:00Z" w16du:dateUtc="2025-08-22T14:36:00Z"/>
                <w:rFonts w:ascii="Times New Roman" w:eastAsia="Calibri" w:hAnsi="Times New Roman" w:cs="Times New Roman"/>
                <w:sz w:val="20"/>
                <w:szCs w:val="20"/>
              </w:rPr>
            </w:pPr>
            <w:ins w:id="394" w:author="ERCOT" w:date="2025-08-22T09:36:00Z" w16du:dateUtc="2025-08-22T14:36:00Z">
              <w:r>
                <w:rPr>
                  <w:rFonts w:ascii="Times New Roman" w:eastAsia="Calibri" w:hAnsi="Times New Roman" w:cs="Times New Roman"/>
                  <w:sz w:val="20"/>
                  <w:szCs w:val="20"/>
                </w:rPr>
                <w:t xml:space="preserve">A QSE. </w:t>
              </w:r>
            </w:ins>
          </w:p>
        </w:tc>
      </w:tr>
      <w:tr w:rsidR="00942A8D" w:rsidRPr="00497450" w14:paraId="686F52F8" w14:textId="77777777" w:rsidTr="00274783">
        <w:trPr>
          <w:ins w:id="395" w:author="ERCOT" w:date="2025-08-22T09:36:00Z"/>
        </w:trPr>
        <w:tc>
          <w:tcPr>
            <w:tcW w:w="2271" w:type="dxa"/>
            <w:tcBorders>
              <w:top w:val="single" w:sz="4" w:space="0" w:color="auto"/>
              <w:left w:val="single" w:sz="4" w:space="0" w:color="auto"/>
              <w:bottom w:val="single" w:sz="4" w:space="0" w:color="auto"/>
              <w:right w:val="single" w:sz="4" w:space="0" w:color="auto"/>
            </w:tcBorders>
          </w:tcPr>
          <w:p w14:paraId="23DB2970" w14:textId="77777777" w:rsidR="00942A8D" w:rsidRPr="00497450" w:rsidRDefault="00942A8D" w:rsidP="00274783">
            <w:pPr>
              <w:spacing w:after="60" w:line="240" w:lineRule="auto"/>
              <w:rPr>
                <w:ins w:id="396" w:author="ERCOT" w:date="2025-08-22T09:36:00Z" w16du:dateUtc="2025-08-22T14:36:00Z"/>
                <w:rFonts w:ascii="Times New Roman" w:eastAsia="Calibri" w:hAnsi="Times New Roman" w:cs="Times New Roman"/>
                <w:iCs/>
                <w:sz w:val="20"/>
                <w:szCs w:val="20"/>
              </w:rPr>
            </w:pPr>
            <w:ins w:id="397" w:author="ERCOT" w:date="2025-08-22T09:36:00Z" w16du:dateUtc="2025-08-22T14:36:00Z">
              <w:r w:rsidRPr="00497450">
                <w:rPr>
                  <w:rFonts w:ascii="Times New Roman" w:eastAsia="Calibri" w:hAnsi="Times New Roman" w:cs="Times New Roman"/>
                  <w:iCs/>
                  <w:sz w:val="20"/>
                  <w:szCs w:val="20"/>
                </w:rPr>
                <w:t>a</w:t>
              </w:r>
            </w:ins>
          </w:p>
        </w:tc>
        <w:tc>
          <w:tcPr>
            <w:tcW w:w="977" w:type="dxa"/>
            <w:tcBorders>
              <w:top w:val="single" w:sz="4" w:space="0" w:color="auto"/>
              <w:left w:val="single" w:sz="4" w:space="0" w:color="auto"/>
              <w:bottom w:val="single" w:sz="4" w:space="0" w:color="auto"/>
              <w:right w:val="single" w:sz="4" w:space="0" w:color="auto"/>
            </w:tcBorders>
          </w:tcPr>
          <w:p w14:paraId="29D17446" w14:textId="77777777" w:rsidR="00942A8D" w:rsidRPr="00497450" w:rsidRDefault="00942A8D" w:rsidP="00274783">
            <w:pPr>
              <w:spacing w:after="60" w:line="240" w:lineRule="auto"/>
              <w:rPr>
                <w:ins w:id="398" w:author="ERCOT" w:date="2025-08-22T09:36:00Z" w16du:dateUtc="2025-08-22T14:36:00Z"/>
                <w:rFonts w:ascii="Times New Roman" w:eastAsia="Calibri" w:hAnsi="Times New Roman" w:cs="Times New Roman"/>
                <w:iCs/>
                <w:sz w:val="20"/>
                <w:szCs w:val="20"/>
              </w:rPr>
            </w:pPr>
            <w:ins w:id="399" w:author="ERCOT" w:date="2025-08-22T09:36:00Z" w16du:dateUtc="2025-08-22T14:36:00Z">
              <w:r w:rsidRPr="00497450">
                <w:rPr>
                  <w:rFonts w:ascii="Times New Roman" w:eastAsia="Calibri" w:hAnsi="Times New Roman" w:cs="Times New Roman"/>
                  <w:iCs/>
                  <w:sz w:val="20"/>
                  <w:szCs w:val="20"/>
                </w:rPr>
                <w:t>None</w:t>
              </w:r>
            </w:ins>
          </w:p>
        </w:tc>
        <w:tc>
          <w:tcPr>
            <w:tcW w:w="6102" w:type="dxa"/>
            <w:tcBorders>
              <w:top w:val="single" w:sz="4" w:space="0" w:color="auto"/>
              <w:left w:val="single" w:sz="4" w:space="0" w:color="auto"/>
              <w:bottom w:val="single" w:sz="4" w:space="0" w:color="auto"/>
              <w:right w:val="single" w:sz="4" w:space="0" w:color="auto"/>
            </w:tcBorders>
          </w:tcPr>
          <w:p w14:paraId="636658F3" w14:textId="77777777" w:rsidR="00942A8D" w:rsidRPr="00497450" w:rsidRDefault="00942A8D" w:rsidP="00274783">
            <w:pPr>
              <w:spacing w:after="60" w:line="240" w:lineRule="auto"/>
              <w:rPr>
                <w:ins w:id="400" w:author="ERCOT" w:date="2025-08-22T09:36:00Z" w16du:dateUtc="2025-08-22T14:36:00Z"/>
                <w:rFonts w:ascii="Times New Roman" w:eastAsia="Calibri" w:hAnsi="Times New Roman" w:cs="Times New Roman"/>
                <w:sz w:val="20"/>
                <w:szCs w:val="20"/>
              </w:rPr>
            </w:pPr>
            <w:ins w:id="401" w:author="ERCOT" w:date="2025-08-22T09:36:00Z" w16du:dateUtc="2025-08-22T14:36:00Z">
              <w:r w:rsidRPr="00497450">
                <w:rPr>
                  <w:rFonts w:ascii="Times New Roman" w:eastAsia="Calibri" w:hAnsi="Times New Roman" w:cs="Times New Roman"/>
                  <w:sz w:val="20"/>
                  <w:szCs w:val="20"/>
                </w:rPr>
                <w:t xml:space="preserve">The year of the </w:t>
              </w:r>
              <w:r>
                <w:rPr>
                  <w:rFonts w:ascii="Times New Roman" w:eastAsia="Calibri" w:hAnsi="Times New Roman" w:cs="Times New Roman"/>
                  <w:sz w:val="20"/>
                  <w:szCs w:val="20"/>
                </w:rPr>
                <w:t>RDR</w:t>
              </w:r>
              <w:r w:rsidRPr="00497450">
                <w:rPr>
                  <w:rFonts w:ascii="Times New Roman" w:eastAsia="Calibri" w:hAnsi="Times New Roman" w:cs="Times New Roman"/>
                  <w:sz w:val="20"/>
                  <w:szCs w:val="20"/>
                </w:rPr>
                <w:t xml:space="preserve"> Program</w:t>
              </w:r>
              <w:r>
                <w:rPr>
                  <w:rFonts w:ascii="Times New Roman" w:eastAsia="Calibri" w:hAnsi="Times New Roman" w:cs="Times New Roman"/>
                  <w:sz w:val="20"/>
                  <w:szCs w:val="20"/>
                </w:rPr>
                <w:t xml:space="preserve">, as described in paragraph (1) of Section 3.26.5, Residential Demand Response Program Commencement. </w:t>
              </w:r>
            </w:ins>
          </w:p>
        </w:tc>
      </w:tr>
      <w:tr w:rsidR="00942A8D" w:rsidRPr="00497450" w14:paraId="6CB50CBB" w14:textId="77777777" w:rsidTr="00274783">
        <w:trPr>
          <w:ins w:id="402" w:author="ERCOT" w:date="2025-08-22T09:36:00Z"/>
        </w:trPr>
        <w:tc>
          <w:tcPr>
            <w:tcW w:w="2271" w:type="dxa"/>
            <w:tcBorders>
              <w:top w:val="single" w:sz="4" w:space="0" w:color="auto"/>
              <w:left w:val="single" w:sz="4" w:space="0" w:color="auto"/>
              <w:bottom w:val="single" w:sz="4" w:space="0" w:color="auto"/>
              <w:right w:val="single" w:sz="4" w:space="0" w:color="auto"/>
            </w:tcBorders>
          </w:tcPr>
          <w:p w14:paraId="11CED521" w14:textId="77777777" w:rsidR="00942A8D" w:rsidRPr="00497450" w:rsidRDefault="00942A8D" w:rsidP="00274783">
            <w:pPr>
              <w:spacing w:after="60" w:line="240" w:lineRule="auto"/>
              <w:rPr>
                <w:ins w:id="403" w:author="ERCOT" w:date="2025-08-22T09:36:00Z" w16du:dateUtc="2025-08-22T14:36:00Z"/>
                <w:rFonts w:ascii="Times New Roman" w:eastAsia="Calibri" w:hAnsi="Times New Roman" w:cs="Times New Roman"/>
                <w:iCs/>
                <w:sz w:val="20"/>
                <w:szCs w:val="20"/>
              </w:rPr>
            </w:pPr>
            <w:ins w:id="404" w:author="ERCOT" w:date="2025-08-22T09:36:00Z" w16du:dateUtc="2025-08-22T14:36:00Z">
              <w:r w:rsidRPr="00497450">
                <w:rPr>
                  <w:rFonts w:ascii="Times New Roman" w:eastAsia="Calibri" w:hAnsi="Times New Roman" w:cs="Times New Roman"/>
                  <w:iCs/>
                  <w:sz w:val="20"/>
                  <w:szCs w:val="20"/>
                </w:rPr>
                <w:t>s</w:t>
              </w:r>
            </w:ins>
          </w:p>
        </w:tc>
        <w:tc>
          <w:tcPr>
            <w:tcW w:w="977" w:type="dxa"/>
            <w:tcBorders>
              <w:top w:val="single" w:sz="4" w:space="0" w:color="auto"/>
              <w:left w:val="single" w:sz="4" w:space="0" w:color="auto"/>
              <w:bottom w:val="single" w:sz="4" w:space="0" w:color="auto"/>
              <w:right w:val="single" w:sz="4" w:space="0" w:color="auto"/>
            </w:tcBorders>
          </w:tcPr>
          <w:p w14:paraId="46D30F15" w14:textId="77777777" w:rsidR="00942A8D" w:rsidRPr="00497450" w:rsidRDefault="00942A8D" w:rsidP="00274783">
            <w:pPr>
              <w:spacing w:after="60" w:line="240" w:lineRule="auto"/>
              <w:rPr>
                <w:ins w:id="405" w:author="ERCOT" w:date="2025-08-22T09:36:00Z" w16du:dateUtc="2025-08-22T14:36:00Z"/>
                <w:rFonts w:ascii="Times New Roman" w:eastAsia="Calibri" w:hAnsi="Times New Roman" w:cs="Times New Roman"/>
                <w:iCs/>
                <w:sz w:val="20"/>
                <w:szCs w:val="20"/>
              </w:rPr>
            </w:pPr>
            <w:ins w:id="406" w:author="ERCOT" w:date="2025-08-22T09:36:00Z" w16du:dateUtc="2025-08-22T14:36:00Z">
              <w:r w:rsidRPr="00497450">
                <w:rPr>
                  <w:rFonts w:ascii="Times New Roman" w:eastAsia="Calibri" w:hAnsi="Times New Roman" w:cs="Times New Roman"/>
                  <w:iCs/>
                  <w:sz w:val="20"/>
                  <w:szCs w:val="20"/>
                </w:rPr>
                <w:t>None</w:t>
              </w:r>
            </w:ins>
          </w:p>
        </w:tc>
        <w:tc>
          <w:tcPr>
            <w:tcW w:w="6102" w:type="dxa"/>
            <w:tcBorders>
              <w:top w:val="single" w:sz="4" w:space="0" w:color="auto"/>
              <w:left w:val="single" w:sz="4" w:space="0" w:color="auto"/>
              <w:bottom w:val="single" w:sz="4" w:space="0" w:color="auto"/>
              <w:right w:val="single" w:sz="4" w:space="0" w:color="auto"/>
            </w:tcBorders>
          </w:tcPr>
          <w:p w14:paraId="29F66608" w14:textId="77777777" w:rsidR="00942A8D" w:rsidRPr="00497450" w:rsidRDefault="00942A8D" w:rsidP="00274783">
            <w:pPr>
              <w:spacing w:after="60" w:line="240" w:lineRule="auto"/>
              <w:rPr>
                <w:ins w:id="407" w:author="ERCOT" w:date="2025-08-22T09:36:00Z" w16du:dateUtc="2025-08-22T14:36:00Z"/>
                <w:rFonts w:ascii="Times New Roman" w:eastAsia="Calibri" w:hAnsi="Times New Roman" w:cs="Times New Roman"/>
                <w:i/>
                <w:iCs/>
                <w:sz w:val="20"/>
                <w:szCs w:val="20"/>
              </w:rPr>
            </w:pPr>
            <w:ins w:id="408" w:author="ERCOT" w:date="2025-08-22T09:36:00Z" w16du:dateUtc="2025-08-22T14:36:00Z">
              <w:r w:rsidRPr="00497450">
                <w:rPr>
                  <w:rFonts w:ascii="Times New Roman" w:eastAsia="Calibri" w:hAnsi="Times New Roman" w:cs="Times New Roman"/>
                  <w:iCs/>
                  <w:sz w:val="20"/>
                  <w:szCs w:val="20"/>
                </w:rPr>
                <w:t xml:space="preserve">The Season in the </w:t>
              </w:r>
              <w:r>
                <w:rPr>
                  <w:rFonts w:ascii="Times New Roman" w:eastAsia="Calibri" w:hAnsi="Times New Roman" w:cs="Times New Roman"/>
                  <w:iCs/>
                  <w:sz w:val="20"/>
                  <w:szCs w:val="20"/>
                </w:rPr>
                <w:t>Residential Demand Response</w:t>
              </w:r>
              <w:r w:rsidRPr="00497450">
                <w:rPr>
                  <w:rFonts w:ascii="Times New Roman" w:eastAsia="Calibri" w:hAnsi="Times New Roman" w:cs="Times New Roman"/>
                  <w:iCs/>
                  <w:sz w:val="20"/>
                  <w:szCs w:val="20"/>
                </w:rPr>
                <w:t xml:space="preserve"> Program. </w:t>
              </w:r>
            </w:ins>
          </w:p>
        </w:tc>
      </w:tr>
    </w:tbl>
    <w:p w14:paraId="78B65B3D" w14:textId="77777777" w:rsidR="00942A8D" w:rsidRPr="00FD2520" w:rsidRDefault="00942A8D" w:rsidP="00FD2520">
      <w:pPr>
        <w:keepNext/>
        <w:tabs>
          <w:tab w:val="left" w:pos="1080"/>
        </w:tabs>
        <w:spacing w:before="240" w:after="240" w:line="240" w:lineRule="auto"/>
        <w:ind w:left="1080" w:hanging="1080"/>
        <w:outlineLvl w:val="2"/>
        <w:rPr>
          <w:ins w:id="409" w:author="ERCOT" w:date="2025-08-22T09:36:00Z" w16du:dateUtc="2025-08-22T14:36:00Z"/>
          <w:rFonts w:ascii="Times New Roman" w:eastAsia="Calibri" w:hAnsi="Times New Roman" w:cs="Times New Roman"/>
          <w:b/>
          <w:bCs/>
          <w:i/>
        </w:rPr>
      </w:pPr>
      <w:bookmarkStart w:id="410" w:name="_Toc189044473"/>
      <w:bookmarkStart w:id="411" w:name="_Toc496080094"/>
      <w:bookmarkStart w:id="412" w:name="_Toc481502926"/>
      <w:bookmarkStart w:id="413" w:name="_Toc468286886"/>
      <w:bookmarkStart w:id="414" w:name="_Toc463262813"/>
      <w:bookmarkStart w:id="415" w:name="_Toc459294319"/>
      <w:bookmarkStart w:id="416" w:name="_Toc458770351"/>
      <w:bookmarkStart w:id="417" w:name="_Toc448142510"/>
      <w:bookmarkStart w:id="418" w:name="_Toc448142353"/>
      <w:bookmarkStart w:id="419" w:name="_Toc440874796"/>
      <w:bookmarkStart w:id="420" w:name="_Toc433093566"/>
      <w:bookmarkStart w:id="421" w:name="_Toc433093408"/>
      <w:bookmarkStart w:id="422" w:name="_Toc422486555"/>
      <w:bookmarkStart w:id="423" w:name="_Toc402357175"/>
      <w:bookmarkStart w:id="424" w:name="_Toc397505043"/>
      <w:ins w:id="425" w:author="ERCOT" w:date="2025-08-22T09:36:00Z" w16du:dateUtc="2025-08-22T14:36:00Z">
        <w:r w:rsidRPr="00FD2520">
          <w:rPr>
            <w:rFonts w:ascii="Times New Roman" w:eastAsia="Calibri" w:hAnsi="Times New Roman" w:cs="Times New Roman"/>
            <w:b/>
            <w:bCs/>
            <w:i/>
          </w:rPr>
          <w:t>6.9.2</w:t>
        </w:r>
        <w:r w:rsidRPr="00FD2520">
          <w:rPr>
            <w:rFonts w:ascii="Times New Roman" w:eastAsia="Calibri" w:hAnsi="Times New Roman" w:cs="Times New Roman"/>
            <w:b/>
            <w:bCs/>
            <w:i/>
          </w:rPr>
          <w:tab/>
          <w:t>Residential Demand Response Payments</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ins>
    </w:p>
    <w:p w14:paraId="06D7365D" w14:textId="77777777" w:rsidR="00942A8D" w:rsidRDefault="00942A8D" w:rsidP="00942A8D">
      <w:pPr>
        <w:spacing w:after="240" w:line="240" w:lineRule="auto"/>
        <w:ind w:left="720" w:hanging="720"/>
        <w:rPr>
          <w:ins w:id="426" w:author="ERCOT" w:date="2025-08-22T09:36:00Z" w16du:dateUtc="2025-08-22T14:36:00Z"/>
          <w:rFonts w:ascii="Times New Roman" w:eastAsia="Calibri" w:hAnsi="Times New Roman" w:cs="Times New Roman"/>
        </w:rPr>
      </w:pPr>
      <w:ins w:id="427" w:author="ERCOT" w:date="2025-08-22T09:36:00Z" w16du:dateUtc="2025-08-22T14:36:00Z">
        <w:r w:rsidRPr="00C76809">
          <w:rPr>
            <w:rFonts w:ascii="Times New Roman" w:eastAsia="Calibri" w:hAnsi="Times New Roman" w:cs="Times New Roman"/>
          </w:rPr>
          <w:t>(1)</w:t>
        </w:r>
        <w:r w:rsidRPr="00C76809">
          <w:rPr>
            <w:rFonts w:ascii="Times New Roman" w:eastAsia="Calibri" w:hAnsi="Times New Roman" w:cs="Times New Roman"/>
          </w:rPr>
          <w:tab/>
          <w:t>ERCOT shall pay the QSEs participating in the Residential Demand Response</w:t>
        </w:r>
        <w:r>
          <w:rPr>
            <w:rFonts w:ascii="Times New Roman" w:eastAsia="Calibri" w:hAnsi="Times New Roman" w:cs="Times New Roman"/>
          </w:rPr>
          <w:t xml:space="preserve"> (RDR)</w:t>
        </w:r>
        <w:r w:rsidRPr="00C76809">
          <w:rPr>
            <w:rFonts w:ascii="Times New Roman" w:eastAsia="Calibri" w:hAnsi="Times New Roman" w:cs="Times New Roman"/>
          </w:rPr>
          <w:t xml:space="preserve"> </w:t>
        </w:r>
        <w:r>
          <w:rPr>
            <w:rFonts w:ascii="Times New Roman" w:eastAsia="Calibri" w:hAnsi="Times New Roman" w:cs="Times New Roman"/>
          </w:rPr>
          <w:t>P</w:t>
        </w:r>
        <w:r w:rsidRPr="00C76809">
          <w:rPr>
            <w:rFonts w:ascii="Times New Roman" w:eastAsia="Calibri" w:hAnsi="Times New Roman" w:cs="Times New Roman"/>
          </w:rPr>
          <w:t xml:space="preserve">rogram as follows: </w:t>
        </w:r>
      </w:ins>
    </w:p>
    <w:p w14:paraId="094D435D" w14:textId="77777777" w:rsidR="00942A8D" w:rsidRPr="00C76809" w:rsidRDefault="00942A8D" w:rsidP="00942A8D">
      <w:pPr>
        <w:spacing w:after="240" w:line="240" w:lineRule="auto"/>
        <w:ind w:left="720"/>
        <w:rPr>
          <w:ins w:id="428" w:author="ERCOT" w:date="2025-08-22T09:36:00Z" w16du:dateUtc="2025-08-22T14:36:00Z"/>
          <w:rFonts w:ascii="Times New Roman" w:eastAsia="Calibri" w:hAnsi="Times New Roman" w:cs="Times New Roman"/>
          <w:b/>
          <w:bCs/>
          <w:i/>
          <w:vertAlign w:val="subscript"/>
        </w:rPr>
      </w:pPr>
      <w:ins w:id="429" w:author="ERCOT" w:date="2025-08-22T09:36:00Z" w16du:dateUtc="2025-08-22T14:36:00Z">
        <w:r w:rsidRPr="00C76809">
          <w:rPr>
            <w:rFonts w:ascii="Times New Roman" w:eastAsia="Calibri" w:hAnsi="Times New Roman" w:cs="Times New Roman"/>
            <w:b/>
            <w:bCs/>
            <w:lang w:val="pt-BR"/>
          </w:rPr>
          <w:t>RDRPAMT  </w:t>
        </w:r>
        <w:r w:rsidRPr="00C76809">
          <w:rPr>
            <w:rFonts w:ascii="Times New Roman" w:eastAsia="Calibri" w:hAnsi="Times New Roman" w:cs="Times New Roman"/>
            <w:b/>
            <w:bCs/>
            <w:i/>
            <w:vertAlign w:val="subscript"/>
            <w:lang w:val="pt-BR"/>
          </w:rPr>
          <w:t>q, s</w:t>
        </w:r>
        <w:r w:rsidRPr="00C76809">
          <w:rPr>
            <w:rFonts w:ascii="Times New Roman" w:eastAsia="Calibri" w:hAnsi="Times New Roman" w:cs="Times New Roman"/>
            <w:b/>
            <w:bCs/>
          </w:rPr>
          <w:t xml:space="preserve"> = (-1) * CRDRR </w:t>
        </w:r>
        <w:r w:rsidRPr="00C76809">
          <w:rPr>
            <w:rFonts w:ascii="Times New Roman" w:eastAsia="Calibri" w:hAnsi="Times New Roman" w:cs="Times New Roman"/>
            <w:b/>
            <w:bCs/>
            <w:i/>
            <w:vertAlign w:val="subscript"/>
          </w:rPr>
          <w:t>s</w:t>
        </w:r>
        <w:r w:rsidRPr="00C76809">
          <w:rPr>
            <w:rFonts w:ascii="Times New Roman" w:eastAsia="Calibri" w:hAnsi="Times New Roman" w:cs="Times New Roman"/>
            <w:b/>
            <w:bCs/>
            <w:vertAlign w:val="subscript"/>
          </w:rPr>
          <w:t xml:space="preserve"> </w:t>
        </w:r>
        <w:r w:rsidRPr="00C76809">
          <w:rPr>
            <w:rFonts w:ascii="Times New Roman" w:eastAsia="Calibri" w:hAnsi="Times New Roman" w:cs="Times New Roman"/>
            <w:b/>
            <w:bCs/>
          </w:rPr>
          <w:t>* RESDR </w:t>
        </w:r>
        <w:r w:rsidRPr="00C76809">
          <w:rPr>
            <w:rFonts w:ascii="Times New Roman" w:eastAsia="Calibri" w:hAnsi="Times New Roman" w:cs="Times New Roman"/>
            <w:b/>
            <w:bCs/>
            <w:i/>
            <w:vertAlign w:val="subscript"/>
          </w:rPr>
          <w:t>q, s</w:t>
        </w:r>
        <w:r w:rsidRPr="00C76809">
          <w:rPr>
            <w:rFonts w:ascii="Times New Roman" w:eastAsia="Calibri" w:hAnsi="Times New Roman" w:cs="Times New Roman"/>
            <w:b/>
            <w:bCs/>
          </w:rPr>
          <w:t xml:space="preserve"> </w:t>
        </w:r>
      </w:ins>
    </w:p>
    <w:p w14:paraId="741DF563" w14:textId="77777777" w:rsidR="00942A8D" w:rsidRPr="00C76809" w:rsidRDefault="00942A8D" w:rsidP="00942A8D">
      <w:pPr>
        <w:spacing w:after="240" w:line="240" w:lineRule="auto"/>
        <w:rPr>
          <w:ins w:id="430" w:author="ERCOT" w:date="2025-08-22T09:36:00Z" w16du:dateUtc="2025-08-22T14:36:00Z"/>
          <w:rFonts w:ascii="Times New Roman" w:eastAsia="Calibri" w:hAnsi="Times New Roman" w:cs="Times New Roman"/>
        </w:rPr>
      </w:pPr>
      <w:ins w:id="431" w:author="ERCOT" w:date="2025-08-22T09:36:00Z" w16du:dateUtc="2025-08-22T14:36:00Z">
        <w:r w:rsidRPr="00C76809">
          <w:rPr>
            <w:rFonts w:ascii="Times New Roman" w:eastAsia="Calibri" w:hAnsi="Times New Roman" w:cs="Times New Roman"/>
          </w:rPr>
          <w:tab/>
          <w:t xml:space="preserve">Where: </w:t>
        </w:r>
      </w:ins>
    </w:p>
    <w:p w14:paraId="3C5BD66B" w14:textId="77777777" w:rsidR="00942A8D" w:rsidRDefault="00942A8D" w:rsidP="00942A8D">
      <w:pPr>
        <w:spacing w:after="240" w:line="240" w:lineRule="auto"/>
        <w:ind w:firstLine="720"/>
        <w:rPr>
          <w:ins w:id="432" w:author="ERCOT" w:date="2025-08-22T09:36:00Z" w16du:dateUtc="2025-08-22T14:36:00Z"/>
          <w:rFonts w:ascii="Times New Roman" w:eastAsia="Calibri" w:hAnsi="Times New Roman" w:cs="Times New Roman"/>
          <w:b/>
          <w:bCs/>
          <w:i/>
          <w:vertAlign w:val="subscript"/>
        </w:rPr>
      </w:pPr>
      <w:ins w:id="433" w:author="ERCOT" w:date="2025-08-22T09:36:00Z" w16du:dateUtc="2025-08-22T14:36:00Z">
        <w:r w:rsidRPr="00C76809">
          <w:rPr>
            <w:rFonts w:ascii="Times New Roman" w:eastAsia="Calibri" w:hAnsi="Times New Roman" w:cs="Times New Roman"/>
            <w:b/>
            <w:bCs/>
          </w:rPr>
          <w:t>RESDR </w:t>
        </w:r>
        <w:r w:rsidRPr="00C76809">
          <w:rPr>
            <w:rFonts w:ascii="Times New Roman" w:eastAsia="Calibri" w:hAnsi="Times New Roman" w:cs="Times New Roman"/>
            <w:b/>
            <w:bCs/>
            <w:i/>
            <w:vertAlign w:val="subscript"/>
          </w:rPr>
          <w:t xml:space="preserve">q, s </w:t>
        </w:r>
        <w:r w:rsidRPr="00C76809">
          <w:rPr>
            <w:rFonts w:ascii="Times New Roman" w:eastAsia="Calibri" w:hAnsi="Times New Roman" w:cs="Times New Roman"/>
            <w:b/>
            <w:bCs/>
          </w:rPr>
          <w:t>= ∑ RESDRLSE </w:t>
        </w:r>
        <w:r w:rsidRPr="00C76809">
          <w:rPr>
            <w:rFonts w:ascii="Times New Roman" w:eastAsia="Calibri" w:hAnsi="Times New Roman" w:cs="Times New Roman"/>
            <w:b/>
            <w:bCs/>
            <w:i/>
            <w:vertAlign w:val="subscript"/>
          </w:rPr>
          <w:t>l, q, s</w:t>
        </w:r>
      </w:ins>
    </w:p>
    <w:p w14:paraId="2A3D9FAA" w14:textId="77777777" w:rsidR="00942A8D" w:rsidRPr="00E61892" w:rsidRDefault="00942A8D" w:rsidP="00942A8D">
      <w:pPr>
        <w:spacing w:after="0" w:line="240" w:lineRule="auto"/>
        <w:rPr>
          <w:ins w:id="434" w:author="ERCOT" w:date="2025-08-22T09:36:00Z" w16du:dateUtc="2025-08-22T14:36:00Z"/>
          <w:rFonts w:ascii="Times New Roman" w:eastAsia="Calibri" w:hAnsi="Times New Roman"/>
        </w:rPr>
      </w:pPr>
      <w:ins w:id="435" w:author="ERCOT" w:date="2025-08-22T09:36:00Z" w16du:dateUtc="2025-08-22T14:36:00Z">
        <w:r w:rsidRPr="007B29BF">
          <w:rPr>
            <w:rFonts w:ascii="Times New Roman" w:eastAsia="Calibri" w:hAnsi="Times New Roman"/>
          </w:rPr>
          <w:t>The above variables are defined as follows:</w:t>
        </w:r>
      </w:ins>
    </w:p>
    <w:tbl>
      <w:tblPr>
        <w:tblW w:w="9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4"/>
        <w:gridCol w:w="978"/>
        <w:gridCol w:w="6082"/>
      </w:tblGrid>
      <w:tr w:rsidR="00942A8D" w:rsidRPr="00497450" w14:paraId="0D41F645" w14:textId="77777777" w:rsidTr="00274783">
        <w:trPr>
          <w:cantSplit/>
          <w:ins w:id="436" w:author="ERCOT" w:date="2025-08-22T09:36:00Z"/>
        </w:trPr>
        <w:tc>
          <w:tcPr>
            <w:tcW w:w="1274" w:type="pct"/>
            <w:tcBorders>
              <w:top w:val="single" w:sz="4" w:space="0" w:color="auto"/>
              <w:left w:val="single" w:sz="4" w:space="0" w:color="auto"/>
              <w:bottom w:val="single" w:sz="4" w:space="0" w:color="auto"/>
              <w:right w:val="single" w:sz="4" w:space="0" w:color="auto"/>
            </w:tcBorders>
            <w:hideMark/>
          </w:tcPr>
          <w:p w14:paraId="1922F99A" w14:textId="77777777" w:rsidR="00942A8D" w:rsidRPr="00D45362" w:rsidRDefault="00942A8D" w:rsidP="00274783">
            <w:pPr>
              <w:spacing w:after="240" w:line="240" w:lineRule="auto"/>
              <w:rPr>
                <w:ins w:id="437" w:author="ERCOT" w:date="2025-08-22T09:36:00Z" w16du:dateUtc="2025-08-22T14:36:00Z"/>
                <w:rFonts w:ascii="Times New Roman" w:eastAsia="Calibri" w:hAnsi="Times New Roman" w:cs="Times New Roman"/>
                <w:b/>
                <w:bCs/>
                <w:sz w:val="20"/>
                <w:szCs w:val="20"/>
              </w:rPr>
            </w:pPr>
            <w:ins w:id="438" w:author="ERCOT" w:date="2025-08-22T09:36:00Z" w16du:dateUtc="2025-08-22T14:36:00Z">
              <w:r w:rsidRPr="00D45362">
                <w:rPr>
                  <w:rFonts w:ascii="Times New Roman" w:eastAsia="Calibri" w:hAnsi="Times New Roman" w:cs="Times New Roman"/>
                  <w:b/>
                  <w:bCs/>
                  <w:sz w:val="20"/>
                  <w:szCs w:val="20"/>
                </w:rPr>
                <w:t>Variable</w:t>
              </w:r>
            </w:ins>
          </w:p>
        </w:tc>
        <w:tc>
          <w:tcPr>
            <w:tcW w:w="516" w:type="pct"/>
            <w:tcBorders>
              <w:top w:val="single" w:sz="4" w:space="0" w:color="auto"/>
              <w:left w:val="single" w:sz="4" w:space="0" w:color="auto"/>
              <w:bottom w:val="single" w:sz="4" w:space="0" w:color="auto"/>
              <w:right w:val="single" w:sz="4" w:space="0" w:color="auto"/>
            </w:tcBorders>
            <w:hideMark/>
          </w:tcPr>
          <w:p w14:paraId="6DCE4F4D" w14:textId="77777777" w:rsidR="00942A8D" w:rsidRPr="00D45362" w:rsidRDefault="00942A8D" w:rsidP="00274783">
            <w:pPr>
              <w:spacing w:after="240" w:line="240" w:lineRule="auto"/>
              <w:rPr>
                <w:ins w:id="439" w:author="ERCOT" w:date="2025-08-22T09:36:00Z" w16du:dateUtc="2025-08-22T14:36:00Z"/>
                <w:rFonts w:ascii="Times New Roman" w:eastAsia="Calibri" w:hAnsi="Times New Roman" w:cs="Times New Roman"/>
                <w:b/>
                <w:bCs/>
                <w:sz w:val="20"/>
                <w:szCs w:val="20"/>
              </w:rPr>
            </w:pPr>
            <w:ins w:id="440" w:author="ERCOT" w:date="2025-08-22T09:36:00Z" w16du:dateUtc="2025-08-22T14:36:00Z">
              <w:r w:rsidRPr="00D45362">
                <w:rPr>
                  <w:rFonts w:ascii="Times New Roman" w:eastAsia="Calibri" w:hAnsi="Times New Roman" w:cs="Times New Roman"/>
                  <w:b/>
                  <w:bCs/>
                  <w:sz w:val="20"/>
                  <w:szCs w:val="20"/>
                </w:rPr>
                <w:t>Unit</w:t>
              </w:r>
            </w:ins>
          </w:p>
        </w:tc>
        <w:tc>
          <w:tcPr>
            <w:tcW w:w="3210" w:type="pct"/>
            <w:tcBorders>
              <w:top w:val="single" w:sz="4" w:space="0" w:color="auto"/>
              <w:left w:val="single" w:sz="4" w:space="0" w:color="auto"/>
              <w:bottom w:val="single" w:sz="4" w:space="0" w:color="auto"/>
              <w:right w:val="single" w:sz="4" w:space="0" w:color="auto"/>
            </w:tcBorders>
            <w:hideMark/>
          </w:tcPr>
          <w:p w14:paraId="1EC52C52" w14:textId="77777777" w:rsidR="00942A8D" w:rsidRPr="00D45362" w:rsidRDefault="00942A8D" w:rsidP="00274783">
            <w:pPr>
              <w:spacing w:after="240" w:line="240" w:lineRule="auto"/>
              <w:rPr>
                <w:ins w:id="441" w:author="ERCOT" w:date="2025-08-22T09:36:00Z" w16du:dateUtc="2025-08-22T14:36:00Z"/>
                <w:rFonts w:ascii="Times New Roman" w:eastAsia="Calibri" w:hAnsi="Times New Roman" w:cs="Times New Roman"/>
                <w:b/>
                <w:bCs/>
                <w:sz w:val="20"/>
                <w:szCs w:val="20"/>
              </w:rPr>
            </w:pPr>
            <w:ins w:id="442" w:author="ERCOT" w:date="2025-08-22T09:36:00Z" w16du:dateUtc="2025-08-22T14:36:00Z">
              <w:r w:rsidRPr="00D45362">
                <w:rPr>
                  <w:rFonts w:ascii="Times New Roman" w:eastAsia="Calibri" w:hAnsi="Times New Roman" w:cs="Times New Roman"/>
                  <w:b/>
                  <w:bCs/>
                  <w:sz w:val="20"/>
                  <w:szCs w:val="20"/>
                </w:rPr>
                <w:t>Description</w:t>
              </w:r>
            </w:ins>
          </w:p>
        </w:tc>
      </w:tr>
      <w:tr w:rsidR="00942A8D" w:rsidRPr="00497450" w14:paraId="1FD98475" w14:textId="77777777" w:rsidTr="00274783">
        <w:trPr>
          <w:cantSplit/>
          <w:trHeight w:val="629"/>
          <w:ins w:id="443" w:author="ERCOT" w:date="2025-08-22T09:36:00Z"/>
        </w:trPr>
        <w:tc>
          <w:tcPr>
            <w:tcW w:w="1274" w:type="pct"/>
            <w:tcBorders>
              <w:top w:val="single" w:sz="4" w:space="0" w:color="auto"/>
              <w:left w:val="single" w:sz="4" w:space="0" w:color="auto"/>
              <w:bottom w:val="single" w:sz="4" w:space="0" w:color="auto"/>
              <w:right w:val="single" w:sz="4" w:space="0" w:color="auto"/>
            </w:tcBorders>
          </w:tcPr>
          <w:p w14:paraId="36917C8D" w14:textId="77777777" w:rsidR="00942A8D" w:rsidRPr="00497450" w:rsidRDefault="00942A8D" w:rsidP="00274783">
            <w:pPr>
              <w:spacing w:after="120" w:line="240" w:lineRule="auto"/>
              <w:rPr>
                <w:ins w:id="444" w:author="ERCOT" w:date="2025-08-22T09:36:00Z" w16du:dateUtc="2025-08-22T14:36:00Z"/>
                <w:rFonts w:ascii="Times New Roman" w:eastAsia="Calibri" w:hAnsi="Times New Roman" w:cs="Times New Roman"/>
                <w:sz w:val="20"/>
                <w:szCs w:val="20"/>
              </w:rPr>
            </w:pPr>
            <w:ins w:id="445" w:author="ERCOT" w:date="2025-08-22T09:36:00Z" w16du:dateUtc="2025-08-22T14:36:00Z">
              <w:r w:rsidRPr="00497450">
                <w:rPr>
                  <w:rFonts w:ascii="Times New Roman" w:eastAsia="Calibri" w:hAnsi="Times New Roman" w:cs="Times New Roman"/>
                  <w:sz w:val="20"/>
                  <w:szCs w:val="20"/>
                  <w:lang w:val="pt-BR"/>
                </w:rPr>
                <w:lastRenderedPageBreak/>
                <w:t>RDRPAMT  </w:t>
              </w:r>
              <w:r w:rsidRPr="00497450">
                <w:rPr>
                  <w:rFonts w:ascii="Times New Roman" w:eastAsia="Calibri" w:hAnsi="Times New Roman" w:cs="Times New Roman"/>
                  <w:i/>
                  <w:sz w:val="20"/>
                  <w:szCs w:val="20"/>
                  <w:vertAlign w:val="subscript"/>
                  <w:lang w:val="pt-BR"/>
                </w:rPr>
                <w:t>q, s</w:t>
              </w:r>
            </w:ins>
          </w:p>
        </w:tc>
        <w:tc>
          <w:tcPr>
            <w:tcW w:w="516" w:type="pct"/>
            <w:tcBorders>
              <w:top w:val="single" w:sz="4" w:space="0" w:color="auto"/>
              <w:left w:val="single" w:sz="4" w:space="0" w:color="auto"/>
              <w:bottom w:val="single" w:sz="4" w:space="0" w:color="auto"/>
              <w:right w:val="single" w:sz="4" w:space="0" w:color="auto"/>
            </w:tcBorders>
          </w:tcPr>
          <w:p w14:paraId="0663EBA4" w14:textId="77777777" w:rsidR="00942A8D" w:rsidRPr="00497450" w:rsidRDefault="00942A8D" w:rsidP="00274783">
            <w:pPr>
              <w:spacing w:after="120" w:line="240" w:lineRule="auto"/>
              <w:rPr>
                <w:ins w:id="446" w:author="ERCOT" w:date="2025-08-22T09:36:00Z" w16du:dateUtc="2025-08-22T14:36:00Z"/>
                <w:rFonts w:ascii="Times New Roman" w:eastAsia="Calibri" w:hAnsi="Times New Roman" w:cs="Times New Roman"/>
                <w:sz w:val="20"/>
                <w:szCs w:val="20"/>
              </w:rPr>
            </w:pPr>
            <w:ins w:id="447" w:author="ERCOT" w:date="2025-08-22T09:36:00Z" w16du:dateUtc="2025-08-22T14:36:00Z">
              <w:r w:rsidRPr="00497450">
                <w:rPr>
                  <w:rFonts w:ascii="Times New Roman" w:eastAsia="Calibri" w:hAnsi="Times New Roman" w:cs="Times New Roman"/>
                  <w:sz w:val="20"/>
                  <w:szCs w:val="20"/>
                </w:rPr>
                <w:t>$</w:t>
              </w:r>
            </w:ins>
          </w:p>
        </w:tc>
        <w:tc>
          <w:tcPr>
            <w:tcW w:w="3210" w:type="pct"/>
            <w:tcBorders>
              <w:top w:val="single" w:sz="4" w:space="0" w:color="auto"/>
              <w:left w:val="single" w:sz="4" w:space="0" w:color="auto"/>
              <w:bottom w:val="single" w:sz="4" w:space="0" w:color="auto"/>
              <w:right w:val="single" w:sz="4" w:space="0" w:color="auto"/>
            </w:tcBorders>
          </w:tcPr>
          <w:p w14:paraId="4253B1D1" w14:textId="77777777" w:rsidR="00942A8D" w:rsidRPr="00497450" w:rsidRDefault="00942A8D" w:rsidP="00274783">
            <w:pPr>
              <w:spacing w:after="120" w:line="240" w:lineRule="auto"/>
              <w:rPr>
                <w:ins w:id="448" w:author="ERCOT" w:date="2025-08-22T09:36:00Z" w16du:dateUtc="2025-08-22T14:36:00Z"/>
                <w:rFonts w:ascii="Times New Roman" w:eastAsia="Calibri" w:hAnsi="Times New Roman" w:cs="Times New Roman"/>
                <w:iCs/>
                <w:sz w:val="20"/>
                <w:szCs w:val="20"/>
              </w:rPr>
            </w:pPr>
            <w:ins w:id="449" w:author="ERCOT" w:date="2025-08-22T09:36:00Z" w16du:dateUtc="2025-08-22T14:36:00Z">
              <w:r w:rsidRPr="00497450">
                <w:rPr>
                  <w:rFonts w:ascii="Times New Roman" w:eastAsia="Calibri" w:hAnsi="Times New Roman" w:cs="Times New Roman"/>
                  <w:i/>
                  <w:iCs/>
                  <w:sz w:val="20"/>
                  <w:szCs w:val="20"/>
                </w:rPr>
                <w:t xml:space="preserve">Residential Demand Response Payment per QSE per Season – </w:t>
              </w:r>
              <w:r w:rsidRPr="00497450">
                <w:rPr>
                  <w:rFonts w:ascii="Times New Roman" w:eastAsia="Calibri" w:hAnsi="Times New Roman" w:cs="Times New Roman"/>
                  <w:sz w:val="20"/>
                  <w:szCs w:val="20"/>
                </w:rPr>
                <w:t xml:space="preserve">The </w:t>
              </w:r>
              <w:r>
                <w:rPr>
                  <w:rFonts w:ascii="Times New Roman" w:eastAsia="Calibri" w:hAnsi="Times New Roman" w:cs="Times New Roman"/>
                  <w:sz w:val="20"/>
                  <w:szCs w:val="20"/>
                </w:rPr>
                <w:t>Residential Demand Response</w:t>
              </w:r>
              <w:r w:rsidRPr="00497450">
                <w:rPr>
                  <w:rFonts w:ascii="Times New Roman" w:eastAsia="Calibri" w:hAnsi="Times New Roman" w:cs="Times New Roman"/>
                  <w:sz w:val="20"/>
                  <w:szCs w:val="20"/>
                </w:rPr>
                <w:t xml:space="preserve"> payment to QSE </w:t>
              </w:r>
              <w:r w:rsidRPr="00497450">
                <w:rPr>
                  <w:rFonts w:ascii="Times New Roman" w:eastAsia="Calibri" w:hAnsi="Times New Roman" w:cs="Times New Roman"/>
                  <w:i/>
                  <w:iCs/>
                  <w:sz w:val="20"/>
                  <w:szCs w:val="20"/>
                </w:rPr>
                <w:t xml:space="preserve">q </w:t>
              </w:r>
              <w:r w:rsidRPr="00497450">
                <w:rPr>
                  <w:rFonts w:ascii="Times New Roman" w:eastAsia="Calibri" w:hAnsi="Times New Roman" w:cs="Times New Roman"/>
                  <w:sz w:val="20"/>
                  <w:szCs w:val="20"/>
                </w:rPr>
                <w:t xml:space="preserve">for the Season </w:t>
              </w:r>
              <w:r w:rsidRPr="00497450">
                <w:rPr>
                  <w:rFonts w:ascii="Times New Roman" w:eastAsia="Calibri" w:hAnsi="Times New Roman" w:cs="Times New Roman"/>
                  <w:i/>
                  <w:iCs/>
                  <w:sz w:val="20"/>
                  <w:szCs w:val="20"/>
                </w:rPr>
                <w:t>s.</w:t>
              </w:r>
            </w:ins>
          </w:p>
        </w:tc>
      </w:tr>
      <w:tr w:rsidR="00942A8D" w:rsidRPr="00497450" w14:paraId="04FCE027" w14:textId="77777777" w:rsidTr="00274783">
        <w:trPr>
          <w:cantSplit/>
          <w:ins w:id="450" w:author="ERCOT" w:date="2025-08-22T09:36:00Z"/>
        </w:trPr>
        <w:tc>
          <w:tcPr>
            <w:tcW w:w="1274" w:type="pct"/>
            <w:tcBorders>
              <w:top w:val="single" w:sz="4" w:space="0" w:color="auto"/>
              <w:left w:val="single" w:sz="4" w:space="0" w:color="auto"/>
              <w:bottom w:val="single" w:sz="4" w:space="0" w:color="auto"/>
              <w:right w:val="single" w:sz="4" w:space="0" w:color="auto"/>
            </w:tcBorders>
          </w:tcPr>
          <w:p w14:paraId="76BB34B2" w14:textId="77777777" w:rsidR="00942A8D" w:rsidRPr="00497450" w:rsidRDefault="00942A8D" w:rsidP="00274783">
            <w:pPr>
              <w:spacing w:after="120" w:line="240" w:lineRule="auto"/>
              <w:rPr>
                <w:ins w:id="451" w:author="ERCOT" w:date="2025-08-22T09:36:00Z" w16du:dateUtc="2025-08-22T14:36:00Z"/>
                <w:rFonts w:ascii="Times New Roman" w:eastAsia="Calibri" w:hAnsi="Times New Roman" w:cs="Times New Roman"/>
                <w:iCs/>
                <w:sz w:val="20"/>
                <w:szCs w:val="20"/>
              </w:rPr>
            </w:pPr>
            <w:ins w:id="452" w:author="ERCOT" w:date="2025-08-22T09:36:00Z" w16du:dateUtc="2025-08-22T14:36:00Z">
              <w:r w:rsidRPr="00497450">
                <w:rPr>
                  <w:rFonts w:ascii="Times New Roman" w:eastAsia="Calibri" w:hAnsi="Times New Roman" w:cs="Times New Roman"/>
                  <w:sz w:val="20"/>
                  <w:szCs w:val="20"/>
                </w:rPr>
                <w:t>CRDRR</w:t>
              </w:r>
              <w:r>
                <w:rPr>
                  <w:rFonts w:ascii="Times New Roman" w:eastAsia="Calibri" w:hAnsi="Times New Roman" w:cs="Times New Roman"/>
                  <w:sz w:val="20"/>
                  <w:szCs w:val="20"/>
                </w:rPr>
                <w:t xml:space="preserve"> </w:t>
              </w:r>
              <w:r w:rsidRPr="00D43793">
                <w:rPr>
                  <w:rFonts w:ascii="Times New Roman" w:eastAsia="Calibri" w:hAnsi="Times New Roman" w:cs="Times New Roman"/>
                  <w:i/>
                  <w:iCs/>
                  <w:sz w:val="20"/>
                  <w:szCs w:val="20"/>
                  <w:vertAlign w:val="subscript"/>
                </w:rPr>
                <w:t>s</w:t>
              </w:r>
            </w:ins>
          </w:p>
        </w:tc>
        <w:tc>
          <w:tcPr>
            <w:tcW w:w="516" w:type="pct"/>
            <w:tcBorders>
              <w:top w:val="single" w:sz="4" w:space="0" w:color="auto"/>
              <w:left w:val="single" w:sz="4" w:space="0" w:color="auto"/>
              <w:bottom w:val="single" w:sz="4" w:space="0" w:color="auto"/>
              <w:right w:val="single" w:sz="4" w:space="0" w:color="auto"/>
            </w:tcBorders>
            <w:hideMark/>
          </w:tcPr>
          <w:p w14:paraId="06E199B6" w14:textId="77777777" w:rsidR="00942A8D" w:rsidRPr="00497450" w:rsidRDefault="00942A8D" w:rsidP="00274783">
            <w:pPr>
              <w:spacing w:after="120" w:line="240" w:lineRule="auto"/>
              <w:rPr>
                <w:ins w:id="453" w:author="ERCOT" w:date="2025-08-22T09:36:00Z" w16du:dateUtc="2025-08-22T14:36:00Z"/>
                <w:rFonts w:ascii="Times New Roman" w:eastAsia="Calibri" w:hAnsi="Times New Roman" w:cs="Times New Roman"/>
                <w:iCs/>
                <w:sz w:val="20"/>
                <w:szCs w:val="20"/>
              </w:rPr>
            </w:pPr>
            <w:ins w:id="454" w:author="ERCOT" w:date="2025-08-22T09:36:00Z" w16du:dateUtc="2025-08-22T14:36:00Z">
              <w:r w:rsidRPr="00497450">
                <w:rPr>
                  <w:rFonts w:ascii="Times New Roman" w:eastAsia="Calibri" w:hAnsi="Times New Roman" w:cs="Times New Roman"/>
                  <w:sz w:val="20"/>
                  <w:szCs w:val="20"/>
                </w:rPr>
                <w:t>$/MWh</w:t>
              </w:r>
            </w:ins>
          </w:p>
        </w:tc>
        <w:tc>
          <w:tcPr>
            <w:tcW w:w="3210" w:type="pct"/>
            <w:tcBorders>
              <w:top w:val="single" w:sz="4" w:space="0" w:color="auto"/>
              <w:left w:val="single" w:sz="4" w:space="0" w:color="auto"/>
              <w:bottom w:val="single" w:sz="4" w:space="0" w:color="auto"/>
              <w:right w:val="single" w:sz="4" w:space="0" w:color="auto"/>
            </w:tcBorders>
          </w:tcPr>
          <w:p w14:paraId="17D29723" w14:textId="77777777" w:rsidR="00942A8D" w:rsidRPr="00497450" w:rsidRDefault="00942A8D" w:rsidP="00274783">
            <w:pPr>
              <w:spacing w:after="120" w:line="240" w:lineRule="auto"/>
              <w:rPr>
                <w:ins w:id="455" w:author="ERCOT" w:date="2025-08-22T09:36:00Z" w16du:dateUtc="2025-08-22T14:36:00Z"/>
                <w:rFonts w:ascii="Times New Roman" w:eastAsia="Calibri" w:hAnsi="Times New Roman" w:cs="Times New Roman"/>
                <w:i/>
                <w:iCs/>
                <w:sz w:val="20"/>
                <w:szCs w:val="20"/>
              </w:rPr>
            </w:pPr>
            <w:ins w:id="456" w:author="ERCOT" w:date="2025-08-22T09:36:00Z" w16du:dateUtc="2025-08-22T14:36:00Z">
              <w:r w:rsidRPr="00497450">
                <w:rPr>
                  <w:rFonts w:ascii="Times New Roman" w:eastAsia="Calibri" w:hAnsi="Times New Roman" w:cs="Times New Roman"/>
                  <w:i/>
                  <w:sz w:val="20"/>
                  <w:szCs w:val="20"/>
                </w:rPr>
                <w:t xml:space="preserve">Capped Residential Demand Response Rate per Season – </w:t>
              </w:r>
              <w:r w:rsidRPr="00497450">
                <w:rPr>
                  <w:rFonts w:ascii="Times New Roman" w:eastAsia="Calibri" w:hAnsi="Times New Roman" w:cs="Times New Roman"/>
                  <w:sz w:val="20"/>
                  <w:szCs w:val="20"/>
                </w:rPr>
                <w:t xml:space="preserve">The </w:t>
              </w:r>
              <w:r w:rsidRPr="00497450">
                <w:rPr>
                  <w:rFonts w:ascii="Times New Roman" w:eastAsia="Calibri" w:hAnsi="Times New Roman" w:cs="Times New Roman"/>
                  <w:iCs/>
                  <w:sz w:val="20"/>
                  <w:szCs w:val="20"/>
                </w:rPr>
                <w:t xml:space="preserve">Residential Demand Response </w:t>
              </w:r>
              <w:r w:rsidRPr="00497450">
                <w:rPr>
                  <w:rFonts w:ascii="Times New Roman" w:eastAsia="Calibri" w:hAnsi="Times New Roman" w:cs="Times New Roman"/>
                  <w:sz w:val="20"/>
                  <w:szCs w:val="20"/>
                </w:rPr>
                <w:t xml:space="preserve"> Rate, adjusted for program limits, for the Season </w:t>
              </w:r>
              <w:r w:rsidRPr="00D45362">
                <w:rPr>
                  <w:rFonts w:ascii="Times New Roman" w:eastAsia="Calibri" w:hAnsi="Times New Roman" w:cs="Times New Roman"/>
                  <w:i/>
                  <w:iCs/>
                  <w:sz w:val="20"/>
                  <w:szCs w:val="20"/>
                </w:rPr>
                <w:t>s</w:t>
              </w:r>
              <w:r w:rsidRPr="00497450">
                <w:rPr>
                  <w:rFonts w:ascii="Times New Roman" w:eastAsia="Calibri" w:hAnsi="Times New Roman" w:cs="Times New Roman"/>
                  <w:sz w:val="20"/>
                  <w:szCs w:val="20"/>
                </w:rPr>
                <w:t>.</w:t>
              </w:r>
            </w:ins>
          </w:p>
        </w:tc>
      </w:tr>
      <w:tr w:rsidR="00942A8D" w:rsidRPr="00497450" w14:paraId="4CE122E0" w14:textId="77777777" w:rsidTr="00274783">
        <w:trPr>
          <w:cantSplit/>
          <w:ins w:id="457" w:author="ERCOT" w:date="2025-08-22T09:36:00Z"/>
        </w:trPr>
        <w:tc>
          <w:tcPr>
            <w:tcW w:w="1274" w:type="pct"/>
            <w:tcBorders>
              <w:top w:val="single" w:sz="4" w:space="0" w:color="auto"/>
              <w:left w:val="single" w:sz="4" w:space="0" w:color="auto"/>
              <w:bottom w:val="single" w:sz="4" w:space="0" w:color="auto"/>
              <w:right w:val="single" w:sz="4" w:space="0" w:color="auto"/>
            </w:tcBorders>
            <w:hideMark/>
          </w:tcPr>
          <w:p w14:paraId="742FE1C0" w14:textId="77777777" w:rsidR="00942A8D" w:rsidRPr="00497450" w:rsidRDefault="00942A8D" w:rsidP="00274783">
            <w:pPr>
              <w:spacing w:after="120" w:line="240" w:lineRule="auto"/>
              <w:rPr>
                <w:ins w:id="458" w:author="ERCOT" w:date="2025-08-22T09:36:00Z" w16du:dateUtc="2025-08-22T14:36:00Z"/>
                <w:rFonts w:ascii="Times New Roman" w:eastAsia="Calibri" w:hAnsi="Times New Roman" w:cs="Times New Roman"/>
                <w:sz w:val="20"/>
                <w:szCs w:val="20"/>
              </w:rPr>
            </w:pPr>
            <w:ins w:id="459" w:author="ERCOT" w:date="2025-08-22T09:36:00Z" w16du:dateUtc="2025-08-22T14:36:00Z">
              <w:r w:rsidRPr="00497450">
                <w:rPr>
                  <w:rFonts w:ascii="Times New Roman" w:eastAsia="Calibri" w:hAnsi="Times New Roman" w:cs="Times New Roman"/>
                  <w:sz w:val="20"/>
                  <w:szCs w:val="20"/>
                </w:rPr>
                <w:t>RESDR </w:t>
              </w:r>
              <w:r w:rsidRPr="00497450">
                <w:rPr>
                  <w:rFonts w:ascii="Times New Roman" w:eastAsia="Calibri" w:hAnsi="Times New Roman" w:cs="Times New Roman"/>
                  <w:i/>
                  <w:sz w:val="20"/>
                  <w:szCs w:val="20"/>
                  <w:vertAlign w:val="subscript"/>
                </w:rPr>
                <w:t>q, s</w:t>
              </w:r>
            </w:ins>
          </w:p>
        </w:tc>
        <w:tc>
          <w:tcPr>
            <w:tcW w:w="516" w:type="pct"/>
            <w:tcBorders>
              <w:top w:val="single" w:sz="4" w:space="0" w:color="auto"/>
              <w:left w:val="single" w:sz="4" w:space="0" w:color="auto"/>
              <w:bottom w:val="single" w:sz="4" w:space="0" w:color="auto"/>
              <w:right w:val="single" w:sz="4" w:space="0" w:color="auto"/>
            </w:tcBorders>
            <w:hideMark/>
          </w:tcPr>
          <w:p w14:paraId="6BF47BAF" w14:textId="77777777" w:rsidR="00942A8D" w:rsidRPr="00497450" w:rsidRDefault="00942A8D" w:rsidP="00274783">
            <w:pPr>
              <w:spacing w:after="120" w:line="240" w:lineRule="auto"/>
              <w:rPr>
                <w:ins w:id="460" w:author="ERCOT" w:date="2025-08-22T09:36:00Z" w16du:dateUtc="2025-08-22T14:36:00Z"/>
                <w:rFonts w:ascii="Times New Roman" w:eastAsia="Calibri" w:hAnsi="Times New Roman" w:cs="Times New Roman"/>
                <w:sz w:val="20"/>
                <w:szCs w:val="20"/>
              </w:rPr>
            </w:pPr>
            <w:ins w:id="461" w:author="ERCOT" w:date="2025-08-22T09:36:00Z" w16du:dateUtc="2025-08-22T14:36:00Z">
              <w:r w:rsidRPr="00497450">
                <w:rPr>
                  <w:rFonts w:ascii="Times New Roman" w:eastAsia="Calibri" w:hAnsi="Times New Roman" w:cs="Times New Roman"/>
                  <w:sz w:val="20"/>
                  <w:szCs w:val="20"/>
                </w:rPr>
                <w:t>MWh</w:t>
              </w:r>
            </w:ins>
          </w:p>
        </w:tc>
        <w:tc>
          <w:tcPr>
            <w:tcW w:w="3210" w:type="pct"/>
            <w:tcBorders>
              <w:top w:val="single" w:sz="4" w:space="0" w:color="auto"/>
              <w:left w:val="single" w:sz="4" w:space="0" w:color="auto"/>
              <w:bottom w:val="single" w:sz="4" w:space="0" w:color="auto"/>
              <w:right w:val="single" w:sz="4" w:space="0" w:color="auto"/>
            </w:tcBorders>
          </w:tcPr>
          <w:p w14:paraId="1D39C902" w14:textId="77777777" w:rsidR="00942A8D" w:rsidRPr="00497450" w:rsidRDefault="00942A8D" w:rsidP="00274783">
            <w:pPr>
              <w:spacing w:after="120" w:line="240" w:lineRule="auto"/>
              <w:rPr>
                <w:ins w:id="462" w:author="ERCOT" w:date="2025-08-22T09:36:00Z" w16du:dateUtc="2025-08-22T14:36:00Z"/>
                <w:rFonts w:ascii="Times New Roman" w:eastAsia="Calibri" w:hAnsi="Times New Roman" w:cs="Times New Roman"/>
                <w:iCs/>
                <w:sz w:val="20"/>
                <w:szCs w:val="20"/>
              </w:rPr>
            </w:pPr>
            <w:ins w:id="463" w:author="ERCOT" w:date="2025-08-22T09:36:00Z" w16du:dateUtc="2025-08-22T14:36:00Z">
              <w:r w:rsidRPr="00497450">
                <w:rPr>
                  <w:rFonts w:ascii="Times New Roman" w:eastAsia="Calibri" w:hAnsi="Times New Roman" w:cs="Times New Roman"/>
                  <w:i/>
                  <w:sz w:val="20"/>
                  <w:szCs w:val="20"/>
                </w:rPr>
                <w:t xml:space="preserve">Residential Demand Response Quantity per QSE per Season– </w:t>
              </w:r>
              <w:r w:rsidRPr="00497450">
                <w:rPr>
                  <w:rFonts w:ascii="Times New Roman" w:eastAsia="Calibri" w:hAnsi="Times New Roman" w:cs="Times New Roman"/>
                  <w:iCs/>
                  <w:sz w:val="20"/>
                  <w:szCs w:val="20"/>
                </w:rPr>
                <w:t xml:space="preserve">The MWh demand Response for QSE </w:t>
              </w:r>
              <w:r w:rsidRPr="00497450">
                <w:rPr>
                  <w:rFonts w:ascii="Times New Roman" w:eastAsia="Calibri" w:hAnsi="Times New Roman" w:cs="Times New Roman"/>
                  <w:i/>
                  <w:sz w:val="20"/>
                  <w:szCs w:val="20"/>
                </w:rPr>
                <w:t>q</w:t>
              </w:r>
              <w:r w:rsidRPr="00497450">
                <w:rPr>
                  <w:rFonts w:ascii="Times New Roman" w:eastAsia="Calibri" w:hAnsi="Times New Roman" w:cs="Times New Roman"/>
                  <w:iCs/>
                  <w:sz w:val="20"/>
                  <w:szCs w:val="20"/>
                </w:rPr>
                <w:t xml:space="preserve"> </w:t>
              </w:r>
              <w:r>
                <w:rPr>
                  <w:rFonts w:ascii="Times New Roman" w:eastAsia="Calibri" w:hAnsi="Times New Roman" w:cs="Times New Roman"/>
                  <w:iCs/>
                  <w:sz w:val="20"/>
                  <w:szCs w:val="20"/>
                </w:rPr>
                <w:t>for</w:t>
              </w:r>
              <w:r w:rsidRPr="00497450">
                <w:rPr>
                  <w:rFonts w:ascii="Times New Roman" w:eastAsia="Calibri" w:hAnsi="Times New Roman" w:cs="Times New Roman"/>
                  <w:iCs/>
                  <w:sz w:val="20"/>
                  <w:szCs w:val="20"/>
                </w:rPr>
                <w:t xml:space="preserve"> Season </w:t>
              </w:r>
              <w:r w:rsidRPr="00497450">
                <w:rPr>
                  <w:rFonts w:ascii="Times New Roman" w:eastAsia="Calibri" w:hAnsi="Times New Roman" w:cs="Times New Roman"/>
                  <w:i/>
                  <w:sz w:val="20"/>
                  <w:szCs w:val="20"/>
                </w:rPr>
                <w:t>s</w:t>
              </w:r>
              <w:r w:rsidRPr="00497450">
                <w:rPr>
                  <w:rFonts w:ascii="Times New Roman" w:eastAsia="Calibri" w:hAnsi="Times New Roman" w:cs="Times New Roman"/>
                  <w:iCs/>
                  <w:sz w:val="20"/>
                  <w:szCs w:val="20"/>
                </w:rPr>
                <w:t>.</w:t>
              </w:r>
            </w:ins>
          </w:p>
        </w:tc>
      </w:tr>
      <w:tr w:rsidR="00942A8D" w:rsidRPr="00497450" w14:paraId="4E718025" w14:textId="77777777" w:rsidTr="00274783">
        <w:trPr>
          <w:cantSplit/>
          <w:ins w:id="464" w:author="ERCOT" w:date="2025-08-22T09:36:00Z"/>
        </w:trPr>
        <w:tc>
          <w:tcPr>
            <w:tcW w:w="1274" w:type="pct"/>
            <w:tcBorders>
              <w:top w:val="single" w:sz="4" w:space="0" w:color="auto"/>
              <w:left w:val="single" w:sz="4" w:space="0" w:color="auto"/>
              <w:bottom w:val="single" w:sz="4" w:space="0" w:color="auto"/>
              <w:right w:val="single" w:sz="4" w:space="0" w:color="auto"/>
            </w:tcBorders>
            <w:hideMark/>
          </w:tcPr>
          <w:p w14:paraId="7403BA59" w14:textId="77777777" w:rsidR="00942A8D" w:rsidRPr="00497450" w:rsidRDefault="00942A8D" w:rsidP="00274783">
            <w:pPr>
              <w:spacing w:after="120" w:line="240" w:lineRule="auto"/>
              <w:rPr>
                <w:ins w:id="465" w:author="ERCOT" w:date="2025-08-22T09:36:00Z" w16du:dateUtc="2025-08-22T14:36:00Z"/>
                <w:rFonts w:ascii="Times New Roman" w:eastAsia="Calibri" w:hAnsi="Times New Roman" w:cs="Times New Roman"/>
                <w:sz w:val="20"/>
                <w:szCs w:val="20"/>
              </w:rPr>
            </w:pPr>
            <w:ins w:id="466" w:author="ERCOT" w:date="2025-08-22T09:36:00Z" w16du:dateUtc="2025-08-22T14:36:00Z">
              <w:r w:rsidRPr="00497450">
                <w:rPr>
                  <w:rFonts w:ascii="Times New Roman" w:eastAsia="Calibri" w:hAnsi="Times New Roman" w:cs="Times New Roman"/>
                  <w:sz w:val="20"/>
                  <w:szCs w:val="20"/>
                </w:rPr>
                <w:t>RESDRLS</w:t>
              </w:r>
              <w:r w:rsidRPr="00D43793">
                <w:rPr>
                  <w:rFonts w:ascii="Times New Roman" w:eastAsia="Calibri" w:hAnsi="Times New Roman" w:cs="Times New Roman"/>
                  <w:sz w:val="20"/>
                  <w:szCs w:val="20"/>
                </w:rPr>
                <w:t>E</w:t>
              </w:r>
              <w:r w:rsidRPr="00D43793">
                <w:rPr>
                  <w:rFonts w:ascii="Times New Roman" w:eastAsia="Calibri" w:hAnsi="Times New Roman" w:cs="Times New Roman"/>
                  <w:i/>
                  <w:sz w:val="20"/>
                  <w:szCs w:val="20"/>
                  <w:vertAlign w:val="subscript"/>
                </w:rPr>
                <w:t xml:space="preserve"> l, q, s</w:t>
              </w:r>
            </w:ins>
          </w:p>
        </w:tc>
        <w:tc>
          <w:tcPr>
            <w:tcW w:w="516" w:type="pct"/>
            <w:tcBorders>
              <w:top w:val="single" w:sz="4" w:space="0" w:color="auto"/>
              <w:left w:val="single" w:sz="4" w:space="0" w:color="auto"/>
              <w:bottom w:val="single" w:sz="4" w:space="0" w:color="auto"/>
              <w:right w:val="single" w:sz="4" w:space="0" w:color="auto"/>
            </w:tcBorders>
            <w:hideMark/>
          </w:tcPr>
          <w:p w14:paraId="4E10D367" w14:textId="77777777" w:rsidR="00942A8D" w:rsidRPr="00497450" w:rsidRDefault="00942A8D" w:rsidP="00274783">
            <w:pPr>
              <w:spacing w:after="120" w:line="240" w:lineRule="auto"/>
              <w:rPr>
                <w:ins w:id="467" w:author="ERCOT" w:date="2025-08-22T09:36:00Z" w16du:dateUtc="2025-08-22T14:36:00Z"/>
                <w:rFonts w:ascii="Times New Roman" w:eastAsia="Calibri" w:hAnsi="Times New Roman" w:cs="Times New Roman"/>
                <w:sz w:val="20"/>
                <w:szCs w:val="20"/>
              </w:rPr>
            </w:pPr>
            <w:ins w:id="468" w:author="ERCOT" w:date="2025-08-22T09:36:00Z" w16du:dateUtc="2025-08-22T14:36:00Z">
              <w:r w:rsidRPr="00497450">
                <w:rPr>
                  <w:rFonts w:ascii="Times New Roman" w:eastAsia="Calibri" w:hAnsi="Times New Roman" w:cs="Times New Roman"/>
                  <w:sz w:val="20"/>
                  <w:szCs w:val="20"/>
                </w:rPr>
                <w:t>MWh</w:t>
              </w:r>
            </w:ins>
          </w:p>
        </w:tc>
        <w:tc>
          <w:tcPr>
            <w:tcW w:w="3210" w:type="pct"/>
            <w:tcBorders>
              <w:top w:val="single" w:sz="4" w:space="0" w:color="auto"/>
              <w:left w:val="single" w:sz="4" w:space="0" w:color="auto"/>
              <w:bottom w:val="single" w:sz="4" w:space="0" w:color="auto"/>
              <w:right w:val="single" w:sz="4" w:space="0" w:color="auto"/>
            </w:tcBorders>
            <w:hideMark/>
          </w:tcPr>
          <w:p w14:paraId="768B05FC" w14:textId="77777777" w:rsidR="00942A8D" w:rsidRPr="00497450" w:rsidRDefault="00942A8D" w:rsidP="00274783">
            <w:pPr>
              <w:spacing w:after="120" w:line="240" w:lineRule="auto"/>
              <w:rPr>
                <w:ins w:id="469" w:author="ERCOT" w:date="2025-08-22T09:36:00Z" w16du:dateUtc="2025-08-22T14:36:00Z"/>
                <w:rFonts w:ascii="Times New Roman" w:eastAsia="Calibri" w:hAnsi="Times New Roman" w:cs="Times New Roman"/>
                <w:i/>
                <w:sz w:val="20"/>
                <w:szCs w:val="20"/>
              </w:rPr>
            </w:pPr>
            <w:ins w:id="470" w:author="ERCOT" w:date="2025-08-22T09:36:00Z" w16du:dateUtc="2025-08-22T14:36:00Z">
              <w:r w:rsidRPr="00497450">
                <w:rPr>
                  <w:rFonts w:ascii="Times New Roman" w:eastAsia="Calibri" w:hAnsi="Times New Roman" w:cs="Times New Roman"/>
                  <w:i/>
                  <w:sz w:val="20"/>
                  <w:szCs w:val="20"/>
                </w:rPr>
                <w:t xml:space="preserve">Residential Demand Response Quantity per QSE per LSE per Season – </w:t>
              </w:r>
              <w:r w:rsidRPr="00497450">
                <w:rPr>
                  <w:rFonts w:ascii="Times New Roman" w:eastAsia="Calibri" w:hAnsi="Times New Roman" w:cs="Times New Roman"/>
                  <w:iCs/>
                  <w:sz w:val="20"/>
                  <w:szCs w:val="20"/>
                </w:rPr>
                <w:t xml:space="preserve">The MWh </w:t>
              </w:r>
              <w:r>
                <w:rPr>
                  <w:rFonts w:ascii="Times New Roman" w:eastAsia="Calibri" w:hAnsi="Times New Roman" w:cs="Times New Roman"/>
                  <w:iCs/>
                  <w:sz w:val="20"/>
                  <w:szCs w:val="20"/>
                </w:rPr>
                <w:t>D</w:t>
              </w:r>
              <w:r w:rsidRPr="00497450">
                <w:rPr>
                  <w:rFonts w:ascii="Times New Roman" w:eastAsia="Calibri" w:hAnsi="Times New Roman" w:cs="Times New Roman"/>
                  <w:iCs/>
                  <w:sz w:val="20"/>
                  <w:szCs w:val="20"/>
                </w:rPr>
                <w:t xml:space="preserve">emand Response for QSE </w:t>
              </w:r>
              <w:r w:rsidRPr="00497450">
                <w:rPr>
                  <w:rFonts w:ascii="Times New Roman" w:eastAsia="Calibri" w:hAnsi="Times New Roman" w:cs="Times New Roman"/>
                  <w:i/>
                  <w:sz w:val="20"/>
                  <w:szCs w:val="20"/>
                </w:rPr>
                <w:t>q</w:t>
              </w:r>
              <w:r w:rsidRPr="00497450">
                <w:rPr>
                  <w:rFonts w:ascii="Times New Roman" w:eastAsia="Calibri" w:hAnsi="Times New Roman" w:cs="Times New Roman"/>
                  <w:iCs/>
                  <w:sz w:val="20"/>
                  <w:szCs w:val="20"/>
                </w:rPr>
                <w:t xml:space="preserve">, for LSE </w:t>
              </w:r>
              <w:r w:rsidRPr="00497450">
                <w:rPr>
                  <w:rFonts w:ascii="Times New Roman" w:eastAsia="Calibri" w:hAnsi="Times New Roman" w:cs="Times New Roman"/>
                  <w:i/>
                  <w:sz w:val="20"/>
                  <w:szCs w:val="20"/>
                </w:rPr>
                <w:t>l</w:t>
              </w:r>
              <w:r w:rsidRPr="00497450">
                <w:rPr>
                  <w:rFonts w:ascii="Times New Roman" w:eastAsia="Calibri" w:hAnsi="Times New Roman" w:cs="Times New Roman"/>
                  <w:iCs/>
                  <w:sz w:val="20"/>
                  <w:szCs w:val="20"/>
                </w:rPr>
                <w:t xml:space="preserve"> and Season </w:t>
              </w:r>
              <w:r w:rsidRPr="00497450">
                <w:rPr>
                  <w:rFonts w:ascii="Times New Roman" w:eastAsia="Calibri" w:hAnsi="Times New Roman" w:cs="Times New Roman"/>
                  <w:i/>
                  <w:sz w:val="20"/>
                  <w:szCs w:val="20"/>
                </w:rPr>
                <w:t>s</w:t>
              </w:r>
              <w:r w:rsidRPr="00497450">
                <w:rPr>
                  <w:rFonts w:ascii="Times New Roman" w:eastAsia="Calibri" w:hAnsi="Times New Roman" w:cs="Times New Roman"/>
                  <w:iCs/>
                  <w:sz w:val="20"/>
                  <w:szCs w:val="20"/>
                </w:rPr>
                <w:t>.</w:t>
              </w:r>
            </w:ins>
          </w:p>
        </w:tc>
      </w:tr>
      <w:tr w:rsidR="00942A8D" w:rsidRPr="00497450" w14:paraId="372664B7" w14:textId="77777777" w:rsidTr="00274783">
        <w:trPr>
          <w:cantSplit/>
          <w:ins w:id="471" w:author="ERCOT" w:date="2025-08-22T09:36:00Z"/>
        </w:trPr>
        <w:tc>
          <w:tcPr>
            <w:tcW w:w="1274" w:type="pct"/>
            <w:tcBorders>
              <w:top w:val="single" w:sz="4" w:space="0" w:color="auto"/>
              <w:left w:val="single" w:sz="4" w:space="0" w:color="auto"/>
              <w:bottom w:val="single" w:sz="4" w:space="0" w:color="auto"/>
              <w:right w:val="single" w:sz="4" w:space="0" w:color="auto"/>
            </w:tcBorders>
            <w:hideMark/>
          </w:tcPr>
          <w:p w14:paraId="734DDEFC" w14:textId="77777777" w:rsidR="00942A8D" w:rsidRPr="00497450" w:rsidRDefault="00942A8D" w:rsidP="00274783">
            <w:pPr>
              <w:spacing w:after="120" w:line="240" w:lineRule="auto"/>
              <w:rPr>
                <w:ins w:id="472" w:author="ERCOT" w:date="2025-08-22T09:36:00Z" w16du:dateUtc="2025-08-22T14:36:00Z"/>
                <w:rFonts w:ascii="Times New Roman" w:eastAsia="Calibri" w:hAnsi="Times New Roman" w:cs="Times New Roman"/>
                <w:i/>
                <w:iCs/>
                <w:sz w:val="20"/>
                <w:szCs w:val="20"/>
              </w:rPr>
            </w:pPr>
            <w:ins w:id="473" w:author="ERCOT" w:date="2025-08-22T09:36:00Z" w16du:dateUtc="2025-08-22T14:36:00Z">
              <w:r>
                <w:rPr>
                  <w:rFonts w:ascii="Times New Roman" w:eastAsia="Calibri" w:hAnsi="Times New Roman" w:cs="Times New Roman"/>
                  <w:i/>
                  <w:iCs/>
                  <w:sz w:val="20"/>
                  <w:szCs w:val="20"/>
                </w:rPr>
                <w:t>q</w:t>
              </w:r>
            </w:ins>
          </w:p>
        </w:tc>
        <w:tc>
          <w:tcPr>
            <w:tcW w:w="516" w:type="pct"/>
            <w:tcBorders>
              <w:top w:val="single" w:sz="4" w:space="0" w:color="auto"/>
              <w:left w:val="single" w:sz="4" w:space="0" w:color="auto"/>
              <w:bottom w:val="single" w:sz="4" w:space="0" w:color="auto"/>
              <w:right w:val="single" w:sz="4" w:space="0" w:color="auto"/>
            </w:tcBorders>
            <w:hideMark/>
          </w:tcPr>
          <w:p w14:paraId="0D7057B2" w14:textId="77777777" w:rsidR="00942A8D" w:rsidRPr="00497450" w:rsidRDefault="00942A8D" w:rsidP="00274783">
            <w:pPr>
              <w:spacing w:after="120" w:line="240" w:lineRule="auto"/>
              <w:rPr>
                <w:ins w:id="474" w:author="ERCOT" w:date="2025-08-22T09:36:00Z" w16du:dateUtc="2025-08-22T14:36:00Z"/>
                <w:rFonts w:ascii="Times New Roman" w:eastAsia="Calibri" w:hAnsi="Times New Roman" w:cs="Times New Roman"/>
                <w:sz w:val="20"/>
                <w:szCs w:val="20"/>
              </w:rPr>
            </w:pPr>
            <w:ins w:id="475" w:author="ERCOT" w:date="2025-08-22T09:36:00Z" w16du:dateUtc="2025-08-22T14:36:00Z">
              <w:r w:rsidRPr="00497450">
                <w:rPr>
                  <w:rFonts w:ascii="Times New Roman" w:eastAsia="Calibri" w:hAnsi="Times New Roman" w:cs="Times New Roman"/>
                  <w:iCs/>
                  <w:sz w:val="20"/>
                  <w:szCs w:val="20"/>
                </w:rPr>
                <w:t>None</w:t>
              </w:r>
            </w:ins>
          </w:p>
        </w:tc>
        <w:tc>
          <w:tcPr>
            <w:tcW w:w="3210" w:type="pct"/>
            <w:tcBorders>
              <w:top w:val="single" w:sz="4" w:space="0" w:color="auto"/>
              <w:left w:val="single" w:sz="4" w:space="0" w:color="auto"/>
              <w:bottom w:val="single" w:sz="4" w:space="0" w:color="auto"/>
              <w:right w:val="single" w:sz="4" w:space="0" w:color="auto"/>
            </w:tcBorders>
            <w:hideMark/>
          </w:tcPr>
          <w:p w14:paraId="29E0FBBE" w14:textId="77777777" w:rsidR="00942A8D" w:rsidRPr="00497450" w:rsidRDefault="00942A8D" w:rsidP="00274783">
            <w:pPr>
              <w:spacing w:after="120" w:line="240" w:lineRule="auto"/>
              <w:rPr>
                <w:ins w:id="476" w:author="ERCOT" w:date="2025-08-22T09:36:00Z" w16du:dateUtc="2025-08-22T14:36:00Z"/>
                <w:rFonts w:ascii="Times New Roman" w:eastAsia="Calibri" w:hAnsi="Times New Roman" w:cs="Times New Roman"/>
                <w:i/>
                <w:sz w:val="20"/>
                <w:szCs w:val="20"/>
              </w:rPr>
            </w:pPr>
            <w:ins w:id="477" w:author="ERCOT" w:date="2025-08-22T09:36:00Z" w16du:dateUtc="2025-08-22T14:36:00Z">
              <w:r w:rsidRPr="00497450">
                <w:rPr>
                  <w:rFonts w:ascii="Times New Roman" w:eastAsia="Calibri" w:hAnsi="Times New Roman" w:cs="Times New Roman"/>
                  <w:iCs/>
                  <w:sz w:val="20"/>
                  <w:szCs w:val="20"/>
                </w:rPr>
                <w:t>A QSE.</w:t>
              </w:r>
            </w:ins>
          </w:p>
        </w:tc>
      </w:tr>
      <w:tr w:rsidR="00942A8D" w:rsidRPr="00497450" w14:paraId="74BCFC95" w14:textId="77777777" w:rsidTr="00274783">
        <w:trPr>
          <w:cantSplit/>
          <w:ins w:id="478" w:author="ERCOT" w:date="2025-08-22T09:36:00Z"/>
        </w:trPr>
        <w:tc>
          <w:tcPr>
            <w:tcW w:w="1274" w:type="pct"/>
            <w:tcBorders>
              <w:top w:val="single" w:sz="4" w:space="0" w:color="auto"/>
              <w:left w:val="single" w:sz="4" w:space="0" w:color="auto"/>
              <w:bottom w:val="single" w:sz="4" w:space="0" w:color="auto"/>
              <w:right w:val="single" w:sz="4" w:space="0" w:color="auto"/>
            </w:tcBorders>
            <w:hideMark/>
          </w:tcPr>
          <w:p w14:paraId="56F29F44" w14:textId="77777777" w:rsidR="00942A8D" w:rsidRPr="00497450" w:rsidRDefault="00942A8D" w:rsidP="00274783">
            <w:pPr>
              <w:spacing w:after="120" w:line="240" w:lineRule="auto"/>
              <w:rPr>
                <w:ins w:id="479" w:author="ERCOT" w:date="2025-08-22T09:36:00Z" w16du:dateUtc="2025-08-22T14:36:00Z"/>
                <w:rFonts w:ascii="Times New Roman" w:eastAsia="Calibri" w:hAnsi="Times New Roman" w:cs="Times New Roman"/>
                <w:i/>
                <w:iCs/>
                <w:sz w:val="20"/>
                <w:szCs w:val="20"/>
              </w:rPr>
            </w:pPr>
            <w:ins w:id="480" w:author="ERCOT" w:date="2025-08-22T09:36:00Z" w16du:dateUtc="2025-08-22T14:36:00Z">
              <w:r w:rsidRPr="00497450">
                <w:rPr>
                  <w:rFonts w:ascii="Times New Roman" w:eastAsia="Calibri" w:hAnsi="Times New Roman" w:cs="Times New Roman"/>
                  <w:i/>
                  <w:iCs/>
                  <w:sz w:val="20"/>
                  <w:szCs w:val="20"/>
                </w:rPr>
                <w:t>s</w:t>
              </w:r>
            </w:ins>
          </w:p>
        </w:tc>
        <w:tc>
          <w:tcPr>
            <w:tcW w:w="516" w:type="pct"/>
            <w:tcBorders>
              <w:top w:val="single" w:sz="4" w:space="0" w:color="auto"/>
              <w:left w:val="single" w:sz="4" w:space="0" w:color="auto"/>
              <w:bottom w:val="single" w:sz="4" w:space="0" w:color="auto"/>
              <w:right w:val="single" w:sz="4" w:space="0" w:color="auto"/>
            </w:tcBorders>
            <w:hideMark/>
          </w:tcPr>
          <w:p w14:paraId="34D4C4ED" w14:textId="77777777" w:rsidR="00942A8D" w:rsidRPr="00497450" w:rsidRDefault="00942A8D" w:rsidP="00274783">
            <w:pPr>
              <w:spacing w:after="120" w:line="240" w:lineRule="auto"/>
              <w:rPr>
                <w:ins w:id="481" w:author="ERCOT" w:date="2025-08-22T09:36:00Z" w16du:dateUtc="2025-08-22T14:36:00Z"/>
                <w:rFonts w:ascii="Times New Roman" w:eastAsia="Calibri" w:hAnsi="Times New Roman" w:cs="Times New Roman"/>
                <w:sz w:val="20"/>
                <w:szCs w:val="20"/>
              </w:rPr>
            </w:pPr>
            <w:ins w:id="482" w:author="ERCOT" w:date="2025-08-22T09:36:00Z" w16du:dateUtc="2025-08-22T14:36:00Z">
              <w:r w:rsidRPr="00497450">
                <w:rPr>
                  <w:rFonts w:ascii="Times New Roman" w:eastAsia="Calibri" w:hAnsi="Times New Roman" w:cs="Times New Roman"/>
                  <w:iCs/>
                  <w:sz w:val="20"/>
                  <w:szCs w:val="20"/>
                </w:rPr>
                <w:t>None</w:t>
              </w:r>
            </w:ins>
          </w:p>
        </w:tc>
        <w:tc>
          <w:tcPr>
            <w:tcW w:w="3210" w:type="pct"/>
            <w:tcBorders>
              <w:top w:val="single" w:sz="4" w:space="0" w:color="auto"/>
              <w:left w:val="single" w:sz="4" w:space="0" w:color="auto"/>
              <w:bottom w:val="single" w:sz="4" w:space="0" w:color="auto"/>
              <w:right w:val="single" w:sz="4" w:space="0" w:color="auto"/>
            </w:tcBorders>
            <w:hideMark/>
          </w:tcPr>
          <w:p w14:paraId="61938E0A" w14:textId="77777777" w:rsidR="00942A8D" w:rsidRPr="00497450" w:rsidRDefault="00942A8D" w:rsidP="00274783">
            <w:pPr>
              <w:spacing w:after="120" w:line="240" w:lineRule="auto"/>
              <w:rPr>
                <w:ins w:id="483" w:author="ERCOT" w:date="2025-08-22T09:36:00Z" w16du:dateUtc="2025-08-22T14:36:00Z"/>
                <w:rFonts w:ascii="Times New Roman" w:eastAsia="Calibri" w:hAnsi="Times New Roman" w:cs="Times New Roman"/>
                <w:i/>
                <w:sz w:val="20"/>
                <w:szCs w:val="20"/>
              </w:rPr>
            </w:pPr>
            <w:ins w:id="484" w:author="ERCOT" w:date="2025-08-22T09:36:00Z" w16du:dateUtc="2025-08-22T14:36:00Z">
              <w:r w:rsidRPr="00497450">
                <w:rPr>
                  <w:rFonts w:ascii="Times New Roman" w:eastAsia="Calibri" w:hAnsi="Times New Roman" w:cs="Times New Roman"/>
                  <w:iCs/>
                  <w:sz w:val="20"/>
                  <w:szCs w:val="20"/>
                </w:rPr>
                <w:t xml:space="preserve">The Season in the Residential Demand Response Program. </w:t>
              </w:r>
            </w:ins>
          </w:p>
        </w:tc>
      </w:tr>
      <w:tr w:rsidR="00942A8D" w:rsidRPr="00497450" w14:paraId="6CC722F2" w14:textId="77777777" w:rsidTr="00274783">
        <w:trPr>
          <w:cantSplit/>
          <w:ins w:id="485" w:author="ERCOT" w:date="2025-08-22T09:36:00Z"/>
        </w:trPr>
        <w:tc>
          <w:tcPr>
            <w:tcW w:w="1274" w:type="pct"/>
            <w:tcBorders>
              <w:top w:val="single" w:sz="4" w:space="0" w:color="auto"/>
              <w:left w:val="single" w:sz="4" w:space="0" w:color="auto"/>
              <w:bottom w:val="single" w:sz="4" w:space="0" w:color="auto"/>
              <w:right w:val="single" w:sz="4" w:space="0" w:color="auto"/>
            </w:tcBorders>
            <w:hideMark/>
          </w:tcPr>
          <w:p w14:paraId="1132D000" w14:textId="77777777" w:rsidR="00942A8D" w:rsidRPr="00497450" w:rsidRDefault="00942A8D" w:rsidP="00274783">
            <w:pPr>
              <w:spacing w:after="120" w:line="240" w:lineRule="auto"/>
              <w:rPr>
                <w:ins w:id="486" w:author="ERCOT" w:date="2025-08-22T09:36:00Z" w16du:dateUtc="2025-08-22T14:36:00Z"/>
                <w:rFonts w:ascii="Times New Roman" w:eastAsia="Calibri" w:hAnsi="Times New Roman" w:cs="Times New Roman"/>
                <w:i/>
                <w:iCs/>
                <w:sz w:val="20"/>
                <w:szCs w:val="20"/>
              </w:rPr>
            </w:pPr>
            <w:ins w:id="487" w:author="ERCOT" w:date="2025-08-22T09:36:00Z" w16du:dateUtc="2025-08-22T14:36:00Z">
              <w:r w:rsidRPr="00497450">
                <w:rPr>
                  <w:rFonts w:ascii="Times New Roman" w:eastAsia="Calibri" w:hAnsi="Times New Roman" w:cs="Times New Roman"/>
                  <w:i/>
                  <w:iCs/>
                  <w:sz w:val="20"/>
                  <w:szCs w:val="20"/>
                </w:rPr>
                <w:t>l</w:t>
              </w:r>
            </w:ins>
          </w:p>
        </w:tc>
        <w:tc>
          <w:tcPr>
            <w:tcW w:w="516" w:type="pct"/>
            <w:tcBorders>
              <w:top w:val="single" w:sz="4" w:space="0" w:color="auto"/>
              <w:left w:val="single" w:sz="4" w:space="0" w:color="auto"/>
              <w:bottom w:val="single" w:sz="4" w:space="0" w:color="auto"/>
              <w:right w:val="single" w:sz="4" w:space="0" w:color="auto"/>
            </w:tcBorders>
            <w:hideMark/>
          </w:tcPr>
          <w:p w14:paraId="65624AD1" w14:textId="77777777" w:rsidR="00942A8D" w:rsidRPr="00497450" w:rsidRDefault="00942A8D" w:rsidP="00274783">
            <w:pPr>
              <w:spacing w:after="120" w:line="240" w:lineRule="auto"/>
              <w:rPr>
                <w:ins w:id="488" w:author="ERCOT" w:date="2025-08-22T09:36:00Z" w16du:dateUtc="2025-08-22T14:36:00Z"/>
                <w:rFonts w:ascii="Times New Roman" w:eastAsia="Calibri" w:hAnsi="Times New Roman" w:cs="Times New Roman"/>
                <w:iCs/>
                <w:sz w:val="20"/>
                <w:szCs w:val="20"/>
              </w:rPr>
            </w:pPr>
            <w:ins w:id="489" w:author="ERCOT" w:date="2025-08-22T09:36:00Z" w16du:dateUtc="2025-08-22T14:36:00Z">
              <w:r w:rsidRPr="00497450">
                <w:rPr>
                  <w:rFonts w:ascii="Times New Roman" w:eastAsia="Calibri" w:hAnsi="Times New Roman" w:cs="Times New Roman"/>
                  <w:iCs/>
                  <w:sz w:val="20"/>
                  <w:szCs w:val="20"/>
                </w:rPr>
                <w:t>None</w:t>
              </w:r>
            </w:ins>
          </w:p>
        </w:tc>
        <w:tc>
          <w:tcPr>
            <w:tcW w:w="3210" w:type="pct"/>
            <w:tcBorders>
              <w:top w:val="single" w:sz="4" w:space="0" w:color="auto"/>
              <w:left w:val="single" w:sz="4" w:space="0" w:color="auto"/>
              <w:bottom w:val="single" w:sz="4" w:space="0" w:color="auto"/>
              <w:right w:val="single" w:sz="4" w:space="0" w:color="auto"/>
            </w:tcBorders>
            <w:hideMark/>
          </w:tcPr>
          <w:p w14:paraId="06DD2452" w14:textId="77777777" w:rsidR="00942A8D" w:rsidRPr="00497450" w:rsidRDefault="00942A8D" w:rsidP="00274783">
            <w:pPr>
              <w:spacing w:after="120" w:line="240" w:lineRule="auto"/>
              <w:rPr>
                <w:ins w:id="490" w:author="ERCOT" w:date="2025-08-22T09:36:00Z" w16du:dateUtc="2025-08-22T14:36:00Z"/>
                <w:rFonts w:ascii="Times New Roman" w:eastAsia="Calibri" w:hAnsi="Times New Roman" w:cs="Times New Roman"/>
                <w:iCs/>
                <w:sz w:val="20"/>
                <w:szCs w:val="20"/>
              </w:rPr>
            </w:pPr>
            <w:ins w:id="491" w:author="ERCOT" w:date="2025-08-22T09:36:00Z" w16du:dateUtc="2025-08-22T14:36:00Z">
              <w:r w:rsidRPr="00497450">
                <w:rPr>
                  <w:rFonts w:ascii="Times New Roman" w:eastAsia="Calibri" w:hAnsi="Times New Roman" w:cs="Times New Roman"/>
                  <w:iCs/>
                  <w:sz w:val="20"/>
                  <w:szCs w:val="20"/>
                </w:rPr>
                <w:t>An LSE</w:t>
              </w:r>
              <w:r>
                <w:rPr>
                  <w:rFonts w:ascii="Times New Roman" w:eastAsia="Calibri" w:hAnsi="Times New Roman" w:cs="Times New Roman"/>
                  <w:iCs/>
                  <w:sz w:val="20"/>
                  <w:szCs w:val="20"/>
                </w:rPr>
                <w:t>.</w:t>
              </w:r>
            </w:ins>
          </w:p>
        </w:tc>
      </w:tr>
    </w:tbl>
    <w:p w14:paraId="2E9490DB" w14:textId="77777777" w:rsidR="00942A8D" w:rsidRPr="00C76809" w:rsidRDefault="00942A8D" w:rsidP="00FD2520">
      <w:pPr>
        <w:keepNext/>
        <w:tabs>
          <w:tab w:val="left" w:pos="1080"/>
        </w:tabs>
        <w:spacing w:before="240" w:after="240" w:line="240" w:lineRule="auto"/>
        <w:ind w:left="1080" w:hanging="1080"/>
        <w:outlineLvl w:val="2"/>
        <w:rPr>
          <w:ins w:id="492" w:author="ERCOT" w:date="2025-08-22T09:36:00Z" w16du:dateUtc="2025-08-22T14:36:00Z"/>
          <w:rFonts w:ascii="Times New Roman" w:eastAsia="Calibri" w:hAnsi="Times New Roman" w:cs="Times New Roman"/>
          <w:b/>
          <w:bCs/>
        </w:rPr>
      </w:pPr>
      <w:ins w:id="493" w:author="ERCOT" w:date="2025-08-22T09:36:00Z" w16du:dateUtc="2025-08-22T14:36:00Z">
        <w:r w:rsidRPr="00FD2520">
          <w:rPr>
            <w:rFonts w:ascii="Times New Roman" w:eastAsia="Calibri" w:hAnsi="Times New Roman" w:cs="Times New Roman"/>
            <w:b/>
            <w:bCs/>
            <w:i/>
          </w:rPr>
          <w:t>6.9.3</w:t>
        </w:r>
        <w:r w:rsidRPr="00FD2520">
          <w:rPr>
            <w:rFonts w:ascii="Times New Roman" w:eastAsia="Calibri" w:hAnsi="Times New Roman" w:cs="Times New Roman"/>
            <w:b/>
            <w:bCs/>
            <w:i/>
          </w:rPr>
          <w:tab/>
          <w:t>Residential Demand Response Charge</w:t>
        </w:r>
      </w:ins>
    </w:p>
    <w:p w14:paraId="1485ED9D" w14:textId="77777777" w:rsidR="00942A8D" w:rsidRPr="00C76809" w:rsidRDefault="00942A8D" w:rsidP="00942A8D">
      <w:pPr>
        <w:spacing w:after="240" w:line="240" w:lineRule="auto"/>
        <w:ind w:left="720" w:hanging="720"/>
        <w:rPr>
          <w:ins w:id="494" w:author="ERCOT" w:date="2025-08-22T09:36:00Z" w16du:dateUtc="2025-08-22T14:36:00Z"/>
          <w:rFonts w:ascii="Times New Roman" w:eastAsia="Calibri" w:hAnsi="Times New Roman"/>
        </w:rPr>
      </w:pPr>
      <w:ins w:id="495" w:author="ERCOT" w:date="2025-08-22T09:36:00Z" w16du:dateUtc="2025-08-22T14:36:00Z">
        <w:r w:rsidRPr="00C76809">
          <w:rPr>
            <w:rFonts w:ascii="Times New Roman" w:eastAsia="Calibri" w:hAnsi="Times New Roman" w:cs="Times New Roman"/>
          </w:rPr>
          <w:t>(1)</w:t>
        </w:r>
        <w:r w:rsidRPr="00C76809">
          <w:rPr>
            <w:rFonts w:ascii="Times New Roman" w:eastAsia="Calibri" w:hAnsi="Times New Roman" w:cs="Times New Roman"/>
          </w:rPr>
          <w:tab/>
          <w:t>ERCOT shall allocate the costs for the Residential Demand Response</w:t>
        </w:r>
        <w:r>
          <w:rPr>
            <w:rFonts w:ascii="Times New Roman" w:eastAsia="Calibri" w:hAnsi="Times New Roman" w:cs="Times New Roman"/>
          </w:rPr>
          <w:t xml:space="preserve"> (RDR)</w:t>
        </w:r>
        <w:r w:rsidRPr="00C76809">
          <w:rPr>
            <w:rFonts w:ascii="Times New Roman" w:eastAsia="Calibri" w:hAnsi="Times New Roman" w:cs="Times New Roman"/>
          </w:rPr>
          <w:t xml:space="preserve"> </w:t>
        </w:r>
        <w:r>
          <w:rPr>
            <w:rFonts w:ascii="Times New Roman" w:eastAsia="Calibri" w:hAnsi="Times New Roman" w:cs="Times New Roman"/>
          </w:rPr>
          <w:t>P</w:t>
        </w:r>
        <w:r w:rsidRPr="00C76809">
          <w:rPr>
            <w:rFonts w:ascii="Times New Roman" w:eastAsia="Calibri" w:hAnsi="Times New Roman" w:cs="Times New Roman"/>
          </w:rPr>
          <w:t xml:space="preserve">rogram based on the LRS of each QSE during the </w:t>
        </w:r>
        <w:r>
          <w:rPr>
            <w:rFonts w:ascii="Times New Roman" w:eastAsia="Calibri" w:hAnsi="Times New Roman" w:cs="Times New Roman"/>
          </w:rPr>
          <w:t>S</w:t>
        </w:r>
        <w:r w:rsidRPr="00C76809">
          <w:rPr>
            <w:rFonts w:ascii="Times New Roman" w:eastAsia="Calibri" w:hAnsi="Times New Roman" w:cs="Times New Roman"/>
          </w:rPr>
          <w:t>eason.</w:t>
        </w:r>
        <w:r>
          <w:rPr>
            <w:rFonts w:ascii="Times New Roman" w:eastAsia="Calibri" w:hAnsi="Times New Roman" w:cs="Times New Roman"/>
          </w:rPr>
          <w:t xml:space="preserve"> </w:t>
        </w:r>
        <w:r w:rsidRPr="00C76809">
          <w:rPr>
            <w:rFonts w:ascii="Times New Roman" w:eastAsia="Calibri" w:hAnsi="Times New Roman" w:cs="Times New Roman"/>
          </w:rPr>
          <w:t xml:space="preserve"> A QSE’s LRS for the </w:t>
        </w:r>
        <w:r>
          <w:rPr>
            <w:rFonts w:ascii="Times New Roman" w:eastAsia="Calibri" w:hAnsi="Times New Roman" w:cs="Times New Roman"/>
          </w:rPr>
          <w:t>S</w:t>
        </w:r>
        <w:r w:rsidRPr="00C76809">
          <w:rPr>
            <w:rFonts w:ascii="Times New Roman" w:eastAsia="Calibri" w:hAnsi="Times New Roman" w:cs="Times New Roman"/>
          </w:rPr>
          <w:t xml:space="preserve">eason shall be the QSE’s total Load for the </w:t>
        </w:r>
        <w:r>
          <w:rPr>
            <w:rFonts w:ascii="Times New Roman" w:eastAsia="Calibri" w:hAnsi="Times New Roman" w:cs="Times New Roman"/>
          </w:rPr>
          <w:t>S</w:t>
        </w:r>
        <w:r w:rsidRPr="00C76809">
          <w:rPr>
            <w:rFonts w:ascii="Times New Roman" w:eastAsia="Calibri" w:hAnsi="Times New Roman" w:cs="Times New Roman"/>
          </w:rPr>
          <w:t xml:space="preserve">eason divided by the total ERCOT Load in the </w:t>
        </w:r>
        <w:r>
          <w:rPr>
            <w:rFonts w:ascii="Times New Roman" w:eastAsia="Calibri" w:hAnsi="Times New Roman" w:cs="Times New Roman"/>
          </w:rPr>
          <w:t>S</w:t>
        </w:r>
        <w:r w:rsidRPr="00C76809">
          <w:rPr>
            <w:rFonts w:ascii="Times New Roman" w:eastAsia="Calibri" w:hAnsi="Times New Roman" w:cs="Times New Roman"/>
          </w:rPr>
          <w:t xml:space="preserve">eason.  For the first Settlement of the </w:t>
        </w:r>
        <w:r>
          <w:rPr>
            <w:rFonts w:ascii="Times New Roman" w:eastAsia="Calibri" w:hAnsi="Times New Roman" w:cs="Times New Roman"/>
          </w:rPr>
          <w:t>RDR</w:t>
        </w:r>
        <w:r w:rsidRPr="00C76809">
          <w:rPr>
            <w:rFonts w:ascii="Times New Roman" w:eastAsia="Calibri" w:hAnsi="Times New Roman" w:cs="Times New Roman"/>
          </w:rPr>
          <w:t xml:space="preserve"> </w:t>
        </w:r>
        <w:r>
          <w:rPr>
            <w:rFonts w:ascii="Times New Roman" w:eastAsia="Calibri" w:hAnsi="Times New Roman" w:cs="Times New Roman"/>
          </w:rPr>
          <w:t>P</w:t>
        </w:r>
        <w:r w:rsidRPr="00C76809">
          <w:rPr>
            <w:rFonts w:ascii="Times New Roman" w:eastAsia="Calibri" w:hAnsi="Times New Roman" w:cs="Times New Roman"/>
          </w:rPr>
          <w:t xml:space="preserve">rogram, as described in paragraph (1) of Section 9.5.13, Settlement of Residential Demand Response Program, LRS will be calculated using the latest Settlement Load for each Operating Day in the </w:t>
        </w:r>
        <w:r>
          <w:rPr>
            <w:rFonts w:ascii="Times New Roman" w:eastAsia="Calibri" w:hAnsi="Times New Roman" w:cs="Times New Roman"/>
          </w:rPr>
          <w:t>S</w:t>
        </w:r>
        <w:r w:rsidRPr="00C76809">
          <w:rPr>
            <w:rFonts w:ascii="Times New Roman" w:eastAsia="Calibri" w:hAnsi="Times New Roman" w:cs="Times New Roman"/>
          </w:rPr>
          <w:t>eason.  For the resettlement of the R</w:t>
        </w:r>
        <w:r>
          <w:rPr>
            <w:rFonts w:ascii="Times New Roman" w:eastAsia="Calibri" w:hAnsi="Times New Roman" w:cs="Times New Roman"/>
          </w:rPr>
          <w:t>DR</w:t>
        </w:r>
        <w:r w:rsidRPr="00C76809">
          <w:rPr>
            <w:rFonts w:ascii="Times New Roman" w:eastAsia="Calibri" w:hAnsi="Times New Roman" w:cs="Times New Roman"/>
          </w:rPr>
          <w:t xml:space="preserve"> </w:t>
        </w:r>
        <w:r>
          <w:rPr>
            <w:rFonts w:ascii="Times New Roman" w:eastAsia="Calibri" w:hAnsi="Times New Roman" w:cs="Times New Roman"/>
          </w:rPr>
          <w:t>P</w:t>
        </w:r>
        <w:r w:rsidRPr="00C76809">
          <w:rPr>
            <w:rFonts w:ascii="Times New Roman" w:eastAsia="Calibri" w:hAnsi="Times New Roman" w:cs="Times New Roman"/>
          </w:rPr>
          <w:t xml:space="preserve">rogram as described in paragraph (2) of Section 9.5.13, the LRS will be calculated using the true-up Load for each Operating Day in the </w:t>
        </w:r>
        <w:r>
          <w:rPr>
            <w:rFonts w:ascii="Times New Roman" w:eastAsia="Calibri" w:hAnsi="Times New Roman" w:cs="Times New Roman"/>
          </w:rPr>
          <w:t>S</w:t>
        </w:r>
        <w:r w:rsidRPr="00C76809">
          <w:rPr>
            <w:rFonts w:ascii="Times New Roman" w:eastAsia="Calibri" w:hAnsi="Times New Roman" w:cs="Times New Roman"/>
          </w:rPr>
          <w:t>eason.</w:t>
        </w:r>
      </w:ins>
    </w:p>
    <w:p w14:paraId="70F96185" w14:textId="77777777" w:rsidR="00942A8D" w:rsidRPr="00C76809" w:rsidRDefault="00942A8D" w:rsidP="00942A8D">
      <w:pPr>
        <w:spacing w:after="240" w:line="240" w:lineRule="auto"/>
        <w:ind w:left="720" w:hanging="720"/>
        <w:rPr>
          <w:ins w:id="496" w:author="ERCOT" w:date="2025-08-22T09:36:00Z" w16du:dateUtc="2025-08-22T14:36:00Z"/>
          <w:rFonts w:ascii="Times New Roman" w:eastAsia="Calibri" w:hAnsi="Times New Roman" w:cs="Times New Roman"/>
        </w:rPr>
      </w:pPr>
      <w:ins w:id="497" w:author="ERCOT" w:date="2025-08-22T09:36:00Z" w16du:dateUtc="2025-08-22T14:36:00Z">
        <w:r w:rsidRPr="00C76809">
          <w:rPr>
            <w:rFonts w:ascii="Times New Roman" w:eastAsia="Calibri" w:hAnsi="Times New Roman" w:cs="Times New Roman"/>
          </w:rPr>
          <w:t>(2)</w:t>
        </w:r>
        <w:r w:rsidRPr="00C76809">
          <w:rPr>
            <w:rFonts w:ascii="Times New Roman" w:eastAsia="Calibri" w:hAnsi="Times New Roman" w:cs="Times New Roman"/>
          </w:rPr>
          <w:tab/>
          <w:t xml:space="preserve">ERCOT shall calculate each QSE’s </w:t>
        </w:r>
        <w:r>
          <w:rPr>
            <w:rFonts w:ascii="Times New Roman" w:eastAsia="Calibri" w:hAnsi="Times New Roman" w:cs="Times New Roman"/>
          </w:rPr>
          <w:t xml:space="preserve">RDR </w:t>
        </w:r>
        <w:r w:rsidRPr="00C76809">
          <w:rPr>
            <w:rFonts w:ascii="Times New Roman" w:eastAsia="Calibri" w:hAnsi="Times New Roman" w:cs="Times New Roman"/>
          </w:rPr>
          <w:t xml:space="preserve">charge as follows: </w:t>
        </w:r>
      </w:ins>
    </w:p>
    <w:p w14:paraId="2A1F2214" w14:textId="77777777" w:rsidR="00942A8D" w:rsidRPr="00C76809" w:rsidRDefault="00942A8D" w:rsidP="00942A8D">
      <w:pPr>
        <w:spacing w:after="240" w:line="240" w:lineRule="auto"/>
        <w:ind w:left="720"/>
        <w:rPr>
          <w:ins w:id="498" w:author="ERCOT" w:date="2025-08-22T09:36:00Z" w16du:dateUtc="2025-08-22T14:36:00Z"/>
          <w:rFonts w:ascii="Times New Roman" w:eastAsia="Calibri" w:hAnsi="Times New Roman" w:cs="Times New Roman"/>
          <w:b/>
          <w:bCs/>
        </w:rPr>
      </w:pPr>
      <w:ins w:id="499" w:author="ERCOT" w:date="2025-08-22T09:36:00Z" w16du:dateUtc="2025-08-22T14:36:00Z">
        <w:r w:rsidRPr="00C76809">
          <w:rPr>
            <w:rFonts w:ascii="Times New Roman" w:eastAsia="Calibri" w:hAnsi="Times New Roman" w:cs="Times New Roman"/>
            <w:b/>
            <w:bCs/>
            <w:lang w:val="pt-BR"/>
          </w:rPr>
          <w:t>LARDRAMT  </w:t>
        </w:r>
        <w:r w:rsidRPr="00C76809">
          <w:rPr>
            <w:rFonts w:ascii="Times New Roman" w:eastAsia="Calibri" w:hAnsi="Times New Roman" w:cs="Times New Roman"/>
            <w:b/>
            <w:bCs/>
            <w:i/>
            <w:vertAlign w:val="subscript"/>
            <w:lang w:val="pt-BR"/>
          </w:rPr>
          <w:t>q, s</w:t>
        </w:r>
        <w:r w:rsidRPr="00C76809">
          <w:rPr>
            <w:rFonts w:ascii="Times New Roman" w:eastAsia="Calibri" w:hAnsi="Times New Roman" w:cs="Times New Roman"/>
            <w:b/>
            <w:bCs/>
          </w:rPr>
          <w:t xml:space="preserve"> = RDRLRS </w:t>
        </w:r>
        <w:r w:rsidRPr="00C76809">
          <w:rPr>
            <w:rFonts w:ascii="Times New Roman" w:eastAsia="Calibri" w:hAnsi="Times New Roman" w:cs="Times New Roman"/>
            <w:b/>
            <w:bCs/>
            <w:i/>
            <w:vertAlign w:val="subscript"/>
          </w:rPr>
          <w:t>q, s</w:t>
        </w:r>
        <w:r w:rsidRPr="00C76809">
          <w:rPr>
            <w:rFonts w:ascii="Times New Roman" w:eastAsia="Calibri" w:hAnsi="Times New Roman" w:cs="Times New Roman"/>
            <w:b/>
            <w:bCs/>
            <w:vertAlign w:val="subscript"/>
          </w:rPr>
          <w:t xml:space="preserve"> </w:t>
        </w:r>
        <w:r w:rsidRPr="00C76809">
          <w:rPr>
            <w:rFonts w:ascii="Times New Roman" w:eastAsia="Calibri" w:hAnsi="Times New Roman" w:cs="Times New Roman"/>
            <w:b/>
            <w:bCs/>
          </w:rPr>
          <w:t>* RDRPAMTTOT </w:t>
        </w:r>
        <w:r w:rsidRPr="00C76809">
          <w:rPr>
            <w:rFonts w:ascii="Times New Roman" w:eastAsia="Calibri" w:hAnsi="Times New Roman" w:cs="Times New Roman"/>
            <w:b/>
            <w:bCs/>
            <w:i/>
            <w:vertAlign w:val="subscript"/>
          </w:rPr>
          <w:t>s</w:t>
        </w:r>
        <w:r w:rsidRPr="00C76809">
          <w:rPr>
            <w:rFonts w:ascii="Times New Roman" w:eastAsia="Calibri" w:hAnsi="Times New Roman" w:cs="Times New Roman"/>
            <w:b/>
            <w:bCs/>
          </w:rPr>
          <w:t xml:space="preserve"> </w:t>
        </w:r>
      </w:ins>
    </w:p>
    <w:p w14:paraId="076B2F5D" w14:textId="77777777" w:rsidR="00942A8D" w:rsidRPr="00C76809" w:rsidRDefault="00942A8D" w:rsidP="00942A8D">
      <w:pPr>
        <w:spacing w:after="240" w:line="240" w:lineRule="auto"/>
        <w:ind w:left="720"/>
        <w:rPr>
          <w:ins w:id="500" w:author="ERCOT" w:date="2025-08-22T09:36:00Z" w16du:dateUtc="2025-08-22T14:36:00Z"/>
          <w:rFonts w:ascii="Times New Roman" w:eastAsia="Calibri" w:hAnsi="Times New Roman" w:cs="Times New Roman"/>
          <w:b/>
          <w:bCs/>
          <w:lang w:val="pt-BR"/>
        </w:rPr>
      </w:pPr>
      <w:ins w:id="501" w:author="ERCOT" w:date="2025-08-22T09:36:00Z" w16du:dateUtc="2025-08-22T14:36:00Z">
        <w:r w:rsidRPr="00C76809">
          <w:rPr>
            <w:rFonts w:ascii="Times New Roman" w:eastAsia="Calibri" w:hAnsi="Times New Roman" w:cs="Times New Roman"/>
            <w:b/>
            <w:bCs/>
            <w:lang w:val="pt-BR"/>
          </w:rPr>
          <w:t xml:space="preserve">Where: </w:t>
        </w:r>
      </w:ins>
    </w:p>
    <w:p w14:paraId="3604AAF3" w14:textId="77777777" w:rsidR="00942A8D" w:rsidRPr="00C76809" w:rsidRDefault="00942A8D" w:rsidP="00942A8D">
      <w:pPr>
        <w:spacing w:after="240" w:line="240" w:lineRule="auto"/>
        <w:ind w:left="720"/>
        <w:rPr>
          <w:ins w:id="502" w:author="ERCOT" w:date="2025-08-22T09:36:00Z" w16du:dateUtc="2025-08-22T14:36:00Z"/>
          <w:rFonts w:ascii="Times New Roman" w:eastAsia="Calibri" w:hAnsi="Times New Roman"/>
          <w:bCs/>
          <w:iCs/>
          <w:vertAlign w:val="subscript"/>
        </w:rPr>
      </w:pPr>
      <w:ins w:id="503" w:author="ERCOT" w:date="2025-08-22T09:36:00Z" w16du:dateUtc="2025-08-22T14:36:00Z">
        <w:r w:rsidRPr="00C76809">
          <w:rPr>
            <w:rFonts w:ascii="Times New Roman" w:eastAsia="Calibri" w:hAnsi="Times New Roman" w:cs="Times New Roman"/>
            <w:b/>
            <w:bCs/>
          </w:rPr>
          <w:t>RDRPAMTTOT </w:t>
        </w:r>
        <w:r w:rsidRPr="00C76809">
          <w:rPr>
            <w:rFonts w:ascii="Times New Roman" w:eastAsia="Calibri" w:hAnsi="Times New Roman" w:cs="Times New Roman"/>
            <w:b/>
            <w:bCs/>
            <w:i/>
            <w:vertAlign w:val="subscript"/>
          </w:rPr>
          <w:t xml:space="preserve">s </w:t>
        </w:r>
        <w:r w:rsidRPr="00C76809">
          <w:rPr>
            <w:rFonts w:ascii="Times New Roman" w:eastAsia="Calibri" w:hAnsi="Times New Roman" w:cs="Times New Roman"/>
            <w:b/>
            <w:bCs/>
            <w:iCs/>
            <w:vertAlign w:val="subscript"/>
          </w:rPr>
          <w:t xml:space="preserve">=  </w:t>
        </w:r>
        <w:r w:rsidRPr="00C76809">
          <w:rPr>
            <w:rFonts w:ascii="Times New Roman" w:eastAsia="Calibri" w:hAnsi="Times New Roman" w:cs="Times New Roman"/>
            <w:noProof/>
            <w:position w:val="-22"/>
          </w:rPr>
          <w:drawing>
            <wp:inline distT="0" distB="0" distL="0" distR="0" wp14:anchorId="1A26B50B" wp14:editId="59FC2A5B">
              <wp:extent cx="152400" cy="3810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381000"/>
                      </a:xfrm>
                      <a:prstGeom prst="rect">
                        <a:avLst/>
                      </a:prstGeom>
                      <a:noFill/>
                      <a:ln>
                        <a:noFill/>
                      </a:ln>
                    </pic:spPr>
                  </pic:pic>
                </a:graphicData>
              </a:graphic>
            </wp:inline>
          </w:drawing>
        </w:r>
        <w:r w:rsidRPr="00C76809">
          <w:rPr>
            <w:rFonts w:ascii="Times New Roman" w:eastAsia="Calibri" w:hAnsi="Times New Roman" w:cs="Times New Roman"/>
            <w:b/>
            <w:bCs/>
            <w:iCs/>
            <w:vertAlign w:val="subscript"/>
            <w:lang w:val="pt-BR"/>
          </w:rPr>
          <w:t xml:space="preserve">  </w:t>
        </w:r>
        <w:r w:rsidRPr="00C76809">
          <w:rPr>
            <w:rFonts w:ascii="Times New Roman" w:eastAsia="Calibri" w:hAnsi="Times New Roman" w:cs="Times New Roman"/>
            <w:b/>
            <w:bCs/>
            <w:lang w:val="pt-BR"/>
          </w:rPr>
          <w:t>RDRPAMT  </w:t>
        </w:r>
        <w:r w:rsidRPr="00C76809">
          <w:rPr>
            <w:rFonts w:ascii="Times New Roman" w:eastAsia="Calibri" w:hAnsi="Times New Roman" w:cs="Times New Roman"/>
            <w:b/>
            <w:bCs/>
            <w:i/>
            <w:vertAlign w:val="subscript"/>
            <w:lang w:val="pt-BR"/>
          </w:rPr>
          <w:t>q, s</w:t>
        </w:r>
      </w:ins>
    </w:p>
    <w:p w14:paraId="6C1EED8A" w14:textId="77777777" w:rsidR="00942A8D" w:rsidRPr="00C76809" w:rsidRDefault="00942A8D" w:rsidP="00942A8D">
      <w:pPr>
        <w:spacing w:after="0" w:line="240" w:lineRule="auto"/>
        <w:rPr>
          <w:ins w:id="504" w:author="ERCOT" w:date="2025-08-22T09:36:00Z" w16du:dateUtc="2025-08-22T14:36:00Z"/>
          <w:rFonts w:ascii="Times New Roman" w:eastAsia="Calibri" w:hAnsi="Times New Roman" w:cs="Times New Roman"/>
          <w:b/>
        </w:rPr>
      </w:pPr>
      <w:ins w:id="505" w:author="ERCOT" w:date="2025-08-22T09:36:00Z" w16du:dateUtc="2025-08-22T14:36:00Z">
        <w:r w:rsidRPr="00C76809">
          <w:rPr>
            <w:rFonts w:ascii="Times New Roman" w:eastAsia="Calibri" w:hAnsi="Times New Roman" w:cs="Times New Roman"/>
          </w:rPr>
          <w:t>The above variables are defined as follows:</w:t>
        </w:r>
      </w:ins>
    </w:p>
    <w:tbl>
      <w:tblPr>
        <w:tblW w:w="9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4"/>
        <w:gridCol w:w="917"/>
        <w:gridCol w:w="6113"/>
      </w:tblGrid>
      <w:tr w:rsidR="00942A8D" w:rsidRPr="00497450" w14:paraId="625A21E2" w14:textId="77777777" w:rsidTr="00274783">
        <w:trPr>
          <w:ins w:id="506" w:author="ERCOT" w:date="2025-08-22T09:36:00Z"/>
        </w:trPr>
        <w:tc>
          <w:tcPr>
            <w:tcW w:w="1290" w:type="pct"/>
            <w:tcBorders>
              <w:top w:val="single" w:sz="4" w:space="0" w:color="auto"/>
              <w:left w:val="single" w:sz="4" w:space="0" w:color="auto"/>
              <w:bottom w:val="single" w:sz="4" w:space="0" w:color="auto"/>
              <w:right w:val="single" w:sz="4" w:space="0" w:color="auto"/>
            </w:tcBorders>
            <w:hideMark/>
          </w:tcPr>
          <w:p w14:paraId="798BA8FC" w14:textId="77777777" w:rsidR="00942A8D" w:rsidRPr="00497450" w:rsidRDefault="00942A8D" w:rsidP="00274783">
            <w:pPr>
              <w:spacing w:after="240" w:line="240" w:lineRule="auto"/>
              <w:rPr>
                <w:ins w:id="507" w:author="ERCOT" w:date="2025-08-22T09:36:00Z" w16du:dateUtc="2025-08-22T14:36:00Z"/>
                <w:rFonts w:ascii="Times New Roman" w:eastAsia="Calibri" w:hAnsi="Times New Roman" w:cs="Times New Roman"/>
                <w:b/>
                <w:iCs/>
                <w:sz w:val="20"/>
                <w:szCs w:val="20"/>
              </w:rPr>
            </w:pPr>
            <w:ins w:id="508" w:author="ERCOT" w:date="2025-08-22T09:36:00Z" w16du:dateUtc="2025-08-22T14:36:00Z">
              <w:r w:rsidRPr="00497450">
                <w:rPr>
                  <w:rFonts w:ascii="Times New Roman" w:eastAsia="Calibri" w:hAnsi="Times New Roman" w:cs="Times New Roman"/>
                  <w:b/>
                  <w:iCs/>
                  <w:sz w:val="20"/>
                  <w:szCs w:val="20"/>
                </w:rPr>
                <w:t>Variable</w:t>
              </w:r>
            </w:ins>
          </w:p>
        </w:tc>
        <w:tc>
          <w:tcPr>
            <w:tcW w:w="484" w:type="pct"/>
            <w:tcBorders>
              <w:top w:val="single" w:sz="4" w:space="0" w:color="auto"/>
              <w:left w:val="single" w:sz="4" w:space="0" w:color="auto"/>
              <w:bottom w:val="single" w:sz="4" w:space="0" w:color="auto"/>
              <w:right w:val="single" w:sz="4" w:space="0" w:color="auto"/>
            </w:tcBorders>
            <w:hideMark/>
          </w:tcPr>
          <w:p w14:paraId="7DDED470" w14:textId="77777777" w:rsidR="00942A8D" w:rsidRPr="00497450" w:rsidRDefault="00942A8D" w:rsidP="00274783">
            <w:pPr>
              <w:spacing w:after="240" w:line="240" w:lineRule="auto"/>
              <w:rPr>
                <w:ins w:id="509" w:author="ERCOT" w:date="2025-08-22T09:36:00Z" w16du:dateUtc="2025-08-22T14:36:00Z"/>
                <w:rFonts w:ascii="Times New Roman" w:eastAsia="Calibri" w:hAnsi="Times New Roman" w:cs="Times New Roman"/>
                <w:b/>
                <w:iCs/>
                <w:sz w:val="20"/>
                <w:szCs w:val="20"/>
              </w:rPr>
            </w:pPr>
            <w:ins w:id="510" w:author="ERCOT" w:date="2025-08-22T09:36:00Z" w16du:dateUtc="2025-08-22T14:36:00Z">
              <w:r w:rsidRPr="00497450">
                <w:rPr>
                  <w:rFonts w:ascii="Times New Roman" w:eastAsia="Calibri" w:hAnsi="Times New Roman" w:cs="Times New Roman"/>
                  <w:b/>
                  <w:iCs/>
                  <w:sz w:val="20"/>
                  <w:szCs w:val="20"/>
                </w:rPr>
                <w:t>Unit</w:t>
              </w:r>
            </w:ins>
          </w:p>
        </w:tc>
        <w:tc>
          <w:tcPr>
            <w:tcW w:w="3226" w:type="pct"/>
            <w:tcBorders>
              <w:top w:val="single" w:sz="4" w:space="0" w:color="auto"/>
              <w:left w:val="single" w:sz="4" w:space="0" w:color="auto"/>
              <w:bottom w:val="single" w:sz="4" w:space="0" w:color="auto"/>
              <w:right w:val="single" w:sz="4" w:space="0" w:color="auto"/>
            </w:tcBorders>
            <w:hideMark/>
          </w:tcPr>
          <w:p w14:paraId="6888C77E" w14:textId="77777777" w:rsidR="00942A8D" w:rsidRPr="00497450" w:rsidRDefault="00942A8D" w:rsidP="00274783">
            <w:pPr>
              <w:spacing w:after="240" w:line="240" w:lineRule="auto"/>
              <w:rPr>
                <w:ins w:id="511" w:author="ERCOT" w:date="2025-08-22T09:36:00Z" w16du:dateUtc="2025-08-22T14:36:00Z"/>
                <w:rFonts w:ascii="Times New Roman" w:eastAsia="Calibri" w:hAnsi="Times New Roman" w:cs="Times New Roman"/>
                <w:b/>
                <w:iCs/>
                <w:sz w:val="20"/>
                <w:szCs w:val="20"/>
              </w:rPr>
            </w:pPr>
            <w:ins w:id="512" w:author="ERCOT" w:date="2025-08-22T09:36:00Z" w16du:dateUtc="2025-08-22T14:36:00Z">
              <w:r w:rsidRPr="00497450">
                <w:rPr>
                  <w:rFonts w:ascii="Times New Roman" w:eastAsia="Calibri" w:hAnsi="Times New Roman" w:cs="Times New Roman"/>
                  <w:b/>
                  <w:iCs/>
                  <w:sz w:val="20"/>
                  <w:szCs w:val="20"/>
                </w:rPr>
                <w:t>Description</w:t>
              </w:r>
            </w:ins>
          </w:p>
        </w:tc>
      </w:tr>
      <w:tr w:rsidR="00942A8D" w:rsidRPr="00497450" w14:paraId="6B4F1A30" w14:textId="77777777" w:rsidTr="00274783">
        <w:trPr>
          <w:cantSplit/>
          <w:ins w:id="513" w:author="ERCOT" w:date="2025-08-22T09:36:00Z"/>
        </w:trPr>
        <w:tc>
          <w:tcPr>
            <w:tcW w:w="1290" w:type="pct"/>
            <w:tcBorders>
              <w:top w:val="single" w:sz="4" w:space="0" w:color="auto"/>
              <w:left w:val="single" w:sz="4" w:space="0" w:color="auto"/>
              <w:bottom w:val="single" w:sz="4" w:space="0" w:color="auto"/>
              <w:right w:val="single" w:sz="4" w:space="0" w:color="auto"/>
            </w:tcBorders>
          </w:tcPr>
          <w:p w14:paraId="36D2D7A2" w14:textId="77777777" w:rsidR="00942A8D" w:rsidRPr="00497450" w:rsidRDefault="00942A8D" w:rsidP="00274783">
            <w:pPr>
              <w:spacing w:after="120" w:line="240" w:lineRule="auto"/>
              <w:rPr>
                <w:ins w:id="514" w:author="ERCOT" w:date="2025-08-22T09:36:00Z" w16du:dateUtc="2025-08-22T14:36:00Z"/>
                <w:rFonts w:ascii="Times New Roman" w:eastAsia="Calibri" w:hAnsi="Times New Roman" w:cs="Times New Roman"/>
                <w:iCs/>
                <w:sz w:val="20"/>
                <w:szCs w:val="20"/>
              </w:rPr>
            </w:pPr>
            <w:ins w:id="515" w:author="ERCOT" w:date="2025-08-22T09:36:00Z" w16du:dateUtc="2025-08-22T14:36:00Z">
              <w:r w:rsidRPr="00497450">
                <w:rPr>
                  <w:rFonts w:ascii="Times New Roman" w:eastAsia="Calibri" w:hAnsi="Times New Roman" w:cs="Times New Roman"/>
                  <w:iCs/>
                  <w:sz w:val="20"/>
                  <w:szCs w:val="20"/>
                </w:rPr>
                <w:t xml:space="preserve">LARDRAMT </w:t>
              </w:r>
              <w:r w:rsidRPr="00497450">
                <w:rPr>
                  <w:rFonts w:ascii="Times New Roman" w:eastAsia="Calibri" w:hAnsi="Times New Roman" w:cs="Times New Roman"/>
                  <w:i/>
                  <w:iCs/>
                  <w:sz w:val="20"/>
                  <w:szCs w:val="20"/>
                  <w:vertAlign w:val="subscript"/>
                </w:rPr>
                <w:t>q, s</w:t>
              </w:r>
            </w:ins>
          </w:p>
        </w:tc>
        <w:tc>
          <w:tcPr>
            <w:tcW w:w="484" w:type="pct"/>
            <w:tcBorders>
              <w:top w:val="single" w:sz="4" w:space="0" w:color="auto"/>
              <w:left w:val="single" w:sz="4" w:space="0" w:color="auto"/>
              <w:bottom w:val="single" w:sz="4" w:space="0" w:color="auto"/>
              <w:right w:val="single" w:sz="4" w:space="0" w:color="auto"/>
            </w:tcBorders>
          </w:tcPr>
          <w:p w14:paraId="51A73758" w14:textId="77777777" w:rsidR="00942A8D" w:rsidRPr="00497450" w:rsidRDefault="00942A8D" w:rsidP="00274783">
            <w:pPr>
              <w:spacing w:after="120" w:line="240" w:lineRule="auto"/>
              <w:rPr>
                <w:ins w:id="516" w:author="ERCOT" w:date="2025-08-22T09:36:00Z" w16du:dateUtc="2025-08-22T14:36:00Z"/>
                <w:rFonts w:ascii="Times New Roman" w:eastAsia="Calibri" w:hAnsi="Times New Roman" w:cs="Times New Roman"/>
                <w:iCs/>
                <w:sz w:val="20"/>
                <w:szCs w:val="20"/>
              </w:rPr>
            </w:pPr>
            <w:ins w:id="517" w:author="ERCOT" w:date="2025-08-22T09:36:00Z" w16du:dateUtc="2025-08-22T14:36:00Z">
              <w:r w:rsidRPr="00497450">
                <w:rPr>
                  <w:rFonts w:ascii="Times New Roman" w:eastAsia="Calibri" w:hAnsi="Times New Roman" w:cs="Times New Roman"/>
                  <w:iCs/>
                  <w:sz w:val="20"/>
                  <w:szCs w:val="20"/>
                </w:rPr>
                <w:t>$</w:t>
              </w:r>
            </w:ins>
          </w:p>
        </w:tc>
        <w:tc>
          <w:tcPr>
            <w:tcW w:w="3226" w:type="pct"/>
            <w:tcBorders>
              <w:top w:val="single" w:sz="4" w:space="0" w:color="auto"/>
              <w:left w:val="single" w:sz="4" w:space="0" w:color="auto"/>
              <w:bottom w:val="single" w:sz="4" w:space="0" w:color="auto"/>
              <w:right w:val="single" w:sz="4" w:space="0" w:color="auto"/>
            </w:tcBorders>
          </w:tcPr>
          <w:p w14:paraId="17030E7A" w14:textId="77777777" w:rsidR="00942A8D" w:rsidRPr="00497450" w:rsidRDefault="00942A8D" w:rsidP="00274783">
            <w:pPr>
              <w:spacing w:after="120" w:line="240" w:lineRule="auto"/>
              <w:rPr>
                <w:ins w:id="518" w:author="ERCOT" w:date="2025-08-22T09:36:00Z" w16du:dateUtc="2025-08-22T14:36:00Z"/>
                <w:rFonts w:ascii="Times New Roman" w:eastAsia="Calibri" w:hAnsi="Times New Roman" w:cs="Times New Roman"/>
                <w:i/>
                <w:iCs/>
                <w:sz w:val="20"/>
                <w:szCs w:val="20"/>
              </w:rPr>
            </w:pPr>
            <w:ins w:id="519" w:author="ERCOT" w:date="2025-08-22T09:36:00Z" w16du:dateUtc="2025-08-22T14:36:00Z">
              <w:r w:rsidRPr="00497450">
                <w:rPr>
                  <w:rFonts w:ascii="Times New Roman" w:eastAsia="Calibri" w:hAnsi="Times New Roman" w:cs="Times New Roman"/>
                  <w:i/>
                  <w:iCs/>
                  <w:sz w:val="20"/>
                  <w:szCs w:val="20"/>
                </w:rPr>
                <w:t>Load-Allocated Residential Demand Response Amount</w:t>
              </w:r>
              <w:r w:rsidRPr="00497450">
                <w:rPr>
                  <w:rFonts w:ascii="Times New Roman" w:eastAsia="Calibri" w:hAnsi="Times New Roman" w:cs="Times New Roman"/>
                  <w:iCs/>
                  <w:sz w:val="20"/>
                  <w:szCs w:val="20"/>
                </w:rPr>
                <w:t xml:space="preserve"> </w:t>
              </w:r>
              <w:r w:rsidRPr="00497450">
                <w:rPr>
                  <w:rFonts w:ascii="Times New Roman" w:eastAsia="Calibri" w:hAnsi="Times New Roman" w:cs="Times New Roman"/>
                  <w:i/>
                  <w:iCs/>
                  <w:sz w:val="20"/>
                  <w:szCs w:val="20"/>
                </w:rPr>
                <w:t xml:space="preserve">per QSE per Season – </w:t>
              </w:r>
              <w:r w:rsidRPr="00497450">
                <w:rPr>
                  <w:rFonts w:ascii="Times New Roman" w:eastAsia="Calibri" w:hAnsi="Times New Roman" w:cs="Times New Roman"/>
                  <w:iCs/>
                  <w:sz w:val="20"/>
                  <w:szCs w:val="20"/>
                </w:rPr>
                <w:t>The Residential Demand Response charge for QSE</w:t>
              </w:r>
              <w:r w:rsidRPr="00497450">
                <w:rPr>
                  <w:rFonts w:ascii="Times New Roman" w:eastAsia="Calibri" w:hAnsi="Times New Roman" w:cs="Times New Roman"/>
                  <w:bCs/>
                  <w:iCs/>
                  <w:sz w:val="20"/>
                  <w:szCs w:val="20"/>
                </w:rPr>
                <w:t xml:space="preserve"> </w:t>
              </w:r>
              <w:r w:rsidRPr="00497450">
                <w:rPr>
                  <w:rFonts w:ascii="Times New Roman" w:eastAsia="Calibri" w:hAnsi="Times New Roman" w:cs="Times New Roman"/>
                  <w:bCs/>
                  <w:i/>
                  <w:iCs/>
                  <w:sz w:val="20"/>
                  <w:szCs w:val="20"/>
                </w:rPr>
                <w:t>q</w:t>
              </w:r>
              <w:r w:rsidRPr="00497450">
                <w:rPr>
                  <w:rFonts w:ascii="Times New Roman" w:eastAsia="Calibri" w:hAnsi="Times New Roman" w:cs="Times New Roman"/>
                  <w:bCs/>
                  <w:iCs/>
                  <w:sz w:val="20"/>
                  <w:szCs w:val="20"/>
                </w:rPr>
                <w:t xml:space="preserve"> for </w:t>
              </w:r>
              <w:r w:rsidRPr="00497450">
                <w:rPr>
                  <w:rFonts w:ascii="Times New Roman" w:eastAsia="Calibri" w:hAnsi="Times New Roman" w:cs="Times New Roman"/>
                  <w:iCs/>
                  <w:sz w:val="20"/>
                  <w:szCs w:val="20"/>
                </w:rPr>
                <w:t xml:space="preserve">Season </w:t>
              </w:r>
              <w:r w:rsidRPr="00497450">
                <w:rPr>
                  <w:rFonts w:ascii="Times New Roman" w:eastAsia="Calibri" w:hAnsi="Times New Roman" w:cs="Times New Roman"/>
                  <w:i/>
                  <w:iCs/>
                  <w:sz w:val="20"/>
                  <w:szCs w:val="20"/>
                </w:rPr>
                <w:t>s.</w:t>
              </w:r>
            </w:ins>
          </w:p>
        </w:tc>
      </w:tr>
      <w:tr w:rsidR="00942A8D" w:rsidRPr="00497450" w14:paraId="0E75F782" w14:textId="77777777" w:rsidTr="00274783">
        <w:trPr>
          <w:cantSplit/>
          <w:ins w:id="520" w:author="ERCOT" w:date="2025-08-22T09:36:00Z"/>
        </w:trPr>
        <w:tc>
          <w:tcPr>
            <w:tcW w:w="1290" w:type="pct"/>
            <w:tcBorders>
              <w:top w:val="single" w:sz="4" w:space="0" w:color="auto"/>
              <w:left w:val="single" w:sz="4" w:space="0" w:color="auto"/>
              <w:bottom w:val="single" w:sz="4" w:space="0" w:color="auto"/>
              <w:right w:val="single" w:sz="4" w:space="0" w:color="auto"/>
            </w:tcBorders>
          </w:tcPr>
          <w:p w14:paraId="54AC824C" w14:textId="77777777" w:rsidR="00942A8D" w:rsidRPr="00497450" w:rsidRDefault="00942A8D" w:rsidP="00274783">
            <w:pPr>
              <w:spacing w:after="120" w:line="240" w:lineRule="auto"/>
              <w:rPr>
                <w:ins w:id="521" w:author="ERCOT" w:date="2025-08-22T09:36:00Z" w16du:dateUtc="2025-08-22T14:36:00Z"/>
                <w:rFonts w:ascii="Times New Roman" w:eastAsia="Calibri" w:hAnsi="Times New Roman" w:cs="Times New Roman"/>
                <w:iCs/>
                <w:sz w:val="20"/>
                <w:szCs w:val="20"/>
              </w:rPr>
            </w:pPr>
            <w:ins w:id="522" w:author="ERCOT" w:date="2025-08-22T09:36:00Z" w16du:dateUtc="2025-08-22T14:36:00Z">
              <w:r w:rsidRPr="00497450">
                <w:rPr>
                  <w:rFonts w:ascii="Times New Roman" w:eastAsia="Calibri" w:hAnsi="Times New Roman" w:cs="Times New Roman"/>
                  <w:iCs/>
                  <w:sz w:val="20"/>
                  <w:szCs w:val="20"/>
                </w:rPr>
                <w:t>RDRPAMTTOT</w:t>
              </w:r>
              <w:r w:rsidRPr="00497450">
                <w:rPr>
                  <w:rFonts w:ascii="Times New Roman" w:eastAsia="Calibri" w:hAnsi="Times New Roman" w:cs="Times New Roman"/>
                  <w:i/>
                  <w:iCs/>
                  <w:sz w:val="20"/>
                  <w:szCs w:val="20"/>
                  <w:vertAlign w:val="subscript"/>
                </w:rPr>
                <w:t xml:space="preserve"> s</w:t>
              </w:r>
            </w:ins>
          </w:p>
        </w:tc>
        <w:tc>
          <w:tcPr>
            <w:tcW w:w="484" w:type="pct"/>
            <w:tcBorders>
              <w:top w:val="single" w:sz="4" w:space="0" w:color="auto"/>
              <w:left w:val="single" w:sz="4" w:space="0" w:color="auto"/>
              <w:bottom w:val="single" w:sz="4" w:space="0" w:color="auto"/>
              <w:right w:val="single" w:sz="4" w:space="0" w:color="auto"/>
            </w:tcBorders>
          </w:tcPr>
          <w:p w14:paraId="790F75F2" w14:textId="77777777" w:rsidR="00942A8D" w:rsidRPr="00497450" w:rsidRDefault="00942A8D" w:rsidP="00274783">
            <w:pPr>
              <w:spacing w:after="120" w:line="240" w:lineRule="auto"/>
              <w:rPr>
                <w:ins w:id="523" w:author="ERCOT" w:date="2025-08-22T09:36:00Z" w16du:dateUtc="2025-08-22T14:36:00Z"/>
                <w:rFonts w:ascii="Times New Roman" w:eastAsia="Calibri" w:hAnsi="Times New Roman" w:cs="Times New Roman"/>
                <w:iCs/>
                <w:sz w:val="20"/>
                <w:szCs w:val="20"/>
              </w:rPr>
            </w:pPr>
            <w:ins w:id="524" w:author="ERCOT" w:date="2025-08-22T09:36:00Z" w16du:dateUtc="2025-08-22T14:36:00Z">
              <w:r w:rsidRPr="00497450">
                <w:rPr>
                  <w:rFonts w:ascii="Times New Roman" w:eastAsia="Calibri" w:hAnsi="Times New Roman" w:cs="Times New Roman"/>
                  <w:iCs/>
                  <w:sz w:val="20"/>
                  <w:szCs w:val="20"/>
                </w:rPr>
                <w:t>$</w:t>
              </w:r>
            </w:ins>
          </w:p>
        </w:tc>
        <w:tc>
          <w:tcPr>
            <w:tcW w:w="3226" w:type="pct"/>
            <w:tcBorders>
              <w:top w:val="single" w:sz="4" w:space="0" w:color="auto"/>
              <w:left w:val="single" w:sz="4" w:space="0" w:color="auto"/>
              <w:bottom w:val="single" w:sz="4" w:space="0" w:color="auto"/>
              <w:right w:val="single" w:sz="4" w:space="0" w:color="auto"/>
            </w:tcBorders>
          </w:tcPr>
          <w:p w14:paraId="612CCB09" w14:textId="77777777" w:rsidR="00942A8D" w:rsidRPr="00497450" w:rsidRDefault="00942A8D" w:rsidP="00274783">
            <w:pPr>
              <w:spacing w:after="120" w:line="240" w:lineRule="auto"/>
              <w:rPr>
                <w:ins w:id="525" w:author="ERCOT" w:date="2025-08-22T09:36:00Z" w16du:dateUtc="2025-08-22T14:36:00Z"/>
                <w:rFonts w:ascii="Times New Roman" w:eastAsia="Calibri" w:hAnsi="Times New Roman" w:cs="Times New Roman"/>
                <w:i/>
                <w:iCs/>
                <w:sz w:val="20"/>
                <w:szCs w:val="20"/>
              </w:rPr>
            </w:pPr>
            <w:ins w:id="526" w:author="ERCOT" w:date="2025-08-22T09:36:00Z" w16du:dateUtc="2025-08-22T14:36:00Z">
              <w:r w:rsidRPr="00497450">
                <w:rPr>
                  <w:rFonts w:ascii="Times New Roman" w:eastAsia="Calibri" w:hAnsi="Times New Roman" w:cs="Times New Roman"/>
                  <w:i/>
                  <w:iCs/>
                  <w:sz w:val="20"/>
                  <w:szCs w:val="20"/>
                </w:rPr>
                <w:t xml:space="preserve">Residential Demand Response Payment Amount Total per Season – </w:t>
              </w:r>
              <w:r w:rsidRPr="00497450">
                <w:rPr>
                  <w:rFonts w:ascii="Times New Roman" w:eastAsia="Calibri" w:hAnsi="Times New Roman" w:cs="Times New Roman"/>
                  <w:iCs/>
                  <w:sz w:val="20"/>
                  <w:szCs w:val="20"/>
                </w:rPr>
                <w:t xml:space="preserve">The total of all Residential Demand Response payments for the Season </w:t>
              </w:r>
              <w:r w:rsidRPr="00497450">
                <w:rPr>
                  <w:rFonts w:ascii="Times New Roman" w:eastAsia="Calibri" w:hAnsi="Times New Roman" w:cs="Times New Roman"/>
                  <w:i/>
                  <w:iCs/>
                  <w:sz w:val="20"/>
                  <w:szCs w:val="20"/>
                </w:rPr>
                <w:t>s</w:t>
              </w:r>
              <w:r w:rsidRPr="00497450">
                <w:rPr>
                  <w:rFonts w:ascii="Times New Roman" w:eastAsia="Calibri" w:hAnsi="Times New Roman" w:cs="Times New Roman"/>
                  <w:iCs/>
                  <w:sz w:val="20"/>
                  <w:szCs w:val="20"/>
                </w:rPr>
                <w:t>.</w:t>
              </w:r>
            </w:ins>
          </w:p>
        </w:tc>
      </w:tr>
      <w:tr w:rsidR="00942A8D" w:rsidRPr="00497450" w14:paraId="31C4CE20" w14:textId="77777777" w:rsidTr="00274783">
        <w:trPr>
          <w:cantSplit/>
          <w:ins w:id="527" w:author="ERCOT" w:date="2025-08-22T09:36:00Z"/>
        </w:trPr>
        <w:tc>
          <w:tcPr>
            <w:tcW w:w="1290" w:type="pct"/>
            <w:tcBorders>
              <w:top w:val="single" w:sz="4" w:space="0" w:color="auto"/>
              <w:left w:val="single" w:sz="4" w:space="0" w:color="auto"/>
              <w:bottom w:val="single" w:sz="4" w:space="0" w:color="auto"/>
              <w:right w:val="single" w:sz="4" w:space="0" w:color="auto"/>
            </w:tcBorders>
          </w:tcPr>
          <w:p w14:paraId="5EA4E488" w14:textId="77777777" w:rsidR="00942A8D" w:rsidRPr="00497450" w:rsidRDefault="00942A8D" w:rsidP="00274783">
            <w:pPr>
              <w:spacing w:after="120" w:line="240" w:lineRule="auto"/>
              <w:rPr>
                <w:ins w:id="528" w:author="ERCOT" w:date="2025-08-22T09:36:00Z" w16du:dateUtc="2025-08-22T14:36:00Z"/>
                <w:rFonts w:ascii="Times New Roman" w:eastAsia="Calibri" w:hAnsi="Times New Roman" w:cs="Times New Roman"/>
                <w:iCs/>
                <w:sz w:val="20"/>
                <w:szCs w:val="20"/>
              </w:rPr>
            </w:pPr>
            <w:ins w:id="529" w:author="ERCOT" w:date="2025-08-22T09:36:00Z" w16du:dateUtc="2025-08-22T14:36:00Z">
              <w:r w:rsidRPr="00497450">
                <w:rPr>
                  <w:rFonts w:ascii="Times New Roman" w:eastAsia="Calibri" w:hAnsi="Times New Roman" w:cs="Times New Roman"/>
                  <w:iCs/>
                  <w:sz w:val="20"/>
                  <w:szCs w:val="20"/>
                </w:rPr>
                <w:t>RDRPAMT</w:t>
              </w:r>
              <w:r w:rsidRPr="00497450">
                <w:rPr>
                  <w:rFonts w:ascii="Times New Roman" w:eastAsia="Calibri" w:hAnsi="Times New Roman" w:cs="Times New Roman"/>
                  <w:b/>
                  <w:bCs/>
                  <w:i/>
                  <w:sz w:val="20"/>
                  <w:szCs w:val="20"/>
                  <w:vertAlign w:val="subscript"/>
                  <w:lang w:val="pt-BR"/>
                </w:rPr>
                <w:t xml:space="preserve"> </w:t>
              </w:r>
              <w:r w:rsidRPr="00497450">
                <w:rPr>
                  <w:rFonts w:ascii="Times New Roman" w:eastAsia="Calibri" w:hAnsi="Times New Roman" w:cs="Times New Roman"/>
                  <w:i/>
                  <w:sz w:val="20"/>
                  <w:szCs w:val="20"/>
                  <w:vertAlign w:val="subscript"/>
                  <w:lang w:val="pt-BR"/>
                </w:rPr>
                <w:t>q, s</w:t>
              </w:r>
            </w:ins>
          </w:p>
        </w:tc>
        <w:tc>
          <w:tcPr>
            <w:tcW w:w="484" w:type="pct"/>
            <w:tcBorders>
              <w:top w:val="single" w:sz="4" w:space="0" w:color="auto"/>
              <w:left w:val="single" w:sz="4" w:space="0" w:color="auto"/>
              <w:bottom w:val="single" w:sz="4" w:space="0" w:color="auto"/>
              <w:right w:val="single" w:sz="4" w:space="0" w:color="auto"/>
            </w:tcBorders>
          </w:tcPr>
          <w:p w14:paraId="76E018FC" w14:textId="77777777" w:rsidR="00942A8D" w:rsidRPr="00497450" w:rsidRDefault="00942A8D" w:rsidP="00274783">
            <w:pPr>
              <w:spacing w:after="120" w:line="240" w:lineRule="auto"/>
              <w:rPr>
                <w:ins w:id="530" w:author="ERCOT" w:date="2025-08-22T09:36:00Z" w16du:dateUtc="2025-08-22T14:36:00Z"/>
                <w:rFonts w:ascii="Times New Roman" w:eastAsia="Calibri" w:hAnsi="Times New Roman" w:cs="Times New Roman"/>
                <w:iCs/>
                <w:sz w:val="20"/>
                <w:szCs w:val="20"/>
              </w:rPr>
            </w:pPr>
            <w:ins w:id="531" w:author="ERCOT" w:date="2025-08-22T09:36:00Z" w16du:dateUtc="2025-08-22T14:36:00Z">
              <w:r w:rsidRPr="00497450">
                <w:rPr>
                  <w:rFonts w:ascii="Times New Roman" w:eastAsia="Calibri" w:hAnsi="Times New Roman" w:cs="Times New Roman"/>
                  <w:iCs/>
                  <w:sz w:val="20"/>
                  <w:szCs w:val="20"/>
                </w:rPr>
                <w:t>$</w:t>
              </w:r>
            </w:ins>
          </w:p>
        </w:tc>
        <w:tc>
          <w:tcPr>
            <w:tcW w:w="3226" w:type="pct"/>
            <w:tcBorders>
              <w:top w:val="single" w:sz="4" w:space="0" w:color="auto"/>
              <w:left w:val="single" w:sz="4" w:space="0" w:color="auto"/>
              <w:bottom w:val="single" w:sz="4" w:space="0" w:color="auto"/>
              <w:right w:val="single" w:sz="4" w:space="0" w:color="auto"/>
            </w:tcBorders>
          </w:tcPr>
          <w:p w14:paraId="0E2B64C0" w14:textId="77777777" w:rsidR="00942A8D" w:rsidRPr="00497450" w:rsidRDefault="00942A8D" w:rsidP="00274783">
            <w:pPr>
              <w:spacing w:after="120" w:line="240" w:lineRule="auto"/>
              <w:rPr>
                <w:ins w:id="532" w:author="ERCOT" w:date="2025-08-22T09:36:00Z" w16du:dateUtc="2025-08-22T14:36:00Z"/>
                <w:rFonts w:ascii="Times New Roman" w:eastAsia="Calibri" w:hAnsi="Times New Roman" w:cs="Times New Roman"/>
                <w:i/>
                <w:iCs/>
                <w:sz w:val="20"/>
                <w:szCs w:val="20"/>
              </w:rPr>
            </w:pPr>
            <w:ins w:id="533" w:author="ERCOT" w:date="2025-08-22T09:36:00Z" w16du:dateUtc="2025-08-22T14:36:00Z">
              <w:r w:rsidRPr="00497450">
                <w:rPr>
                  <w:rFonts w:ascii="Times New Roman" w:eastAsia="Calibri" w:hAnsi="Times New Roman" w:cs="Times New Roman"/>
                  <w:i/>
                  <w:iCs/>
                  <w:sz w:val="20"/>
                  <w:szCs w:val="20"/>
                </w:rPr>
                <w:t xml:space="preserve">Residential Demand Response Payment per QSE per Season – </w:t>
              </w:r>
              <w:r w:rsidRPr="00497450">
                <w:rPr>
                  <w:rFonts w:ascii="Times New Roman" w:eastAsia="Calibri" w:hAnsi="Times New Roman" w:cs="Times New Roman"/>
                  <w:sz w:val="20"/>
                  <w:szCs w:val="20"/>
                </w:rPr>
                <w:t xml:space="preserve">The Residential Demand Response payment to QSE </w:t>
              </w:r>
              <w:r w:rsidRPr="00497450">
                <w:rPr>
                  <w:rFonts w:ascii="Times New Roman" w:eastAsia="Calibri" w:hAnsi="Times New Roman" w:cs="Times New Roman"/>
                  <w:i/>
                  <w:iCs/>
                  <w:sz w:val="20"/>
                  <w:szCs w:val="20"/>
                </w:rPr>
                <w:t xml:space="preserve">q </w:t>
              </w:r>
              <w:r w:rsidRPr="00497450">
                <w:rPr>
                  <w:rFonts w:ascii="Times New Roman" w:eastAsia="Calibri" w:hAnsi="Times New Roman" w:cs="Times New Roman"/>
                  <w:sz w:val="20"/>
                  <w:szCs w:val="20"/>
                </w:rPr>
                <w:t xml:space="preserve">for the Season </w:t>
              </w:r>
              <w:r w:rsidRPr="00497450">
                <w:rPr>
                  <w:rFonts w:ascii="Times New Roman" w:eastAsia="Calibri" w:hAnsi="Times New Roman" w:cs="Times New Roman"/>
                  <w:i/>
                  <w:iCs/>
                  <w:sz w:val="20"/>
                  <w:szCs w:val="20"/>
                </w:rPr>
                <w:t>s.</w:t>
              </w:r>
            </w:ins>
          </w:p>
        </w:tc>
      </w:tr>
      <w:tr w:rsidR="00942A8D" w:rsidRPr="00497450" w14:paraId="745C4979" w14:textId="77777777" w:rsidTr="00274783">
        <w:trPr>
          <w:cantSplit/>
          <w:ins w:id="534" w:author="ERCOT" w:date="2025-08-22T09:36:00Z"/>
        </w:trPr>
        <w:tc>
          <w:tcPr>
            <w:tcW w:w="1290" w:type="pct"/>
            <w:tcBorders>
              <w:top w:val="single" w:sz="4" w:space="0" w:color="auto"/>
              <w:left w:val="single" w:sz="4" w:space="0" w:color="auto"/>
              <w:bottom w:val="single" w:sz="4" w:space="0" w:color="auto"/>
              <w:right w:val="single" w:sz="4" w:space="0" w:color="auto"/>
            </w:tcBorders>
          </w:tcPr>
          <w:p w14:paraId="66247A30" w14:textId="77777777" w:rsidR="00942A8D" w:rsidRPr="00497450" w:rsidRDefault="00942A8D" w:rsidP="00274783">
            <w:pPr>
              <w:spacing w:after="120" w:line="240" w:lineRule="auto"/>
              <w:rPr>
                <w:ins w:id="535" w:author="ERCOT" w:date="2025-08-22T09:36:00Z" w16du:dateUtc="2025-08-22T14:36:00Z"/>
                <w:rFonts w:ascii="Times New Roman" w:eastAsia="Calibri" w:hAnsi="Times New Roman" w:cs="Times New Roman"/>
                <w:iCs/>
                <w:sz w:val="20"/>
                <w:szCs w:val="20"/>
              </w:rPr>
            </w:pPr>
            <w:ins w:id="536" w:author="ERCOT" w:date="2025-08-22T09:36:00Z" w16du:dateUtc="2025-08-22T14:36:00Z">
              <w:r w:rsidRPr="00497450">
                <w:rPr>
                  <w:rFonts w:ascii="Times New Roman" w:eastAsia="Calibri" w:hAnsi="Times New Roman" w:cs="Times New Roman"/>
                  <w:iCs/>
                  <w:sz w:val="20"/>
                  <w:szCs w:val="20"/>
                </w:rPr>
                <w:lastRenderedPageBreak/>
                <w:t xml:space="preserve">RDRLRS </w:t>
              </w:r>
              <w:r w:rsidRPr="00497450">
                <w:rPr>
                  <w:rFonts w:ascii="Times New Roman" w:eastAsia="Calibri" w:hAnsi="Times New Roman" w:cs="Times New Roman"/>
                  <w:i/>
                  <w:iCs/>
                  <w:sz w:val="20"/>
                  <w:szCs w:val="20"/>
                  <w:vertAlign w:val="subscript"/>
                </w:rPr>
                <w:t>q, s</w:t>
              </w:r>
            </w:ins>
          </w:p>
        </w:tc>
        <w:tc>
          <w:tcPr>
            <w:tcW w:w="484" w:type="pct"/>
            <w:tcBorders>
              <w:top w:val="single" w:sz="4" w:space="0" w:color="auto"/>
              <w:left w:val="single" w:sz="4" w:space="0" w:color="auto"/>
              <w:bottom w:val="single" w:sz="4" w:space="0" w:color="auto"/>
              <w:right w:val="single" w:sz="4" w:space="0" w:color="auto"/>
            </w:tcBorders>
          </w:tcPr>
          <w:p w14:paraId="2070781A" w14:textId="77777777" w:rsidR="00942A8D" w:rsidRPr="00497450" w:rsidRDefault="00942A8D" w:rsidP="00274783">
            <w:pPr>
              <w:spacing w:after="120" w:line="240" w:lineRule="auto"/>
              <w:rPr>
                <w:ins w:id="537" w:author="ERCOT" w:date="2025-08-22T09:36:00Z" w16du:dateUtc="2025-08-22T14:36:00Z"/>
                <w:rFonts w:ascii="Times New Roman" w:eastAsia="Calibri" w:hAnsi="Times New Roman" w:cs="Times New Roman"/>
                <w:iCs/>
                <w:sz w:val="20"/>
                <w:szCs w:val="20"/>
              </w:rPr>
            </w:pPr>
            <w:ins w:id="538" w:author="ERCOT" w:date="2025-08-22T09:36:00Z" w16du:dateUtc="2025-08-22T14:36:00Z">
              <w:r w:rsidRPr="00497450">
                <w:rPr>
                  <w:rFonts w:ascii="Times New Roman" w:eastAsia="Calibri" w:hAnsi="Times New Roman" w:cs="Times New Roman"/>
                  <w:iCs/>
                  <w:sz w:val="20"/>
                  <w:szCs w:val="20"/>
                </w:rPr>
                <w:t>None</w:t>
              </w:r>
            </w:ins>
          </w:p>
        </w:tc>
        <w:tc>
          <w:tcPr>
            <w:tcW w:w="3226" w:type="pct"/>
            <w:tcBorders>
              <w:top w:val="single" w:sz="4" w:space="0" w:color="auto"/>
              <w:left w:val="single" w:sz="4" w:space="0" w:color="auto"/>
              <w:bottom w:val="single" w:sz="4" w:space="0" w:color="auto"/>
              <w:right w:val="single" w:sz="4" w:space="0" w:color="auto"/>
            </w:tcBorders>
          </w:tcPr>
          <w:p w14:paraId="15BC502B" w14:textId="77777777" w:rsidR="00942A8D" w:rsidRPr="00497450" w:rsidRDefault="00942A8D" w:rsidP="00274783">
            <w:pPr>
              <w:spacing w:after="120" w:line="240" w:lineRule="auto"/>
              <w:rPr>
                <w:ins w:id="539" w:author="ERCOT" w:date="2025-08-22T09:36:00Z" w16du:dateUtc="2025-08-22T14:36:00Z"/>
                <w:rFonts w:ascii="Times New Roman" w:eastAsia="Calibri" w:hAnsi="Times New Roman" w:cs="Times New Roman"/>
                <w:i/>
                <w:iCs/>
                <w:sz w:val="20"/>
                <w:szCs w:val="20"/>
              </w:rPr>
            </w:pPr>
            <w:ins w:id="540" w:author="ERCOT" w:date="2025-08-22T09:36:00Z" w16du:dateUtc="2025-08-22T14:36:00Z">
              <w:r w:rsidRPr="00497450">
                <w:rPr>
                  <w:rFonts w:ascii="Times New Roman" w:eastAsia="Calibri" w:hAnsi="Times New Roman" w:cs="Times New Roman"/>
                  <w:i/>
                  <w:iCs/>
                  <w:sz w:val="20"/>
                  <w:szCs w:val="20"/>
                </w:rPr>
                <w:t xml:space="preserve">Residential Demand Response Load Ratio Share per QSE per Season – </w:t>
              </w:r>
              <w:r w:rsidRPr="00497450">
                <w:rPr>
                  <w:rFonts w:ascii="Times New Roman" w:eastAsia="Calibri" w:hAnsi="Times New Roman" w:cs="Times New Roman"/>
                  <w:iCs/>
                  <w:sz w:val="20"/>
                  <w:szCs w:val="20"/>
                </w:rPr>
                <w:t xml:space="preserve">The Residential Demand Response Load Ratio Share for QSE </w:t>
              </w:r>
              <w:r w:rsidRPr="00497450">
                <w:rPr>
                  <w:rFonts w:ascii="Times New Roman" w:eastAsia="Calibri" w:hAnsi="Times New Roman" w:cs="Times New Roman"/>
                  <w:i/>
                  <w:iCs/>
                  <w:sz w:val="20"/>
                  <w:szCs w:val="20"/>
                </w:rPr>
                <w:t>q</w:t>
              </w:r>
              <w:r w:rsidRPr="00497450">
                <w:rPr>
                  <w:rFonts w:ascii="Times New Roman" w:eastAsia="Calibri" w:hAnsi="Times New Roman" w:cs="Times New Roman"/>
                  <w:iCs/>
                  <w:sz w:val="20"/>
                  <w:szCs w:val="20"/>
                </w:rPr>
                <w:t xml:space="preserve"> </w:t>
              </w:r>
              <w:r w:rsidRPr="00497450">
                <w:rPr>
                  <w:rFonts w:ascii="Times New Roman" w:eastAsia="Calibri" w:hAnsi="Times New Roman" w:cs="Times New Roman"/>
                  <w:bCs/>
                  <w:iCs/>
                  <w:sz w:val="20"/>
                  <w:szCs w:val="20"/>
                </w:rPr>
                <w:t xml:space="preserve">for Season </w:t>
              </w:r>
              <w:r w:rsidRPr="00497450">
                <w:rPr>
                  <w:rFonts w:ascii="Times New Roman" w:eastAsia="Calibri" w:hAnsi="Times New Roman" w:cs="Times New Roman"/>
                  <w:bCs/>
                  <w:i/>
                  <w:sz w:val="20"/>
                  <w:szCs w:val="20"/>
                </w:rPr>
                <w:t>s</w:t>
              </w:r>
              <w:r w:rsidRPr="00497450">
                <w:rPr>
                  <w:rFonts w:ascii="Times New Roman" w:eastAsia="Calibri" w:hAnsi="Times New Roman" w:cs="Times New Roman"/>
                  <w:iCs/>
                  <w:sz w:val="20"/>
                  <w:szCs w:val="20"/>
                </w:rPr>
                <w:t xml:space="preserve">.  </w:t>
              </w:r>
              <w:r w:rsidRPr="00497450">
                <w:rPr>
                  <w:rFonts w:ascii="Times New Roman" w:eastAsia="Calibri" w:hAnsi="Times New Roman" w:cs="Times New Roman"/>
                  <w:sz w:val="20"/>
                  <w:szCs w:val="20"/>
                </w:rPr>
                <w:t>If the resultant QSE-level share is negative, the QSE’s share will be set to zero and all other QSE shares will be adjusted on a pro rata basis such that the sum of all shares is equal to one.</w:t>
              </w:r>
            </w:ins>
          </w:p>
        </w:tc>
      </w:tr>
      <w:tr w:rsidR="00942A8D" w:rsidRPr="00497450" w14:paraId="280A5F42" w14:textId="77777777" w:rsidTr="00274783">
        <w:trPr>
          <w:cantSplit/>
          <w:ins w:id="541" w:author="ERCOT" w:date="2025-08-22T09:36:00Z"/>
        </w:trPr>
        <w:tc>
          <w:tcPr>
            <w:tcW w:w="1290" w:type="pct"/>
            <w:tcBorders>
              <w:top w:val="single" w:sz="4" w:space="0" w:color="auto"/>
              <w:left w:val="single" w:sz="4" w:space="0" w:color="auto"/>
              <w:bottom w:val="single" w:sz="4" w:space="0" w:color="auto"/>
              <w:right w:val="single" w:sz="4" w:space="0" w:color="auto"/>
            </w:tcBorders>
          </w:tcPr>
          <w:p w14:paraId="137BAE95" w14:textId="77777777" w:rsidR="00942A8D" w:rsidRPr="00497450" w:rsidRDefault="00942A8D" w:rsidP="00274783">
            <w:pPr>
              <w:spacing w:after="120" w:line="240" w:lineRule="auto"/>
              <w:rPr>
                <w:ins w:id="542" w:author="ERCOT" w:date="2025-08-22T09:36:00Z" w16du:dateUtc="2025-08-22T14:36:00Z"/>
                <w:rFonts w:ascii="Times New Roman" w:eastAsia="Calibri" w:hAnsi="Times New Roman" w:cs="Times New Roman"/>
                <w:i/>
                <w:iCs/>
                <w:sz w:val="20"/>
                <w:szCs w:val="20"/>
              </w:rPr>
            </w:pPr>
            <w:ins w:id="543" w:author="ERCOT" w:date="2025-08-22T09:36:00Z" w16du:dateUtc="2025-08-22T14:36:00Z">
              <w:r w:rsidRPr="00497450">
                <w:rPr>
                  <w:rFonts w:ascii="Times New Roman" w:eastAsia="Calibri" w:hAnsi="Times New Roman" w:cs="Times New Roman"/>
                  <w:i/>
                  <w:iCs/>
                  <w:sz w:val="20"/>
                  <w:szCs w:val="20"/>
                </w:rPr>
                <w:t>q</w:t>
              </w:r>
            </w:ins>
          </w:p>
        </w:tc>
        <w:tc>
          <w:tcPr>
            <w:tcW w:w="484" w:type="pct"/>
            <w:tcBorders>
              <w:top w:val="single" w:sz="4" w:space="0" w:color="auto"/>
              <w:left w:val="single" w:sz="4" w:space="0" w:color="auto"/>
              <w:bottom w:val="single" w:sz="4" w:space="0" w:color="auto"/>
              <w:right w:val="single" w:sz="4" w:space="0" w:color="auto"/>
            </w:tcBorders>
          </w:tcPr>
          <w:p w14:paraId="0AE534EB" w14:textId="77777777" w:rsidR="00942A8D" w:rsidRPr="00497450" w:rsidRDefault="00942A8D" w:rsidP="00274783">
            <w:pPr>
              <w:spacing w:after="120" w:line="240" w:lineRule="auto"/>
              <w:rPr>
                <w:ins w:id="544" w:author="ERCOT" w:date="2025-08-22T09:36:00Z" w16du:dateUtc="2025-08-22T14:36:00Z"/>
                <w:rFonts w:ascii="Times New Roman" w:eastAsia="Calibri" w:hAnsi="Times New Roman" w:cs="Times New Roman"/>
                <w:iCs/>
                <w:sz w:val="20"/>
                <w:szCs w:val="20"/>
              </w:rPr>
            </w:pPr>
            <w:ins w:id="545" w:author="ERCOT" w:date="2025-08-22T09:36:00Z" w16du:dateUtc="2025-08-22T14:36:00Z">
              <w:r w:rsidRPr="00497450">
                <w:rPr>
                  <w:rFonts w:ascii="Times New Roman" w:eastAsia="Calibri" w:hAnsi="Times New Roman" w:cs="Times New Roman"/>
                  <w:iCs/>
                  <w:sz w:val="20"/>
                  <w:szCs w:val="20"/>
                </w:rPr>
                <w:t>None</w:t>
              </w:r>
            </w:ins>
          </w:p>
        </w:tc>
        <w:tc>
          <w:tcPr>
            <w:tcW w:w="3226" w:type="pct"/>
            <w:tcBorders>
              <w:top w:val="single" w:sz="4" w:space="0" w:color="auto"/>
              <w:left w:val="single" w:sz="4" w:space="0" w:color="auto"/>
              <w:bottom w:val="single" w:sz="4" w:space="0" w:color="auto"/>
              <w:right w:val="single" w:sz="4" w:space="0" w:color="auto"/>
            </w:tcBorders>
          </w:tcPr>
          <w:p w14:paraId="162BC3FC" w14:textId="77777777" w:rsidR="00942A8D" w:rsidRPr="00497450" w:rsidRDefault="00942A8D" w:rsidP="00274783">
            <w:pPr>
              <w:spacing w:after="120" w:line="240" w:lineRule="auto"/>
              <w:rPr>
                <w:ins w:id="546" w:author="ERCOT" w:date="2025-08-22T09:36:00Z" w16du:dateUtc="2025-08-22T14:36:00Z"/>
                <w:rFonts w:ascii="Times New Roman" w:eastAsia="Calibri" w:hAnsi="Times New Roman" w:cs="Times New Roman"/>
                <w:iCs/>
                <w:sz w:val="20"/>
                <w:szCs w:val="20"/>
              </w:rPr>
            </w:pPr>
            <w:ins w:id="547" w:author="ERCOT" w:date="2025-08-22T09:36:00Z" w16du:dateUtc="2025-08-22T14:36:00Z">
              <w:r w:rsidRPr="00497450">
                <w:rPr>
                  <w:rFonts w:ascii="Times New Roman" w:eastAsia="Calibri" w:hAnsi="Times New Roman" w:cs="Times New Roman"/>
                  <w:iCs/>
                  <w:sz w:val="20"/>
                  <w:szCs w:val="20"/>
                </w:rPr>
                <w:t>A QSE.</w:t>
              </w:r>
            </w:ins>
          </w:p>
        </w:tc>
      </w:tr>
      <w:tr w:rsidR="00942A8D" w:rsidRPr="00497450" w14:paraId="3E63EA77" w14:textId="77777777" w:rsidTr="00274783">
        <w:trPr>
          <w:cantSplit/>
          <w:ins w:id="548" w:author="ERCOT" w:date="2025-08-22T09:36:00Z"/>
        </w:trPr>
        <w:tc>
          <w:tcPr>
            <w:tcW w:w="1290" w:type="pct"/>
            <w:tcBorders>
              <w:top w:val="single" w:sz="4" w:space="0" w:color="auto"/>
              <w:left w:val="single" w:sz="4" w:space="0" w:color="auto"/>
              <w:bottom w:val="single" w:sz="4" w:space="0" w:color="auto"/>
              <w:right w:val="single" w:sz="4" w:space="0" w:color="auto"/>
            </w:tcBorders>
          </w:tcPr>
          <w:p w14:paraId="30F5301C" w14:textId="77777777" w:rsidR="00942A8D" w:rsidRPr="00497450" w:rsidRDefault="00942A8D" w:rsidP="00274783">
            <w:pPr>
              <w:spacing w:after="120" w:line="240" w:lineRule="auto"/>
              <w:rPr>
                <w:ins w:id="549" w:author="ERCOT" w:date="2025-08-22T09:36:00Z" w16du:dateUtc="2025-08-22T14:36:00Z"/>
                <w:rFonts w:ascii="Times New Roman" w:eastAsia="Calibri" w:hAnsi="Times New Roman" w:cs="Times New Roman"/>
                <w:i/>
                <w:iCs/>
                <w:sz w:val="20"/>
                <w:szCs w:val="20"/>
              </w:rPr>
            </w:pPr>
            <w:ins w:id="550" w:author="ERCOT" w:date="2025-08-22T09:36:00Z" w16du:dateUtc="2025-08-22T14:36:00Z">
              <w:r w:rsidRPr="00497450">
                <w:rPr>
                  <w:rFonts w:ascii="Times New Roman" w:eastAsia="Calibri" w:hAnsi="Times New Roman" w:cs="Times New Roman"/>
                  <w:i/>
                  <w:iCs/>
                  <w:sz w:val="20"/>
                  <w:szCs w:val="20"/>
                </w:rPr>
                <w:t>s</w:t>
              </w:r>
            </w:ins>
          </w:p>
        </w:tc>
        <w:tc>
          <w:tcPr>
            <w:tcW w:w="484" w:type="pct"/>
            <w:tcBorders>
              <w:top w:val="single" w:sz="4" w:space="0" w:color="auto"/>
              <w:left w:val="single" w:sz="4" w:space="0" w:color="auto"/>
              <w:bottom w:val="single" w:sz="4" w:space="0" w:color="auto"/>
              <w:right w:val="single" w:sz="4" w:space="0" w:color="auto"/>
            </w:tcBorders>
          </w:tcPr>
          <w:p w14:paraId="49436070" w14:textId="77777777" w:rsidR="00942A8D" w:rsidRPr="00497450" w:rsidRDefault="00942A8D" w:rsidP="00274783">
            <w:pPr>
              <w:spacing w:after="120" w:line="240" w:lineRule="auto"/>
              <w:rPr>
                <w:ins w:id="551" w:author="ERCOT" w:date="2025-08-22T09:36:00Z" w16du:dateUtc="2025-08-22T14:36:00Z"/>
                <w:rFonts w:ascii="Times New Roman" w:eastAsia="Calibri" w:hAnsi="Times New Roman" w:cs="Times New Roman"/>
                <w:iCs/>
                <w:sz w:val="20"/>
                <w:szCs w:val="20"/>
              </w:rPr>
            </w:pPr>
            <w:ins w:id="552" w:author="ERCOT" w:date="2025-08-22T09:36:00Z" w16du:dateUtc="2025-08-22T14:36:00Z">
              <w:r w:rsidRPr="00497450">
                <w:rPr>
                  <w:rFonts w:ascii="Times New Roman" w:eastAsia="Calibri" w:hAnsi="Times New Roman" w:cs="Times New Roman"/>
                  <w:iCs/>
                  <w:sz w:val="20"/>
                  <w:szCs w:val="20"/>
                </w:rPr>
                <w:t>None</w:t>
              </w:r>
            </w:ins>
          </w:p>
        </w:tc>
        <w:tc>
          <w:tcPr>
            <w:tcW w:w="3226" w:type="pct"/>
            <w:tcBorders>
              <w:top w:val="single" w:sz="4" w:space="0" w:color="auto"/>
              <w:left w:val="single" w:sz="4" w:space="0" w:color="auto"/>
              <w:bottom w:val="single" w:sz="4" w:space="0" w:color="auto"/>
              <w:right w:val="single" w:sz="4" w:space="0" w:color="auto"/>
            </w:tcBorders>
          </w:tcPr>
          <w:p w14:paraId="38D7805B" w14:textId="77777777" w:rsidR="00942A8D" w:rsidRPr="00497450" w:rsidRDefault="00942A8D" w:rsidP="00274783">
            <w:pPr>
              <w:spacing w:after="120" w:line="240" w:lineRule="auto"/>
              <w:rPr>
                <w:ins w:id="553" w:author="ERCOT" w:date="2025-08-22T09:36:00Z" w16du:dateUtc="2025-08-22T14:36:00Z"/>
                <w:rFonts w:ascii="Times New Roman" w:eastAsia="Calibri" w:hAnsi="Times New Roman" w:cs="Times New Roman"/>
                <w:iCs/>
                <w:sz w:val="20"/>
                <w:szCs w:val="20"/>
              </w:rPr>
            </w:pPr>
            <w:ins w:id="554" w:author="ERCOT" w:date="2025-08-22T09:36:00Z" w16du:dateUtc="2025-08-22T14:36:00Z">
              <w:r w:rsidRPr="00497450">
                <w:rPr>
                  <w:rFonts w:ascii="Times New Roman" w:eastAsia="Calibri" w:hAnsi="Times New Roman" w:cs="Times New Roman"/>
                  <w:iCs/>
                  <w:sz w:val="20"/>
                  <w:szCs w:val="20"/>
                </w:rPr>
                <w:t xml:space="preserve">The Season in the Residential Demand Response Program. </w:t>
              </w:r>
            </w:ins>
          </w:p>
        </w:tc>
      </w:tr>
    </w:tbl>
    <w:p w14:paraId="4CD48900" w14:textId="77777777" w:rsidR="00942A8D" w:rsidRPr="00895FDB" w:rsidRDefault="00942A8D" w:rsidP="00942A8D">
      <w:pPr>
        <w:keepNext/>
        <w:tabs>
          <w:tab w:val="left" w:pos="1080"/>
        </w:tabs>
        <w:spacing w:before="480" w:after="240" w:line="240" w:lineRule="auto"/>
        <w:ind w:left="1080" w:hanging="1080"/>
        <w:outlineLvl w:val="2"/>
        <w:rPr>
          <w:ins w:id="555" w:author="ERCOT" w:date="2025-08-22T09:35:00Z" w16du:dateUtc="2025-08-22T14:35:00Z"/>
          <w:rFonts w:ascii="Times New Roman" w:eastAsia="Times New Roman" w:hAnsi="Times New Roman" w:cs="Times New Roman"/>
          <w:b/>
          <w:bCs/>
          <w:i/>
          <w:iCs/>
          <w:kern w:val="0"/>
          <w14:ligatures w14:val="none"/>
        </w:rPr>
      </w:pPr>
      <w:ins w:id="556" w:author="ERCOT" w:date="2025-08-22T09:35:00Z" w16du:dateUtc="2025-08-22T14:35:00Z">
        <w:r w:rsidRPr="00895FDB">
          <w:rPr>
            <w:rFonts w:ascii="Times New Roman" w:eastAsia="Times New Roman" w:hAnsi="Times New Roman" w:cs="Times New Roman"/>
            <w:b/>
            <w:bCs/>
            <w:i/>
            <w:iCs/>
            <w:kern w:val="0"/>
            <w14:ligatures w14:val="none"/>
          </w:rPr>
          <w:t>8.1.4</w:t>
        </w:r>
        <w:r w:rsidRPr="00895FDB">
          <w:rPr>
            <w:rFonts w:ascii="Times New Roman" w:eastAsia="Times New Roman" w:hAnsi="Times New Roman" w:cs="Times New Roman"/>
            <w:kern w:val="0"/>
            <w14:ligatures w14:val="none"/>
          </w:rPr>
          <w:tab/>
        </w:r>
        <w:r w:rsidRPr="00895FDB">
          <w:rPr>
            <w:rFonts w:ascii="Times New Roman" w:eastAsia="Times New Roman" w:hAnsi="Times New Roman" w:cs="Times New Roman"/>
            <w:b/>
            <w:bCs/>
            <w:i/>
            <w:iCs/>
            <w:kern w:val="0"/>
            <w14:ligatures w14:val="none"/>
          </w:rPr>
          <w:t>Residential Demand Response Program Performance</w:t>
        </w:r>
      </w:ins>
    </w:p>
    <w:p w14:paraId="5B6F169A" w14:textId="77777777" w:rsidR="00C76809" w:rsidRDefault="00C76809" w:rsidP="00C76809">
      <w:pPr>
        <w:keepNext/>
        <w:widowControl w:val="0"/>
        <w:tabs>
          <w:tab w:val="left" w:pos="1260"/>
        </w:tabs>
        <w:spacing w:before="240" w:after="240" w:line="240" w:lineRule="auto"/>
        <w:ind w:left="1260" w:hanging="1260"/>
        <w:outlineLvl w:val="3"/>
        <w:rPr>
          <w:ins w:id="557" w:author="ERCOT" w:date="2025-07-14T09:33:00Z" w16du:dateUtc="2025-07-14T14:33:00Z"/>
          <w:rFonts w:ascii="Times New Roman" w:eastAsia="Times New Roman" w:hAnsi="Times New Roman" w:cs="Times New Roman"/>
          <w:b/>
          <w:bCs/>
          <w:snapToGrid w:val="0"/>
          <w:kern w:val="0"/>
          <w14:ligatures w14:val="none"/>
        </w:rPr>
      </w:pPr>
      <w:ins w:id="558" w:author="ERCOT" w:date="2025-07-14T09:33:00Z" w16du:dateUtc="2025-07-14T14:33:00Z">
        <w:r w:rsidRPr="00895FDB">
          <w:rPr>
            <w:rFonts w:ascii="Times New Roman" w:eastAsia="Times New Roman" w:hAnsi="Times New Roman" w:cs="Times New Roman"/>
            <w:b/>
            <w:bCs/>
            <w:snapToGrid w:val="0"/>
            <w:kern w:val="0"/>
            <w14:ligatures w14:val="none"/>
          </w:rPr>
          <w:t>8.1.4.1</w:t>
        </w:r>
        <w:r w:rsidRPr="00895FDB">
          <w:rPr>
            <w:rFonts w:ascii="Times New Roman" w:eastAsia="Times New Roman" w:hAnsi="Times New Roman" w:cs="Times New Roman"/>
            <w:b/>
            <w:bCs/>
            <w:snapToGrid w:val="0"/>
            <w:kern w:val="0"/>
            <w14:ligatures w14:val="none"/>
          </w:rPr>
          <w:tab/>
        </w:r>
        <w:r>
          <w:rPr>
            <w:rFonts w:ascii="Times New Roman" w:eastAsia="Times New Roman" w:hAnsi="Times New Roman" w:cs="Times New Roman"/>
            <w:b/>
            <w:bCs/>
            <w:snapToGrid w:val="0"/>
            <w:kern w:val="0"/>
            <w14:ligatures w14:val="none"/>
          </w:rPr>
          <w:t>REP and NOIE LSE Data Submission Requirements for RDR Program Participation</w:t>
        </w:r>
      </w:ins>
    </w:p>
    <w:p w14:paraId="4F5BDA45" w14:textId="77777777" w:rsidR="004850AC" w:rsidRPr="00D45362" w:rsidRDefault="00C76809" w:rsidP="004850AC">
      <w:pPr>
        <w:spacing w:after="240" w:line="240" w:lineRule="auto"/>
        <w:ind w:left="720" w:hanging="720"/>
        <w:rPr>
          <w:ins w:id="559" w:author="ERCOT" w:date="2025-08-26T11:20:00Z" w16du:dateUtc="2025-08-26T16:20:00Z"/>
          <w:rFonts w:ascii="Times New Roman" w:eastAsia="Calibri" w:hAnsi="Times New Roman" w:cs="Times New Roman"/>
        </w:rPr>
      </w:pPr>
      <w:ins w:id="560" w:author="ERCOT" w:date="2025-07-14T09:33:00Z" w16du:dateUtc="2025-07-14T14:33:00Z">
        <w:r w:rsidRPr="00D45362">
          <w:rPr>
            <w:rFonts w:ascii="Times New Roman" w:eastAsia="Calibri" w:hAnsi="Times New Roman" w:cs="Times New Roman"/>
          </w:rPr>
          <w:t>(1)</w:t>
        </w:r>
      </w:ins>
      <w:ins w:id="561" w:author="ERCOT" w:date="2025-07-14T13:43:00Z" w16du:dateUtc="2025-07-14T18:43:00Z">
        <w:r w:rsidR="00D45362">
          <w:rPr>
            <w:rFonts w:ascii="Times New Roman" w:eastAsia="Calibri" w:hAnsi="Times New Roman" w:cs="Times New Roman"/>
          </w:rPr>
          <w:tab/>
        </w:r>
      </w:ins>
      <w:ins w:id="562" w:author="ERCOT" w:date="2025-08-26T11:20:00Z" w16du:dateUtc="2025-08-26T16:20:00Z">
        <w:r w:rsidR="004850AC" w:rsidRPr="00D45362">
          <w:rPr>
            <w:rFonts w:ascii="Times New Roman" w:eastAsia="Calibri" w:hAnsi="Times New Roman" w:cs="Times New Roman"/>
          </w:rPr>
          <w:t>REPs that opt to participate in the RDR Program</w:t>
        </w:r>
        <w:r w:rsidR="004850AC">
          <w:rPr>
            <w:rFonts w:ascii="Times New Roman" w:eastAsia="Calibri" w:hAnsi="Times New Roman" w:cs="Times New Roman"/>
          </w:rPr>
          <w:t xml:space="preserve">, as described in </w:t>
        </w:r>
        <w:r w:rsidR="004850AC">
          <w:rPr>
            <w:rFonts w:ascii="Times New Roman" w:eastAsia="Times New Roman" w:hAnsi="Times New Roman" w:cs="Times New Roman"/>
          </w:rPr>
          <w:t xml:space="preserve">Section 3.26, Residential Demand Response Program, </w:t>
        </w:r>
        <w:r w:rsidR="004850AC" w:rsidRPr="00D45362">
          <w:rPr>
            <w:rFonts w:ascii="Times New Roman" w:eastAsia="Calibri" w:hAnsi="Times New Roman" w:cs="Times New Roman"/>
          </w:rPr>
          <w:t>do not have data submission requirements beyond those specified in Section 22, Attachment T, Retail Electric Provider and Transmission and/or Distribution Service Providers Smart Device Demand Response Reporting Requirements.</w:t>
        </w:r>
      </w:ins>
    </w:p>
    <w:p w14:paraId="11D15BCA" w14:textId="77777777" w:rsidR="004850AC" w:rsidRPr="00D45362" w:rsidRDefault="004850AC" w:rsidP="004850AC">
      <w:pPr>
        <w:spacing w:after="240" w:line="240" w:lineRule="auto"/>
        <w:ind w:left="720" w:hanging="720"/>
        <w:rPr>
          <w:ins w:id="563" w:author="ERCOT" w:date="2025-08-26T11:20:00Z" w16du:dateUtc="2025-08-26T16:20:00Z"/>
          <w:rFonts w:ascii="Times New Roman" w:eastAsia="Calibri" w:hAnsi="Times New Roman" w:cs="Times New Roman"/>
        </w:rPr>
      </w:pPr>
      <w:ins w:id="564" w:author="ERCOT" w:date="2025-08-26T11:20:00Z" w16du:dateUtc="2025-08-26T16:20:00Z">
        <w:r w:rsidRPr="00D45362">
          <w:rPr>
            <w:rFonts w:ascii="Times New Roman" w:eastAsia="Calibri" w:hAnsi="Times New Roman" w:cs="Times New Roman"/>
          </w:rPr>
          <w:t>(2)</w:t>
        </w:r>
        <w:r>
          <w:rPr>
            <w:rFonts w:ascii="Times New Roman" w:eastAsia="Calibri" w:hAnsi="Times New Roman" w:cs="Times New Roman"/>
          </w:rPr>
          <w:tab/>
        </w:r>
        <w:r w:rsidRPr="00D45362">
          <w:rPr>
            <w:rFonts w:ascii="Times New Roman" w:eastAsia="Calibri" w:hAnsi="Times New Roman" w:cs="Times New Roman"/>
          </w:rPr>
          <w:t>NOIE LSEs that opt to participate in the RDR Program</w:t>
        </w:r>
        <w:r>
          <w:rPr>
            <w:rFonts w:ascii="Times New Roman" w:eastAsia="Calibri" w:hAnsi="Times New Roman" w:cs="Times New Roman"/>
          </w:rPr>
          <w:t>,</w:t>
        </w:r>
        <w:r w:rsidRPr="00BE4547">
          <w:rPr>
            <w:rFonts w:ascii="Times New Roman" w:eastAsia="Calibri" w:hAnsi="Times New Roman" w:cs="Times New Roman"/>
          </w:rPr>
          <w:t xml:space="preserve"> </w:t>
        </w:r>
        <w:r>
          <w:rPr>
            <w:rFonts w:ascii="Times New Roman" w:eastAsia="Calibri" w:hAnsi="Times New Roman" w:cs="Times New Roman"/>
          </w:rPr>
          <w:t xml:space="preserve">as described in </w:t>
        </w:r>
        <w:r>
          <w:rPr>
            <w:rFonts w:ascii="Times New Roman" w:eastAsia="Times New Roman" w:hAnsi="Times New Roman" w:cs="Times New Roman"/>
          </w:rPr>
          <w:t>Section 3.26,</w:t>
        </w:r>
        <w:r w:rsidRPr="000473A4">
          <w:rPr>
            <w:rFonts w:ascii="Times New Roman" w:eastAsia="Calibri" w:hAnsi="Times New Roman" w:cs="Times New Roman"/>
          </w:rPr>
          <w:t xml:space="preserve"> </w:t>
        </w:r>
        <w:r w:rsidRPr="00D45362">
          <w:rPr>
            <w:rFonts w:ascii="Times New Roman" w:eastAsia="Calibri" w:hAnsi="Times New Roman" w:cs="Times New Roman"/>
          </w:rPr>
          <w:t xml:space="preserve">must submit </w:t>
        </w:r>
        <w:r>
          <w:rPr>
            <w:rFonts w:ascii="Times New Roman" w:eastAsia="Calibri" w:hAnsi="Times New Roman" w:cs="Times New Roman"/>
          </w:rPr>
          <w:t xml:space="preserve">four types of files to ERCOT with the following Report Names: </w:t>
        </w:r>
        <w:proofErr w:type="spellStart"/>
        <w:r>
          <w:rPr>
            <w:rFonts w:ascii="Times New Roman" w:eastAsia="Calibri" w:hAnsi="Times New Roman" w:cs="Times New Roman"/>
          </w:rPr>
          <w:t>RDRPop</w:t>
        </w:r>
        <w:proofErr w:type="spellEnd"/>
        <w:r>
          <w:rPr>
            <w:rFonts w:ascii="Times New Roman" w:eastAsia="Calibri" w:hAnsi="Times New Roman" w:cs="Times New Roman"/>
          </w:rPr>
          <w:t xml:space="preserve">, </w:t>
        </w:r>
        <w:proofErr w:type="spellStart"/>
        <w:r>
          <w:rPr>
            <w:rFonts w:ascii="Times New Roman" w:eastAsia="Calibri" w:hAnsi="Times New Roman" w:cs="Times New Roman"/>
          </w:rPr>
          <w:t>RDRParticipant</w:t>
        </w:r>
        <w:proofErr w:type="spellEnd"/>
        <w:r>
          <w:rPr>
            <w:rFonts w:ascii="Times New Roman" w:eastAsia="Calibri" w:hAnsi="Times New Roman" w:cs="Times New Roman"/>
          </w:rPr>
          <w:t xml:space="preserve">, </w:t>
        </w:r>
        <w:proofErr w:type="spellStart"/>
        <w:r>
          <w:rPr>
            <w:rFonts w:ascii="Times New Roman" w:eastAsia="Calibri" w:hAnsi="Times New Roman" w:cs="Times New Roman"/>
          </w:rPr>
          <w:t>RDREvent</w:t>
        </w:r>
        <w:proofErr w:type="spellEnd"/>
        <w:r>
          <w:rPr>
            <w:rFonts w:ascii="Times New Roman" w:eastAsia="Calibri" w:hAnsi="Times New Roman" w:cs="Times New Roman"/>
          </w:rPr>
          <w:t>, and RDRIntervaldata.  The file naming convention and file contents are</w:t>
        </w:r>
        <w:r w:rsidRPr="00D45362">
          <w:rPr>
            <w:rFonts w:ascii="Times New Roman" w:eastAsia="Calibri" w:hAnsi="Times New Roman" w:cs="Times New Roman"/>
          </w:rPr>
          <w:t xml:space="preserve"> described below:</w:t>
        </w:r>
      </w:ins>
    </w:p>
    <w:p w14:paraId="3DE2FA44" w14:textId="74B19CD7" w:rsidR="00C76809" w:rsidRPr="00C76809" w:rsidRDefault="00C76809" w:rsidP="00D45362">
      <w:pPr>
        <w:ind w:left="1440" w:hanging="720"/>
        <w:rPr>
          <w:ins w:id="565" w:author="ERCOT" w:date="2025-07-14T09:33:00Z" w16du:dateUtc="2025-07-14T14:33:00Z"/>
          <w:rFonts w:ascii="Times New Roman" w:hAnsi="Times New Roman" w:cs="Times New Roman"/>
        </w:rPr>
      </w:pPr>
      <w:ins w:id="566" w:author="ERCOT" w:date="2025-07-14T09:33:00Z" w16du:dateUtc="2025-07-14T14:33:00Z">
        <w:r>
          <w:rPr>
            <w:rFonts w:ascii="Times New Roman" w:eastAsia="Calibri" w:hAnsi="Times New Roman" w:cs="Times New Roman"/>
          </w:rPr>
          <w:t>(a)</w:t>
        </w:r>
      </w:ins>
      <w:ins w:id="567" w:author="ERCOT" w:date="2025-07-14T13:44:00Z" w16du:dateUtc="2025-07-14T18:44:00Z">
        <w:r w:rsidR="00D45362">
          <w:rPr>
            <w:rFonts w:ascii="Times New Roman" w:eastAsia="Calibri" w:hAnsi="Times New Roman" w:cs="Times New Roman"/>
          </w:rPr>
          <w:tab/>
        </w:r>
      </w:ins>
      <w:ins w:id="568" w:author="ERCOT" w:date="2025-07-14T09:33:00Z" w16du:dateUtc="2025-07-14T14:33:00Z">
        <w:r w:rsidRPr="00C76809">
          <w:rPr>
            <w:rFonts w:ascii="Times New Roman" w:hAnsi="Times New Roman" w:cs="Times New Roman"/>
          </w:rPr>
          <w:t>File Naming Convention: All NOIE files are required to follow the naming convention shown below:</w:t>
        </w:r>
      </w:ins>
    </w:p>
    <w:p w14:paraId="47A7E430" w14:textId="77777777" w:rsidR="00C76809" w:rsidRPr="00655189" w:rsidRDefault="00C76809" w:rsidP="00C76809">
      <w:pPr>
        <w:pStyle w:val="ListParagraph"/>
        <w:ind w:left="1440"/>
        <w:rPr>
          <w:ins w:id="569" w:author="ERCOT" w:date="2025-07-14T09:33:00Z" w16du:dateUtc="2025-07-14T14:33:00Z"/>
          <w:rFonts w:ascii="Times New Roman" w:hAnsi="Times New Roman"/>
        </w:rPr>
      </w:pPr>
      <w:ins w:id="570" w:author="ERCOT" w:date="2025-07-14T09:33:00Z" w16du:dateUtc="2025-07-14T14:33:00Z">
        <w:r w:rsidRPr="00655189">
          <w:rPr>
            <w:rFonts w:ascii="Times New Roman" w:hAnsi="Times New Roman"/>
          </w:rPr>
          <w:t>DUNS       |      ReportName      |      DateTime    |  Counter</w:t>
        </w:r>
      </w:ins>
    </w:p>
    <w:p w14:paraId="50A2B8A7" w14:textId="77777777" w:rsidR="00D45362" w:rsidRDefault="00C76809" w:rsidP="00C76809">
      <w:pPr>
        <w:pStyle w:val="ListParagraph"/>
        <w:ind w:left="1440"/>
        <w:rPr>
          <w:rFonts w:ascii="Times New Roman" w:hAnsi="Times New Roman"/>
        </w:rPr>
      </w:pPr>
      <w:ins w:id="571" w:author="ERCOT" w:date="2025-07-14T09:33:00Z" w16du:dateUtc="2025-07-14T14:33:00Z">
        <w:r w:rsidRPr="00655189">
          <w:rPr>
            <w:rFonts w:ascii="Times New Roman" w:hAnsi="Times New Roman"/>
          </w:rPr>
          <w:t>0000000000000RD</w:t>
        </w:r>
        <w:r>
          <w:rPr>
            <w:rFonts w:ascii="Times New Roman" w:hAnsi="Times New Roman"/>
          </w:rPr>
          <w:t>R</w:t>
        </w:r>
        <w:r w:rsidRPr="00655189">
          <w:rPr>
            <w:rFonts w:ascii="Times New Roman" w:hAnsi="Times New Roman"/>
          </w:rPr>
          <w:t>P</w:t>
        </w:r>
        <w:r>
          <w:rPr>
            <w:rFonts w:ascii="Times New Roman" w:hAnsi="Times New Roman"/>
          </w:rPr>
          <w:t>op</w:t>
        </w:r>
        <w:r w:rsidRPr="00655189">
          <w:rPr>
            <w:rFonts w:ascii="Times New Roman" w:hAnsi="Times New Roman"/>
          </w:rPr>
          <w:t>20251023113001999.csv</w:t>
        </w:r>
      </w:ins>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C76809" w:rsidRPr="00497450" w14:paraId="76D4246D" w14:textId="77777777" w:rsidTr="00082ED8">
        <w:trPr>
          <w:trHeight w:val="414"/>
          <w:jc w:val="center"/>
          <w:ins w:id="572" w:author="ERCOT" w:date="2025-07-14T09:33:00Z"/>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3CA8FE28" w14:textId="77777777" w:rsidR="00C76809" w:rsidRPr="00497450" w:rsidRDefault="00C76809" w:rsidP="00082ED8">
            <w:pPr>
              <w:spacing w:after="0" w:line="240" w:lineRule="auto"/>
              <w:jc w:val="center"/>
              <w:rPr>
                <w:ins w:id="573" w:author="ERCOT" w:date="2025-07-14T09:33:00Z" w16du:dateUtc="2025-07-14T14:33:00Z"/>
                <w:rFonts w:ascii="Times New Roman" w:eastAsia="Times New Roman" w:hAnsi="Times New Roman"/>
                <w:sz w:val="20"/>
                <w:szCs w:val="20"/>
              </w:rPr>
            </w:pPr>
            <w:ins w:id="574" w:author="ERCOT" w:date="2025-07-14T09:33:00Z" w16du:dateUtc="2025-07-14T14:33:00Z">
              <w:r w:rsidRPr="00497450">
                <w:rPr>
                  <w:rFonts w:ascii="Times New Roman" w:eastAsia="Times New Roman" w:hAnsi="Times New Roman"/>
                  <w:b/>
                  <w:sz w:val="20"/>
                  <w:szCs w:val="20"/>
                </w:rPr>
                <w:t>Data Element</w:t>
              </w:r>
            </w:ins>
          </w:p>
        </w:tc>
        <w:tc>
          <w:tcPr>
            <w:tcW w:w="3276" w:type="dxa"/>
            <w:tcBorders>
              <w:top w:val="single" w:sz="6" w:space="0" w:color="auto"/>
              <w:left w:val="single" w:sz="6" w:space="0" w:color="auto"/>
              <w:bottom w:val="single" w:sz="6" w:space="0" w:color="auto"/>
              <w:right w:val="single" w:sz="6" w:space="0" w:color="auto"/>
            </w:tcBorders>
            <w:shd w:val="clear" w:color="auto" w:fill="D0CECE"/>
            <w:vAlign w:val="center"/>
          </w:tcPr>
          <w:p w14:paraId="3A2B136E" w14:textId="77777777" w:rsidR="00C76809" w:rsidRPr="00497450" w:rsidRDefault="00C76809" w:rsidP="00082ED8">
            <w:pPr>
              <w:spacing w:after="0" w:line="240" w:lineRule="auto"/>
              <w:jc w:val="center"/>
              <w:rPr>
                <w:ins w:id="575" w:author="ERCOT" w:date="2025-07-14T09:33:00Z" w16du:dateUtc="2025-07-14T14:33:00Z"/>
                <w:rFonts w:ascii="Times New Roman" w:eastAsia="Times New Roman" w:hAnsi="Times New Roman"/>
                <w:sz w:val="20"/>
                <w:szCs w:val="20"/>
              </w:rPr>
            </w:pPr>
            <w:ins w:id="576" w:author="ERCOT" w:date="2025-07-14T09:33:00Z" w16du:dateUtc="2025-07-14T14:33:00Z">
              <w:r w:rsidRPr="00497450">
                <w:rPr>
                  <w:rFonts w:ascii="Times New Roman" w:eastAsia="Times New Roman" w:hAnsi="Times New Roman"/>
                  <w:b/>
                  <w:sz w:val="20"/>
                  <w:szCs w:val="20"/>
                </w:rPr>
                <w:t>Comments</w:t>
              </w:r>
            </w:ins>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21954711" w14:textId="77777777" w:rsidR="00C76809" w:rsidRPr="00497450" w:rsidRDefault="00C76809" w:rsidP="00082ED8">
            <w:pPr>
              <w:spacing w:after="0" w:line="240" w:lineRule="auto"/>
              <w:jc w:val="center"/>
              <w:rPr>
                <w:ins w:id="577" w:author="ERCOT" w:date="2025-07-14T09:33:00Z" w16du:dateUtc="2025-07-14T14:33:00Z"/>
                <w:rFonts w:ascii="Times New Roman" w:eastAsia="Times New Roman" w:hAnsi="Times New Roman"/>
                <w:sz w:val="20"/>
                <w:szCs w:val="20"/>
              </w:rPr>
            </w:pPr>
            <w:ins w:id="578" w:author="ERCOT" w:date="2025-07-14T09:33:00Z" w16du:dateUtc="2025-07-14T14:33:00Z">
              <w:r w:rsidRPr="00497450">
                <w:rPr>
                  <w:rFonts w:ascii="Times New Roman" w:eastAsia="Times New Roman" w:hAnsi="Times New Roman"/>
                  <w:b/>
                  <w:sz w:val="20"/>
                  <w:szCs w:val="20"/>
                </w:rPr>
                <w:t>Format</w:t>
              </w:r>
            </w:ins>
          </w:p>
        </w:tc>
      </w:tr>
      <w:tr w:rsidR="00C76809" w:rsidRPr="00497450" w14:paraId="08C86CC2" w14:textId="77777777" w:rsidTr="00082ED8">
        <w:trPr>
          <w:trHeight w:val="414"/>
          <w:jc w:val="center"/>
          <w:ins w:id="579" w:author="ERCOT" w:date="2025-07-14T09:33:00Z"/>
        </w:trPr>
        <w:tc>
          <w:tcPr>
            <w:tcW w:w="2062" w:type="dxa"/>
            <w:tcBorders>
              <w:top w:val="single" w:sz="6" w:space="0" w:color="auto"/>
              <w:left w:val="single" w:sz="6" w:space="0" w:color="auto"/>
              <w:bottom w:val="single" w:sz="6" w:space="0" w:color="auto"/>
              <w:right w:val="single" w:sz="6" w:space="0" w:color="auto"/>
            </w:tcBorders>
            <w:vAlign w:val="center"/>
            <w:hideMark/>
          </w:tcPr>
          <w:p w14:paraId="43864DDA" w14:textId="77777777" w:rsidR="00C76809" w:rsidRPr="00497450" w:rsidRDefault="00C76809" w:rsidP="00082ED8">
            <w:pPr>
              <w:spacing w:after="0" w:line="240" w:lineRule="auto"/>
              <w:jc w:val="center"/>
              <w:rPr>
                <w:ins w:id="580" w:author="ERCOT" w:date="2025-07-14T09:33:00Z" w16du:dateUtc="2025-07-14T14:33:00Z"/>
                <w:rFonts w:ascii="Times New Roman" w:eastAsia="Times New Roman" w:hAnsi="Times New Roman"/>
                <w:sz w:val="20"/>
                <w:szCs w:val="20"/>
              </w:rPr>
            </w:pPr>
            <w:ins w:id="581" w:author="ERCOT" w:date="2025-07-14T09:33:00Z" w16du:dateUtc="2025-07-14T14:33:00Z">
              <w:r w:rsidRPr="00497450">
                <w:rPr>
                  <w:rFonts w:ascii="Times New Roman" w:eastAsia="Times New Roman" w:hAnsi="Times New Roman"/>
                  <w:sz w:val="20"/>
                  <w:szCs w:val="20"/>
                </w:rPr>
                <w:t>DUNS</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12657F89" w14:textId="77777777" w:rsidR="00C76809" w:rsidRPr="00497450" w:rsidRDefault="00C76809" w:rsidP="00082ED8">
            <w:pPr>
              <w:spacing w:after="0" w:line="240" w:lineRule="auto"/>
              <w:jc w:val="center"/>
              <w:rPr>
                <w:ins w:id="582" w:author="ERCOT" w:date="2025-07-14T09:33:00Z" w16du:dateUtc="2025-07-14T14:33:00Z"/>
                <w:rFonts w:ascii="Times New Roman" w:eastAsia="Times New Roman" w:hAnsi="Times New Roman"/>
                <w:sz w:val="20"/>
                <w:szCs w:val="20"/>
              </w:rPr>
            </w:pPr>
            <w:ins w:id="583" w:author="ERCOT" w:date="2025-07-14T09:33:00Z" w16du:dateUtc="2025-07-14T14:33:00Z">
              <w:r w:rsidRPr="00497450">
                <w:rPr>
                  <w:rFonts w:ascii="Times New Roman" w:eastAsia="Times New Roman" w:hAnsi="Times New Roman"/>
                  <w:sz w:val="20"/>
                  <w:szCs w:val="20"/>
                </w:rPr>
                <w:t>Submitter Data Universal Numbering System (DUNS) Number (</w:t>
              </w:r>
              <w:proofErr w:type="gramStart"/>
              <w:r w:rsidRPr="00497450">
                <w:rPr>
                  <w:rFonts w:ascii="Times New Roman" w:eastAsia="Times New Roman" w:hAnsi="Times New Roman"/>
                  <w:sz w:val="20"/>
                  <w:szCs w:val="20"/>
                </w:rPr>
                <w:t>DUNS #)</w:t>
              </w:r>
              <w:proofErr w:type="gramEnd"/>
              <w:r w:rsidRPr="00497450">
                <w:rPr>
                  <w:rFonts w:ascii="Times New Roman" w:eastAsia="Times New Roman" w:hAnsi="Times New Roman"/>
                  <w:sz w:val="20"/>
                  <w:szCs w:val="20"/>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5ADA6E5B" w14:textId="77777777" w:rsidR="00C76809" w:rsidRPr="00497450" w:rsidRDefault="00C76809" w:rsidP="00082ED8">
            <w:pPr>
              <w:spacing w:after="0" w:line="240" w:lineRule="auto"/>
              <w:jc w:val="center"/>
              <w:rPr>
                <w:ins w:id="584" w:author="ERCOT" w:date="2025-07-14T09:33:00Z" w16du:dateUtc="2025-07-14T14:33:00Z"/>
                <w:rFonts w:ascii="Times New Roman" w:eastAsia="Times New Roman" w:hAnsi="Times New Roman"/>
                <w:sz w:val="20"/>
                <w:szCs w:val="20"/>
              </w:rPr>
            </w:pPr>
            <w:ins w:id="585" w:author="ERCOT" w:date="2025-07-14T09:33:00Z" w16du:dateUtc="2025-07-14T14:33:00Z">
              <w:r w:rsidRPr="00497450">
                <w:rPr>
                  <w:rFonts w:ascii="Times New Roman" w:eastAsia="Times New Roman" w:hAnsi="Times New Roman"/>
                  <w:sz w:val="20"/>
                  <w:szCs w:val="20"/>
                </w:rPr>
                <w:t>Numeric (9 or 13)</w:t>
              </w:r>
            </w:ins>
          </w:p>
        </w:tc>
      </w:tr>
      <w:tr w:rsidR="00C76809" w:rsidRPr="00497450" w14:paraId="326FAA37" w14:textId="77777777" w:rsidTr="00082ED8">
        <w:trPr>
          <w:trHeight w:val="422"/>
          <w:jc w:val="center"/>
          <w:ins w:id="586" w:author="ERCOT" w:date="2025-07-14T09:33:00Z"/>
        </w:trPr>
        <w:tc>
          <w:tcPr>
            <w:tcW w:w="2062" w:type="dxa"/>
            <w:tcBorders>
              <w:top w:val="single" w:sz="6" w:space="0" w:color="auto"/>
              <w:left w:val="single" w:sz="6" w:space="0" w:color="auto"/>
              <w:bottom w:val="single" w:sz="6" w:space="0" w:color="auto"/>
              <w:right w:val="single" w:sz="6" w:space="0" w:color="auto"/>
            </w:tcBorders>
            <w:vAlign w:val="center"/>
            <w:hideMark/>
          </w:tcPr>
          <w:p w14:paraId="0C00FDD6" w14:textId="77777777" w:rsidR="00C76809" w:rsidRPr="00497450" w:rsidRDefault="00C76809" w:rsidP="00082ED8">
            <w:pPr>
              <w:spacing w:after="0" w:line="240" w:lineRule="auto"/>
              <w:jc w:val="center"/>
              <w:rPr>
                <w:ins w:id="587" w:author="ERCOT" w:date="2025-07-14T09:33:00Z" w16du:dateUtc="2025-07-14T14:33:00Z"/>
                <w:rFonts w:ascii="Times New Roman" w:eastAsia="Times New Roman" w:hAnsi="Times New Roman"/>
                <w:sz w:val="20"/>
                <w:szCs w:val="20"/>
              </w:rPr>
            </w:pPr>
            <w:ins w:id="588" w:author="ERCOT" w:date="2025-07-14T09:33:00Z" w16du:dateUtc="2025-07-14T14:33:00Z">
              <w:r w:rsidRPr="00497450">
                <w:rPr>
                  <w:rFonts w:ascii="Times New Roman" w:eastAsia="Times New Roman" w:hAnsi="Times New Roman"/>
                  <w:sz w:val="20"/>
                  <w:szCs w:val="20"/>
                </w:rPr>
                <w:t>ReportName</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1D16A66E" w14:textId="77777777" w:rsidR="00C76809" w:rsidRPr="00497450" w:rsidRDefault="00C76809" w:rsidP="00082ED8">
            <w:pPr>
              <w:spacing w:after="0" w:line="240" w:lineRule="auto"/>
              <w:jc w:val="center"/>
              <w:rPr>
                <w:ins w:id="589" w:author="ERCOT" w:date="2025-07-14T09:33:00Z" w16du:dateUtc="2025-07-14T14:33:00Z"/>
                <w:rFonts w:ascii="Times New Roman" w:eastAsia="Times New Roman" w:hAnsi="Times New Roman"/>
                <w:sz w:val="20"/>
                <w:szCs w:val="20"/>
              </w:rPr>
            </w:pPr>
            <w:ins w:id="590" w:author="ERCOT" w:date="2025-07-14T09:33:00Z" w16du:dateUtc="2025-07-14T14:33:00Z">
              <w:r w:rsidRPr="00497450">
                <w:rPr>
                  <w:rFonts w:ascii="Times New Roman" w:eastAsia="Times New Roman" w:hAnsi="Times New Roman"/>
                  <w:sz w:val="20"/>
                  <w:szCs w:val="20"/>
                </w:rPr>
                <w:t>Report name corresponding to the purpose of the file.</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08FB7978" w14:textId="77777777" w:rsidR="00C76809" w:rsidRPr="00497450" w:rsidRDefault="00C76809" w:rsidP="00082ED8">
            <w:pPr>
              <w:spacing w:after="0" w:line="240" w:lineRule="auto"/>
              <w:jc w:val="center"/>
              <w:rPr>
                <w:ins w:id="591" w:author="ERCOT" w:date="2025-07-14T09:33:00Z" w16du:dateUtc="2025-07-14T14:33:00Z"/>
                <w:rFonts w:ascii="Times New Roman" w:eastAsia="Times New Roman" w:hAnsi="Times New Roman"/>
                <w:sz w:val="20"/>
                <w:szCs w:val="20"/>
              </w:rPr>
            </w:pPr>
            <w:ins w:id="592" w:author="ERCOT" w:date="2025-07-14T09:33:00Z" w16du:dateUtc="2025-07-14T14:33:00Z">
              <w:r w:rsidRPr="00497450">
                <w:rPr>
                  <w:rFonts w:ascii="Times New Roman" w:eastAsia="Times New Roman" w:hAnsi="Times New Roman"/>
                  <w:sz w:val="20"/>
                  <w:szCs w:val="20"/>
                </w:rPr>
                <w:t>Alphanumeric – length varies</w:t>
              </w:r>
            </w:ins>
          </w:p>
        </w:tc>
      </w:tr>
      <w:tr w:rsidR="00C76809" w:rsidRPr="00497450" w14:paraId="53EC2C14" w14:textId="77777777" w:rsidTr="00082ED8">
        <w:trPr>
          <w:trHeight w:val="414"/>
          <w:jc w:val="center"/>
          <w:ins w:id="593" w:author="ERCOT" w:date="2025-07-14T09:33:00Z"/>
        </w:trPr>
        <w:tc>
          <w:tcPr>
            <w:tcW w:w="2062" w:type="dxa"/>
            <w:tcBorders>
              <w:top w:val="single" w:sz="6" w:space="0" w:color="auto"/>
              <w:left w:val="single" w:sz="6" w:space="0" w:color="auto"/>
              <w:bottom w:val="single" w:sz="6" w:space="0" w:color="auto"/>
              <w:right w:val="single" w:sz="6" w:space="0" w:color="auto"/>
            </w:tcBorders>
            <w:vAlign w:val="center"/>
            <w:hideMark/>
          </w:tcPr>
          <w:p w14:paraId="00E1CD9C" w14:textId="77777777" w:rsidR="00C76809" w:rsidRPr="00497450" w:rsidRDefault="00C76809" w:rsidP="00082ED8">
            <w:pPr>
              <w:spacing w:after="0" w:line="240" w:lineRule="auto"/>
              <w:jc w:val="center"/>
              <w:rPr>
                <w:ins w:id="594" w:author="ERCOT" w:date="2025-07-14T09:33:00Z" w16du:dateUtc="2025-07-14T14:33:00Z"/>
                <w:rFonts w:ascii="Times New Roman" w:eastAsia="Times New Roman" w:hAnsi="Times New Roman"/>
                <w:sz w:val="20"/>
                <w:szCs w:val="20"/>
              </w:rPr>
            </w:pPr>
            <w:ins w:id="595" w:author="ERCOT" w:date="2025-07-14T09:33:00Z" w16du:dateUtc="2025-07-14T14:33:00Z">
              <w:r w:rsidRPr="00497450">
                <w:rPr>
                  <w:rFonts w:ascii="Times New Roman" w:eastAsia="Times New Roman" w:hAnsi="Times New Roman"/>
                  <w:sz w:val="20"/>
                  <w:szCs w:val="20"/>
                </w:rPr>
                <w:t>DateTime</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7199940A" w14:textId="77777777" w:rsidR="00C76809" w:rsidRPr="00497450" w:rsidRDefault="00C76809" w:rsidP="00082ED8">
            <w:pPr>
              <w:spacing w:after="0" w:line="240" w:lineRule="auto"/>
              <w:jc w:val="center"/>
              <w:rPr>
                <w:ins w:id="596" w:author="ERCOT" w:date="2025-07-14T09:33:00Z" w16du:dateUtc="2025-07-14T14:33:00Z"/>
                <w:rFonts w:ascii="Times New Roman" w:eastAsia="Times New Roman" w:hAnsi="Times New Roman"/>
                <w:sz w:val="20"/>
                <w:szCs w:val="20"/>
              </w:rPr>
            </w:pPr>
            <w:ins w:id="597" w:author="ERCOT" w:date="2025-07-14T09:33:00Z" w16du:dateUtc="2025-07-14T14:33:00Z">
              <w:r w:rsidRPr="00497450">
                <w:rPr>
                  <w:rFonts w:ascii="Times New Roman" w:eastAsia="Times New Roman" w:hAnsi="Times New Roman"/>
                  <w:sz w:val="20"/>
                  <w:szCs w:val="20"/>
                </w:rPr>
                <w:t>File transmission date/time stamp.</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2BD13095" w14:textId="77777777" w:rsidR="00C76809" w:rsidRPr="00497450" w:rsidRDefault="00C76809" w:rsidP="00082ED8">
            <w:pPr>
              <w:spacing w:after="0" w:line="240" w:lineRule="auto"/>
              <w:jc w:val="center"/>
              <w:rPr>
                <w:ins w:id="598" w:author="ERCOT" w:date="2025-07-14T09:33:00Z" w16du:dateUtc="2025-07-14T14:33:00Z"/>
                <w:rFonts w:ascii="Times New Roman" w:eastAsia="Times New Roman" w:hAnsi="Times New Roman"/>
                <w:sz w:val="20"/>
                <w:szCs w:val="20"/>
              </w:rPr>
            </w:pPr>
            <w:ins w:id="599" w:author="ERCOT" w:date="2025-07-14T09:33:00Z" w16du:dateUtc="2025-07-14T14:33:00Z">
              <w:r w:rsidRPr="00497450">
                <w:rPr>
                  <w:rFonts w:ascii="Times New Roman" w:eastAsia="Times New Roman" w:hAnsi="Times New Roman"/>
                  <w:sz w:val="20"/>
                  <w:szCs w:val="20"/>
                </w:rPr>
                <w:t>Datetime format =</w:t>
              </w:r>
            </w:ins>
          </w:p>
          <w:p w14:paraId="13418731" w14:textId="77777777" w:rsidR="00C76809" w:rsidRPr="00497450" w:rsidRDefault="00C76809" w:rsidP="00082ED8">
            <w:pPr>
              <w:spacing w:after="0" w:line="240" w:lineRule="auto"/>
              <w:jc w:val="center"/>
              <w:rPr>
                <w:ins w:id="600" w:author="ERCOT" w:date="2025-07-14T09:33:00Z" w16du:dateUtc="2025-07-14T14:33:00Z"/>
                <w:rFonts w:ascii="Times New Roman" w:eastAsia="Times New Roman" w:hAnsi="Times New Roman"/>
                <w:sz w:val="20"/>
                <w:szCs w:val="20"/>
              </w:rPr>
            </w:pPr>
            <w:ins w:id="601" w:author="ERCOT" w:date="2025-07-14T09:33:00Z" w16du:dateUtc="2025-07-14T14:33:00Z">
              <w:r w:rsidRPr="00497450">
                <w:rPr>
                  <w:rFonts w:ascii="Times New Roman" w:eastAsia="Times New Roman" w:hAnsi="Times New Roman"/>
                  <w:sz w:val="20"/>
                  <w:szCs w:val="20"/>
                </w:rPr>
                <w:t>ccyymmddhhmmss</w:t>
              </w:r>
            </w:ins>
          </w:p>
        </w:tc>
      </w:tr>
      <w:tr w:rsidR="00C76809" w:rsidRPr="00497450" w14:paraId="3E3DE00A" w14:textId="77777777" w:rsidTr="00082ED8">
        <w:trPr>
          <w:trHeight w:val="422"/>
          <w:jc w:val="center"/>
          <w:ins w:id="602" w:author="ERCOT" w:date="2025-07-14T09:33:00Z"/>
        </w:trPr>
        <w:tc>
          <w:tcPr>
            <w:tcW w:w="2062" w:type="dxa"/>
            <w:tcBorders>
              <w:top w:val="single" w:sz="6" w:space="0" w:color="auto"/>
              <w:left w:val="single" w:sz="6" w:space="0" w:color="auto"/>
              <w:bottom w:val="single" w:sz="6" w:space="0" w:color="auto"/>
              <w:right w:val="single" w:sz="6" w:space="0" w:color="auto"/>
            </w:tcBorders>
            <w:vAlign w:val="center"/>
            <w:hideMark/>
          </w:tcPr>
          <w:p w14:paraId="2663EDD5" w14:textId="77777777" w:rsidR="00C76809" w:rsidRPr="00497450" w:rsidRDefault="00C76809" w:rsidP="00082ED8">
            <w:pPr>
              <w:spacing w:after="0" w:line="240" w:lineRule="auto"/>
              <w:jc w:val="center"/>
              <w:rPr>
                <w:ins w:id="603" w:author="ERCOT" w:date="2025-07-14T09:33:00Z" w16du:dateUtc="2025-07-14T14:33:00Z"/>
                <w:rFonts w:ascii="Times New Roman" w:eastAsia="Times New Roman" w:hAnsi="Times New Roman"/>
                <w:sz w:val="20"/>
                <w:szCs w:val="20"/>
              </w:rPr>
            </w:pPr>
            <w:ins w:id="604" w:author="ERCOT" w:date="2025-07-14T09:33:00Z" w16du:dateUtc="2025-07-14T14:33:00Z">
              <w:r w:rsidRPr="00497450">
                <w:rPr>
                  <w:rFonts w:ascii="Times New Roman" w:eastAsia="Times New Roman" w:hAnsi="Times New Roman"/>
                  <w:sz w:val="20"/>
                  <w:szCs w:val="20"/>
                </w:rPr>
                <w:t>Counter</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62A7D3CD" w14:textId="77777777" w:rsidR="00C76809" w:rsidRPr="00497450" w:rsidRDefault="00C76809" w:rsidP="00082ED8">
            <w:pPr>
              <w:spacing w:after="0" w:line="240" w:lineRule="auto"/>
              <w:jc w:val="center"/>
              <w:rPr>
                <w:ins w:id="605" w:author="ERCOT" w:date="2025-07-14T09:33:00Z" w16du:dateUtc="2025-07-14T14:33:00Z"/>
                <w:rFonts w:ascii="Times New Roman" w:eastAsia="Times New Roman" w:hAnsi="Times New Roman"/>
                <w:sz w:val="20"/>
                <w:szCs w:val="20"/>
              </w:rPr>
            </w:pPr>
            <w:ins w:id="606" w:author="ERCOT" w:date="2025-07-14T09:33:00Z" w16du:dateUtc="2025-07-14T14:33:00Z">
              <w:r w:rsidRPr="00497450">
                <w:rPr>
                  <w:rFonts w:ascii="Times New Roman" w:eastAsia="Times New Roman" w:hAnsi="Times New Roman"/>
                  <w:sz w:val="20"/>
                  <w:szCs w:val="20"/>
                </w:rPr>
                <w:t>Counter (optional - may be used by submitter for internal tracking) and included by ERCOT in the names of files sent back to the submitter.</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5B754DFE" w14:textId="77777777" w:rsidR="00C76809" w:rsidRPr="00497450" w:rsidRDefault="00C76809" w:rsidP="00082ED8">
            <w:pPr>
              <w:spacing w:after="0" w:line="240" w:lineRule="auto"/>
              <w:jc w:val="center"/>
              <w:rPr>
                <w:ins w:id="607" w:author="ERCOT" w:date="2025-07-14T09:33:00Z" w16du:dateUtc="2025-07-14T14:33:00Z"/>
                <w:rFonts w:ascii="Times New Roman" w:eastAsia="Times New Roman" w:hAnsi="Times New Roman"/>
                <w:sz w:val="20"/>
                <w:szCs w:val="20"/>
              </w:rPr>
            </w:pPr>
            <w:ins w:id="608" w:author="ERCOT" w:date="2025-07-14T09:33:00Z" w16du:dateUtc="2025-07-14T14:33:00Z">
              <w:r w:rsidRPr="00497450">
                <w:rPr>
                  <w:rFonts w:ascii="Times New Roman" w:eastAsia="Times New Roman" w:hAnsi="Times New Roman"/>
                  <w:sz w:val="20"/>
                  <w:szCs w:val="20"/>
                </w:rPr>
                <w:t>Numeric (3)</w:t>
              </w:r>
            </w:ins>
          </w:p>
        </w:tc>
      </w:tr>
      <w:tr w:rsidR="00C76809" w:rsidRPr="00497450" w14:paraId="7198E63E" w14:textId="77777777" w:rsidTr="00082ED8">
        <w:trPr>
          <w:trHeight w:val="422"/>
          <w:jc w:val="center"/>
          <w:ins w:id="609" w:author="ERCOT" w:date="2025-07-14T09:33:00Z"/>
        </w:trPr>
        <w:tc>
          <w:tcPr>
            <w:tcW w:w="2062" w:type="dxa"/>
            <w:tcBorders>
              <w:top w:val="single" w:sz="6" w:space="0" w:color="auto"/>
              <w:left w:val="single" w:sz="6" w:space="0" w:color="auto"/>
              <w:bottom w:val="single" w:sz="6" w:space="0" w:color="auto"/>
              <w:right w:val="single" w:sz="6" w:space="0" w:color="auto"/>
            </w:tcBorders>
            <w:vAlign w:val="center"/>
            <w:hideMark/>
          </w:tcPr>
          <w:p w14:paraId="66C8C682" w14:textId="77777777" w:rsidR="00C76809" w:rsidRPr="00497450" w:rsidRDefault="00C76809" w:rsidP="00082ED8">
            <w:pPr>
              <w:spacing w:after="0" w:line="240" w:lineRule="auto"/>
              <w:jc w:val="center"/>
              <w:rPr>
                <w:ins w:id="610" w:author="ERCOT" w:date="2025-07-14T09:33:00Z" w16du:dateUtc="2025-07-14T14:33:00Z"/>
                <w:rFonts w:ascii="Times New Roman" w:eastAsia="Times New Roman" w:hAnsi="Times New Roman"/>
                <w:sz w:val="20"/>
                <w:szCs w:val="20"/>
              </w:rPr>
            </w:pPr>
            <w:ins w:id="611" w:author="ERCOT" w:date="2025-07-14T09:33:00Z" w16du:dateUtc="2025-07-14T14:33:00Z">
              <w:r w:rsidRPr="00497450">
                <w:rPr>
                  <w:rFonts w:ascii="Times New Roman" w:eastAsia="Times New Roman" w:hAnsi="Times New Roman"/>
                  <w:sz w:val="20"/>
                  <w:szCs w:val="20"/>
                </w:rPr>
                <w:t>.csv</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3F745220" w14:textId="77777777" w:rsidR="00C76809" w:rsidRPr="00497450" w:rsidRDefault="00C76809" w:rsidP="00082ED8">
            <w:pPr>
              <w:spacing w:after="0" w:line="240" w:lineRule="auto"/>
              <w:jc w:val="center"/>
              <w:rPr>
                <w:ins w:id="612" w:author="ERCOT" w:date="2025-07-14T09:33:00Z" w16du:dateUtc="2025-07-14T14:33:00Z"/>
                <w:rFonts w:ascii="Times New Roman" w:eastAsia="Times New Roman" w:hAnsi="Times New Roman"/>
                <w:sz w:val="20"/>
                <w:szCs w:val="20"/>
              </w:rPr>
            </w:pPr>
            <w:ins w:id="613" w:author="ERCOT" w:date="2025-07-14T09:33:00Z" w16du:dateUtc="2025-07-14T14:33:00Z">
              <w:r w:rsidRPr="00497450">
                <w:rPr>
                  <w:rFonts w:ascii="Times New Roman" w:eastAsia="Times New Roman" w:hAnsi="Times New Roman"/>
                  <w:sz w:val="20"/>
                  <w:szCs w:val="20"/>
                </w:rPr>
                <w:t>Value of CSV mandatory in file name.</w:t>
              </w:r>
            </w:ins>
          </w:p>
        </w:tc>
        <w:tc>
          <w:tcPr>
            <w:tcW w:w="2664" w:type="dxa"/>
            <w:tcBorders>
              <w:top w:val="single" w:sz="6" w:space="0" w:color="auto"/>
              <w:left w:val="single" w:sz="6" w:space="0" w:color="auto"/>
              <w:bottom w:val="single" w:sz="6" w:space="0" w:color="auto"/>
              <w:right w:val="single" w:sz="6" w:space="0" w:color="auto"/>
            </w:tcBorders>
            <w:vAlign w:val="center"/>
          </w:tcPr>
          <w:p w14:paraId="6C7F7ADA" w14:textId="77777777" w:rsidR="00C76809" w:rsidRPr="00497450" w:rsidRDefault="00C76809" w:rsidP="00082ED8">
            <w:pPr>
              <w:spacing w:after="0" w:line="240" w:lineRule="auto"/>
              <w:jc w:val="center"/>
              <w:rPr>
                <w:ins w:id="614" w:author="ERCOT" w:date="2025-07-14T09:33:00Z" w16du:dateUtc="2025-07-14T14:33:00Z"/>
                <w:rFonts w:ascii="Times New Roman" w:eastAsia="Times New Roman" w:hAnsi="Times New Roman"/>
                <w:sz w:val="20"/>
                <w:szCs w:val="20"/>
              </w:rPr>
            </w:pPr>
          </w:p>
        </w:tc>
      </w:tr>
    </w:tbl>
    <w:p w14:paraId="6C29BF8F" w14:textId="21A6CCAF" w:rsidR="00C76809" w:rsidRPr="00D45362" w:rsidRDefault="00C76809" w:rsidP="00D45362">
      <w:pPr>
        <w:spacing w:before="240" w:after="240"/>
        <w:ind w:left="1440" w:hanging="720"/>
        <w:rPr>
          <w:ins w:id="615" w:author="ERCOT" w:date="2025-07-14T09:33:00Z" w16du:dateUtc="2025-07-14T14:33:00Z"/>
          <w:rFonts w:ascii="Times New Roman" w:hAnsi="Times New Roman" w:cs="Times New Roman"/>
        </w:rPr>
      </w:pPr>
      <w:ins w:id="616" w:author="ERCOT" w:date="2025-07-14T09:33:00Z" w16du:dateUtc="2025-07-14T14:33:00Z">
        <w:r w:rsidRPr="00D45362">
          <w:rPr>
            <w:rFonts w:ascii="Times New Roman" w:hAnsi="Times New Roman" w:cs="Times New Roman"/>
          </w:rPr>
          <w:t>(b)</w:t>
        </w:r>
      </w:ins>
      <w:ins w:id="617" w:author="ERCOT" w:date="2025-07-14T13:44:00Z" w16du:dateUtc="2025-07-14T18:44:00Z">
        <w:r w:rsidR="00D45362">
          <w:rPr>
            <w:rFonts w:ascii="Times New Roman" w:hAnsi="Times New Roman" w:cs="Times New Roman"/>
          </w:rPr>
          <w:tab/>
        </w:r>
      </w:ins>
      <w:ins w:id="618" w:author="ERCOT" w:date="2025-07-14T09:33:00Z" w16du:dateUtc="2025-07-14T14:33:00Z">
        <w:r w:rsidRPr="00D45362">
          <w:rPr>
            <w:rFonts w:ascii="Times New Roman" w:hAnsi="Times New Roman" w:cs="Times New Roman"/>
          </w:rPr>
          <w:t xml:space="preserve">Population Data File (Report Name </w:t>
        </w:r>
        <w:proofErr w:type="spellStart"/>
        <w:r w:rsidRPr="00D45362">
          <w:rPr>
            <w:rFonts w:ascii="Times New Roman" w:hAnsi="Times New Roman" w:cs="Times New Roman"/>
          </w:rPr>
          <w:t>RDRPop</w:t>
        </w:r>
        <w:proofErr w:type="spellEnd"/>
        <w:r w:rsidRPr="00D45362">
          <w:rPr>
            <w:rFonts w:ascii="Times New Roman" w:hAnsi="Times New Roman" w:cs="Times New Roman"/>
          </w:rPr>
          <w:t>)</w:t>
        </w:r>
      </w:ins>
    </w:p>
    <w:p w14:paraId="4B24C9CA" w14:textId="1D9F6FC6" w:rsidR="00D45362" w:rsidRPr="00D45362" w:rsidRDefault="00D45362" w:rsidP="00D45362">
      <w:pPr>
        <w:spacing w:after="240"/>
        <w:ind w:left="2160" w:hanging="720"/>
        <w:rPr>
          <w:ins w:id="619" w:author="ERCOT" w:date="2025-07-14T13:45:00Z" w16du:dateUtc="2025-07-14T18:45:00Z"/>
          <w:rFonts w:ascii="Times New Roman" w:hAnsi="Times New Roman"/>
        </w:rPr>
      </w:pPr>
      <w:ins w:id="620" w:author="ERCOT" w:date="2025-07-14T13:45:00Z" w16du:dateUtc="2025-07-14T18:45:00Z">
        <w:r>
          <w:rPr>
            <w:rFonts w:ascii="Times New Roman" w:eastAsia="Calibri" w:hAnsi="Times New Roman" w:cs="Times New Roman"/>
          </w:rPr>
          <w:lastRenderedPageBreak/>
          <w:t>(i)</w:t>
        </w:r>
        <w:r>
          <w:rPr>
            <w:rFonts w:ascii="Times New Roman" w:eastAsia="Calibri" w:hAnsi="Times New Roman" w:cs="Times New Roman"/>
          </w:rPr>
          <w:tab/>
        </w:r>
      </w:ins>
      <w:ins w:id="621" w:author="ERCOT" w:date="2025-07-16T18:27:00Z" w16du:dateUtc="2025-07-16T23:27:00Z">
        <w:r w:rsidR="000473A4" w:rsidRPr="00D45362">
          <w:rPr>
            <w:rFonts w:ascii="Times New Roman" w:eastAsia="Calibri" w:hAnsi="Times New Roman" w:cs="Times New Roman"/>
          </w:rPr>
          <w:t xml:space="preserve">NOIE LSEs are required to submit an initial Population Data File consisting of all active Residential Customers that </w:t>
        </w:r>
        <w:r w:rsidR="000473A4">
          <w:rPr>
            <w:rFonts w:ascii="Times New Roman" w:eastAsia="Calibri" w:hAnsi="Times New Roman" w:cs="Times New Roman"/>
          </w:rPr>
          <w:t>we</w:t>
        </w:r>
        <w:r w:rsidR="000473A4" w:rsidRPr="00D45362">
          <w:rPr>
            <w:rFonts w:ascii="Times New Roman" w:eastAsia="Calibri" w:hAnsi="Times New Roman" w:cs="Times New Roman"/>
          </w:rPr>
          <w:t xml:space="preserve">re equipped with 15-minute interval metering as of the first day of the Assessment Period. The file must be submitted to ERCOT </w:t>
        </w:r>
        <w:r w:rsidR="000473A4">
          <w:rPr>
            <w:rFonts w:ascii="Times New Roman" w:eastAsia="Calibri" w:hAnsi="Times New Roman" w:cs="Times New Roman"/>
          </w:rPr>
          <w:t>no later than</w:t>
        </w:r>
        <w:r w:rsidR="000473A4" w:rsidRPr="00D45362">
          <w:rPr>
            <w:rFonts w:ascii="Times New Roman" w:eastAsia="Calibri" w:hAnsi="Times New Roman" w:cs="Times New Roman"/>
          </w:rPr>
          <w:t xml:space="preserve"> 15 days </w:t>
        </w:r>
        <w:r w:rsidR="000473A4">
          <w:rPr>
            <w:rFonts w:ascii="Times New Roman" w:eastAsia="Calibri" w:hAnsi="Times New Roman" w:cs="Times New Roman"/>
          </w:rPr>
          <w:t>after</w:t>
        </w:r>
        <w:r w:rsidR="000473A4" w:rsidRPr="00D45362">
          <w:rPr>
            <w:rFonts w:ascii="Times New Roman" w:eastAsia="Calibri" w:hAnsi="Times New Roman" w:cs="Times New Roman"/>
          </w:rPr>
          <w:t xml:space="preserve"> the </w:t>
        </w:r>
        <w:r w:rsidR="000473A4">
          <w:rPr>
            <w:rFonts w:ascii="Times New Roman" w:eastAsia="Calibri" w:hAnsi="Times New Roman" w:cs="Times New Roman"/>
          </w:rPr>
          <w:t>start</w:t>
        </w:r>
        <w:r w:rsidR="000473A4" w:rsidRPr="00D45362">
          <w:rPr>
            <w:rFonts w:ascii="Times New Roman" w:eastAsia="Calibri" w:hAnsi="Times New Roman" w:cs="Times New Roman"/>
          </w:rPr>
          <w:t xml:space="preserve"> of the Assessment Period and must follow the file format and content specifications shown in the table below.</w:t>
        </w:r>
      </w:ins>
    </w:p>
    <w:p w14:paraId="5F4FD0A8" w14:textId="77777777" w:rsidR="000473A4" w:rsidRPr="00D45362" w:rsidRDefault="00D45362" w:rsidP="000473A4">
      <w:pPr>
        <w:spacing w:after="240"/>
        <w:ind w:left="2160" w:hanging="720"/>
        <w:rPr>
          <w:ins w:id="622" w:author="ERCOT" w:date="2025-07-16T18:28:00Z" w16du:dateUtc="2025-07-16T23:28:00Z"/>
          <w:rFonts w:ascii="Times New Roman" w:hAnsi="Times New Roman"/>
        </w:rPr>
      </w:pPr>
      <w:ins w:id="623" w:author="ERCOT" w:date="2025-07-14T13:45:00Z" w16du:dateUtc="2025-07-14T18:45:00Z">
        <w:r>
          <w:rPr>
            <w:rFonts w:ascii="Times New Roman" w:eastAsia="Calibri" w:hAnsi="Times New Roman" w:cs="Times New Roman"/>
          </w:rPr>
          <w:t>(ii)</w:t>
        </w:r>
        <w:r>
          <w:rPr>
            <w:rFonts w:ascii="Times New Roman" w:eastAsia="Calibri" w:hAnsi="Times New Roman" w:cs="Times New Roman"/>
          </w:rPr>
          <w:tab/>
        </w:r>
      </w:ins>
      <w:ins w:id="624" w:author="ERCOT" w:date="2025-07-16T18:28:00Z" w16du:dateUtc="2025-07-16T23:28:00Z">
        <w:r w:rsidR="000473A4" w:rsidRPr="00D45362">
          <w:rPr>
            <w:rFonts w:ascii="Times New Roman" w:eastAsia="Calibri" w:hAnsi="Times New Roman" w:cs="Times New Roman"/>
          </w:rPr>
          <w:t xml:space="preserve">NOIE LSEs are required to submit a final Population Data File consisting of all active Residential Customers that are equipped with 15-minute interval metering as of the last day of the Assessment Period. The file must be submitted to ERCOT within 15 days </w:t>
        </w:r>
        <w:r w:rsidR="000473A4">
          <w:rPr>
            <w:rFonts w:ascii="Times New Roman" w:eastAsia="Calibri" w:hAnsi="Times New Roman" w:cs="Times New Roman"/>
          </w:rPr>
          <w:t>after</w:t>
        </w:r>
        <w:r w:rsidR="000473A4" w:rsidRPr="00D45362">
          <w:rPr>
            <w:rFonts w:ascii="Times New Roman" w:eastAsia="Calibri" w:hAnsi="Times New Roman" w:cs="Times New Roman"/>
          </w:rPr>
          <w:t xml:space="preserve"> the end of the Assessment Period and must follow the file format and content specifications shown in the table below.</w:t>
        </w:r>
      </w:ins>
    </w:p>
    <w:p w14:paraId="1404A09D" w14:textId="77777777" w:rsidR="000473A4" w:rsidRPr="00D45362" w:rsidRDefault="000473A4" w:rsidP="000473A4">
      <w:pPr>
        <w:spacing w:after="240"/>
        <w:ind w:left="2160" w:hanging="720"/>
        <w:rPr>
          <w:ins w:id="625" w:author="ERCOT" w:date="2025-07-16T18:28:00Z" w16du:dateUtc="2025-07-16T23:28:00Z"/>
          <w:rFonts w:ascii="Times New Roman" w:hAnsi="Times New Roman"/>
        </w:rPr>
      </w:pPr>
      <w:ins w:id="626" w:author="ERCOT" w:date="2025-07-16T18:28:00Z" w16du:dateUtc="2025-07-16T23:28:00Z">
        <w:r>
          <w:rPr>
            <w:rFonts w:ascii="Times New Roman" w:eastAsia="Calibri" w:hAnsi="Times New Roman" w:cs="Times New Roman"/>
          </w:rPr>
          <w:t>(iii)</w:t>
        </w:r>
        <w:r>
          <w:rPr>
            <w:rFonts w:ascii="Times New Roman" w:eastAsia="Calibri" w:hAnsi="Times New Roman" w:cs="Times New Roman"/>
          </w:rPr>
          <w:tab/>
        </w:r>
        <w:r w:rsidRPr="00D45362">
          <w:rPr>
            <w:rFonts w:ascii="Times New Roman" w:eastAsia="Calibri" w:hAnsi="Times New Roman" w:cs="Times New Roman"/>
          </w:rPr>
          <w:t xml:space="preserve">Note: data elements </w:t>
        </w:r>
        <w:r>
          <w:rPr>
            <w:rFonts w:ascii="Times New Roman" w:eastAsia="Calibri" w:hAnsi="Times New Roman" w:cs="Times New Roman"/>
          </w:rPr>
          <w:t>must</w:t>
        </w:r>
        <w:r w:rsidRPr="00D45362">
          <w:rPr>
            <w:rFonts w:ascii="Times New Roman" w:eastAsia="Calibri" w:hAnsi="Times New Roman" w:cs="Times New Roman"/>
          </w:rPr>
          <w:t xml:space="preserve"> be separated with pipes (‘|’) as the delimiter. </w:t>
        </w:r>
        <w:r w:rsidRPr="00D45362">
          <w:rPr>
            <w:rFonts w:ascii="Times New Roman" w:hAnsi="Times New Roman"/>
          </w:rPr>
          <w:t xml:space="preserve">Three record types are applicable to </w:t>
        </w:r>
        <w:proofErr w:type="spellStart"/>
        <w:r w:rsidRPr="00D45362">
          <w:rPr>
            <w:rFonts w:ascii="Times New Roman" w:hAnsi="Times New Roman"/>
          </w:rPr>
          <w:t>RD</w:t>
        </w:r>
        <w:r>
          <w:rPr>
            <w:rFonts w:ascii="Times New Roman" w:hAnsi="Times New Roman"/>
          </w:rPr>
          <w:t>R</w:t>
        </w:r>
        <w:r w:rsidRPr="00D45362">
          <w:rPr>
            <w:rFonts w:ascii="Times New Roman" w:hAnsi="Times New Roman"/>
          </w:rPr>
          <w:t>P</w:t>
        </w:r>
        <w:r>
          <w:rPr>
            <w:rFonts w:ascii="Times New Roman" w:hAnsi="Times New Roman"/>
          </w:rPr>
          <w:t>op</w:t>
        </w:r>
        <w:proofErr w:type="spellEnd"/>
        <w:r w:rsidRPr="00D45362">
          <w:rPr>
            <w:rFonts w:ascii="Times New Roman" w:hAnsi="Times New Roman"/>
          </w:rPr>
          <w:t xml:space="preserve"> files sent via NAESB: header record; detail record; and summary record. At a minimum the filename must contain .csv after decryption otherwise the file will be rejected by ERCOT.  Files must be sent with a NAESB input-format of “FF”.  Any file extension other than .csv, such as .xml or .x12 will fail at ERCOT.</w:t>
        </w:r>
      </w:ins>
    </w:p>
    <w:p w14:paraId="6392E871" w14:textId="2201587F" w:rsidR="00C76809" w:rsidRPr="00D45362" w:rsidRDefault="00D45362" w:rsidP="00D45362">
      <w:pPr>
        <w:spacing w:after="240"/>
        <w:ind w:left="2160" w:hanging="720"/>
        <w:rPr>
          <w:ins w:id="627" w:author="ERCOT" w:date="2025-07-14T09:33:00Z" w16du:dateUtc="2025-07-14T14:33:00Z"/>
          <w:rFonts w:ascii="Times New Roman" w:hAnsi="Times New Roman"/>
        </w:rPr>
      </w:pPr>
      <w:ins w:id="628" w:author="ERCOT" w:date="2025-07-14T13:45:00Z" w16du:dateUtc="2025-07-14T18:45:00Z">
        <w:r>
          <w:rPr>
            <w:rFonts w:ascii="Times New Roman" w:hAnsi="Times New Roman"/>
            <w:bCs/>
          </w:rPr>
          <w:t>(iv)</w:t>
        </w:r>
        <w:r>
          <w:rPr>
            <w:rFonts w:ascii="Times New Roman" w:hAnsi="Times New Roman"/>
            <w:bCs/>
          </w:rPr>
          <w:tab/>
        </w:r>
        <w:r w:rsidRPr="00D45362">
          <w:rPr>
            <w:rFonts w:ascii="Times New Roman" w:hAnsi="Times New Roman"/>
            <w:bCs/>
          </w:rPr>
          <w:t>Header Record</w:t>
        </w:r>
        <w:r w:rsidRPr="00D45362">
          <w:rPr>
            <w:rFonts w:ascii="Times New Roman" w:hAnsi="Times New Roman"/>
          </w:rPr>
          <w:t xml:space="preserve"> –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C76809" w:rsidRPr="00497450" w14:paraId="7B6D1663" w14:textId="77777777" w:rsidTr="00082ED8">
        <w:trPr>
          <w:cantSplit/>
          <w:trHeight w:val="490"/>
          <w:tblHeader/>
          <w:jc w:val="center"/>
          <w:ins w:id="629" w:author="ERCOT" w:date="2025-07-14T09:33:00Z"/>
        </w:trPr>
        <w:tc>
          <w:tcPr>
            <w:tcW w:w="117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15EC1B28" w14:textId="77777777" w:rsidR="00C76809" w:rsidRPr="00497450" w:rsidRDefault="00C76809" w:rsidP="00082ED8">
            <w:pPr>
              <w:spacing w:after="0" w:line="240" w:lineRule="auto"/>
              <w:jc w:val="center"/>
              <w:rPr>
                <w:ins w:id="630" w:author="ERCOT" w:date="2025-07-14T09:33:00Z" w16du:dateUtc="2025-07-14T14:33:00Z"/>
                <w:rFonts w:ascii="Times New Roman" w:eastAsia="Arial Unicode MS" w:hAnsi="Times New Roman"/>
                <w:b/>
                <w:sz w:val="20"/>
                <w:szCs w:val="20"/>
              </w:rPr>
            </w:pPr>
            <w:ins w:id="631" w:author="ERCOT" w:date="2025-07-14T09:33:00Z" w16du:dateUtc="2025-07-14T14:33:00Z">
              <w:r w:rsidRPr="00497450">
                <w:rPr>
                  <w:rFonts w:ascii="Times New Roman" w:eastAsia="Times New Roman" w:hAnsi="Times New Roman"/>
                  <w:b/>
                  <w:sz w:val="20"/>
                  <w:szCs w:val="20"/>
                </w:rPr>
                <w:t>Data Element</w:t>
              </w:r>
            </w:ins>
          </w:p>
        </w:tc>
        <w:tc>
          <w:tcPr>
            <w:tcW w:w="14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1DDA9AC9" w14:textId="77777777" w:rsidR="00C76809" w:rsidRPr="00497450" w:rsidRDefault="00C76809" w:rsidP="00082ED8">
            <w:pPr>
              <w:spacing w:after="0" w:line="240" w:lineRule="auto"/>
              <w:jc w:val="center"/>
              <w:rPr>
                <w:ins w:id="632" w:author="ERCOT" w:date="2025-07-14T09:33:00Z" w16du:dateUtc="2025-07-14T14:33:00Z"/>
                <w:rFonts w:ascii="Times New Roman" w:eastAsia="Arial Unicode MS" w:hAnsi="Times New Roman"/>
                <w:b/>
                <w:sz w:val="20"/>
                <w:szCs w:val="20"/>
              </w:rPr>
            </w:pPr>
            <w:ins w:id="633" w:author="ERCOT" w:date="2025-07-14T09:33:00Z" w16du:dateUtc="2025-07-14T14:33:00Z">
              <w:r w:rsidRPr="00497450">
                <w:rPr>
                  <w:rFonts w:ascii="Times New Roman" w:eastAsia="Times New Roman" w:hAnsi="Times New Roman"/>
                  <w:b/>
                  <w:sz w:val="20"/>
                  <w:szCs w:val="20"/>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6670CEE9" w14:textId="77777777" w:rsidR="00C76809" w:rsidRPr="00497450" w:rsidRDefault="00C76809" w:rsidP="00082ED8">
            <w:pPr>
              <w:spacing w:after="0" w:line="240" w:lineRule="auto"/>
              <w:jc w:val="center"/>
              <w:rPr>
                <w:ins w:id="634" w:author="ERCOT" w:date="2025-07-14T09:33:00Z" w16du:dateUtc="2025-07-14T14:33:00Z"/>
                <w:rFonts w:ascii="Times New Roman" w:eastAsia="Arial Unicode MS" w:hAnsi="Times New Roman"/>
                <w:b/>
                <w:sz w:val="20"/>
                <w:szCs w:val="20"/>
              </w:rPr>
            </w:pPr>
            <w:ins w:id="635" w:author="ERCOT" w:date="2025-07-14T09:33:00Z" w16du:dateUtc="2025-07-14T14:33:00Z">
              <w:r w:rsidRPr="00497450">
                <w:rPr>
                  <w:rFonts w:ascii="Times New Roman" w:eastAsia="Times New Roman" w:hAnsi="Times New Roman"/>
                  <w:b/>
                  <w:sz w:val="20"/>
                  <w:szCs w:val="20"/>
                </w:rPr>
                <w:t>Comments</w:t>
              </w:r>
            </w:ins>
          </w:p>
        </w:tc>
        <w:tc>
          <w:tcPr>
            <w:tcW w:w="152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10BE9BD6" w14:textId="77777777" w:rsidR="00C76809" w:rsidRPr="00497450" w:rsidRDefault="00C76809" w:rsidP="00082ED8">
            <w:pPr>
              <w:spacing w:after="0" w:line="240" w:lineRule="auto"/>
              <w:jc w:val="center"/>
              <w:rPr>
                <w:ins w:id="636" w:author="ERCOT" w:date="2025-07-14T09:33:00Z" w16du:dateUtc="2025-07-14T14:33:00Z"/>
                <w:rFonts w:ascii="Times New Roman" w:eastAsia="Arial Unicode MS" w:hAnsi="Times New Roman"/>
                <w:b/>
                <w:sz w:val="20"/>
                <w:szCs w:val="20"/>
              </w:rPr>
            </w:pPr>
            <w:ins w:id="637" w:author="ERCOT" w:date="2025-07-14T09:33:00Z" w16du:dateUtc="2025-07-14T14:33:00Z">
              <w:r w:rsidRPr="00497450">
                <w:rPr>
                  <w:rFonts w:ascii="Times New Roman" w:eastAsia="Times New Roman" w:hAnsi="Times New Roman"/>
                  <w:b/>
                  <w:sz w:val="20"/>
                  <w:szCs w:val="20"/>
                </w:rPr>
                <w:t>Format</w:t>
              </w:r>
            </w:ins>
          </w:p>
        </w:tc>
      </w:tr>
      <w:tr w:rsidR="00C76809" w:rsidRPr="00497450" w14:paraId="4F86F158" w14:textId="77777777" w:rsidTr="00082ED8">
        <w:trPr>
          <w:cantSplit/>
          <w:trHeight w:val="512"/>
          <w:jc w:val="center"/>
          <w:ins w:id="638"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300D644" w14:textId="77777777" w:rsidR="00C76809" w:rsidRPr="00497450" w:rsidRDefault="00C76809" w:rsidP="00082ED8">
            <w:pPr>
              <w:spacing w:after="0" w:line="240" w:lineRule="auto"/>
              <w:ind w:left="720" w:hanging="720"/>
              <w:jc w:val="center"/>
              <w:rPr>
                <w:ins w:id="639" w:author="ERCOT" w:date="2025-07-14T09:33:00Z" w16du:dateUtc="2025-07-14T14:33:00Z"/>
                <w:rFonts w:ascii="Times New Roman" w:eastAsia="Times New Roman" w:hAnsi="Times New Roman"/>
                <w:sz w:val="20"/>
                <w:szCs w:val="20"/>
              </w:rPr>
            </w:pPr>
            <w:ins w:id="640" w:author="ERCOT" w:date="2025-07-14T09:33:00Z" w16du:dateUtc="2025-07-14T14:33:00Z">
              <w:r w:rsidRPr="00497450">
                <w:rPr>
                  <w:rFonts w:ascii="Times New Roman" w:eastAsia="Times New Roman" w:hAnsi="Times New Roman"/>
                  <w:sz w:val="20"/>
                  <w:szCs w:val="20"/>
                </w:rPr>
                <w:t>Record</w:t>
              </w:r>
            </w:ins>
          </w:p>
          <w:p w14:paraId="7228C3BE" w14:textId="77777777" w:rsidR="00C76809" w:rsidRPr="00497450" w:rsidRDefault="00C76809" w:rsidP="00082ED8">
            <w:pPr>
              <w:spacing w:after="0" w:line="240" w:lineRule="auto"/>
              <w:ind w:left="720" w:hanging="720"/>
              <w:jc w:val="center"/>
              <w:rPr>
                <w:ins w:id="641" w:author="ERCOT" w:date="2025-07-14T09:33:00Z" w16du:dateUtc="2025-07-14T14:33:00Z"/>
                <w:rFonts w:ascii="Times New Roman" w:eastAsia="Times New Roman" w:hAnsi="Times New Roman"/>
                <w:sz w:val="20"/>
                <w:szCs w:val="20"/>
              </w:rPr>
            </w:pPr>
            <w:ins w:id="642" w:author="ERCOT" w:date="2025-07-14T09:33:00Z" w16du:dateUtc="2025-07-14T14:33:00Z">
              <w:r w:rsidRPr="00497450">
                <w:rPr>
                  <w:rFonts w:ascii="Times New Roman" w:eastAsia="Times New Roman" w:hAnsi="Times New Roman"/>
                  <w:sz w:val="20"/>
                  <w:szCs w:val="20"/>
                </w:rPr>
                <w:t>Type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0EA5672" w14:textId="77777777" w:rsidR="00C76809" w:rsidRPr="00497450" w:rsidRDefault="00C76809" w:rsidP="00082ED8">
            <w:pPr>
              <w:spacing w:after="0" w:line="240" w:lineRule="auto"/>
              <w:jc w:val="center"/>
              <w:rPr>
                <w:ins w:id="643" w:author="ERCOT" w:date="2025-07-14T09:33:00Z" w16du:dateUtc="2025-07-14T14:33:00Z"/>
                <w:rFonts w:ascii="Times New Roman" w:eastAsia="Times New Roman" w:hAnsi="Times New Roman"/>
                <w:sz w:val="20"/>
                <w:szCs w:val="20"/>
              </w:rPr>
            </w:pPr>
            <w:ins w:id="644"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9032828" w14:textId="77777777" w:rsidR="00C76809" w:rsidRPr="00497450" w:rsidRDefault="00C76809" w:rsidP="00082ED8">
            <w:pPr>
              <w:spacing w:after="0" w:line="240" w:lineRule="auto"/>
              <w:jc w:val="center"/>
              <w:rPr>
                <w:ins w:id="645" w:author="ERCOT" w:date="2025-07-14T09:33:00Z" w16du:dateUtc="2025-07-14T14:33:00Z"/>
                <w:rFonts w:ascii="Times New Roman" w:eastAsia="Times New Roman" w:hAnsi="Times New Roman"/>
                <w:sz w:val="20"/>
                <w:szCs w:val="20"/>
              </w:rPr>
            </w:pPr>
            <w:ins w:id="646" w:author="ERCOT" w:date="2025-07-14T09:33:00Z" w16du:dateUtc="2025-07-14T14:33:00Z">
              <w:r w:rsidRPr="00497450">
                <w:rPr>
                  <w:rFonts w:ascii="Times New Roman" w:eastAsia="Times New Roman" w:hAnsi="Times New Roman"/>
                  <w:sz w:val="20"/>
                  <w:szCs w:val="20"/>
                </w:rPr>
                <w:t>Hard Code “HDR”.</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9287114" w14:textId="77777777" w:rsidR="00C76809" w:rsidRPr="00497450" w:rsidRDefault="00C76809" w:rsidP="00082ED8">
            <w:pPr>
              <w:spacing w:after="0" w:line="240" w:lineRule="auto"/>
              <w:jc w:val="center"/>
              <w:rPr>
                <w:ins w:id="647" w:author="ERCOT" w:date="2025-07-14T09:33:00Z" w16du:dateUtc="2025-07-14T14:33:00Z"/>
                <w:rFonts w:ascii="Times New Roman" w:eastAsia="Times New Roman" w:hAnsi="Times New Roman"/>
                <w:sz w:val="20"/>
                <w:szCs w:val="20"/>
              </w:rPr>
            </w:pPr>
            <w:ins w:id="648"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3B8003F8" w14:textId="77777777" w:rsidTr="00082ED8">
        <w:trPr>
          <w:cantSplit/>
          <w:trHeight w:val="512"/>
          <w:jc w:val="center"/>
          <w:ins w:id="649"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6E59816" w14:textId="77777777" w:rsidR="00C76809" w:rsidRPr="00497450" w:rsidRDefault="00C76809" w:rsidP="00082ED8">
            <w:pPr>
              <w:spacing w:after="0" w:line="240" w:lineRule="auto"/>
              <w:jc w:val="center"/>
              <w:rPr>
                <w:ins w:id="650" w:author="ERCOT" w:date="2025-07-14T09:33:00Z" w16du:dateUtc="2025-07-14T14:33:00Z"/>
                <w:rFonts w:ascii="Times New Roman" w:eastAsia="Times New Roman" w:hAnsi="Times New Roman"/>
                <w:sz w:val="20"/>
                <w:szCs w:val="20"/>
              </w:rPr>
            </w:pPr>
            <w:ins w:id="651" w:author="ERCOT" w:date="2025-07-14T09:33:00Z" w16du:dateUtc="2025-07-14T14:33:00Z">
              <w:r w:rsidRPr="00497450">
                <w:rPr>
                  <w:rFonts w:ascii="Times New Roman" w:eastAsia="Times New Roman" w:hAnsi="Times New Roman"/>
                  <w:sz w:val="20"/>
                  <w:szCs w:val="20"/>
                </w:rPr>
                <w:t>Report Name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10832AC" w14:textId="77777777" w:rsidR="00C76809" w:rsidRPr="00497450" w:rsidRDefault="00C76809" w:rsidP="00082ED8">
            <w:pPr>
              <w:spacing w:after="0" w:line="240" w:lineRule="auto"/>
              <w:jc w:val="center"/>
              <w:rPr>
                <w:ins w:id="652" w:author="ERCOT" w:date="2025-07-14T09:33:00Z" w16du:dateUtc="2025-07-14T14:33:00Z"/>
                <w:rFonts w:ascii="Times New Roman" w:eastAsia="Times New Roman" w:hAnsi="Times New Roman"/>
                <w:sz w:val="20"/>
                <w:szCs w:val="20"/>
              </w:rPr>
            </w:pPr>
            <w:ins w:id="653"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28CD08B" w14:textId="77777777" w:rsidR="00C76809" w:rsidRPr="00497450" w:rsidRDefault="00C76809" w:rsidP="00082ED8">
            <w:pPr>
              <w:spacing w:after="0" w:line="240" w:lineRule="auto"/>
              <w:jc w:val="center"/>
              <w:rPr>
                <w:ins w:id="654" w:author="ERCOT" w:date="2025-07-14T09:33:00Z" w16du:dateUtc="2025-07-14T14:33:00Z"/>
                <w:rFonts w:ascii="Times New Roman" w:eastAsia="Times New Roman" w:hAnsi="Times New Roman"/>
                <w:sz w:val="20"/>
                <w:szCs w:val="20"/>
              </w:rPr>
            </w:pPr>
            <w:ins w:id="655" w:author="ERCOT" w:date="2025-07-14T09:33:00Z" w16du:dateUtc="2025-07-14T14:33:00Z">
              <w:r w:rsidRPr="00497450">
                <w:rPr>
                  <w:rFonts w:ascii="Times New Roman" w:eastAsia="Times New Roman" w:hAnsi="Times New Roman"/>
                  <w:sz w:val="20"/>
                  <w:szCs w:val="20"/>
                </w:rPr>
                <w:t>Hard Code “</w:t>
              </w:r>
              <w:proofErr w:type="spellStart"/>
              <w:r w:rsidRPr="00497450">
                <w:rPr>
                  <w:rFonts w:ascii="Times New Roman" w:eastAsia="Times New Roman" w:hAnsi="Times New Roman"/>
                  <w:sz w:val="20"/>
                  <w:szCs w:val="20"/>
                </w:rPr>
                <w:t>RDRPop</w:t>
              </w:r>
              <w:proofErr w:type="spellEnd"/>
              <w:r w:rsidRPr="00497450">
                <w:rPr>
                  <w:rFonts w:ascii="Times New Roman" w:eastAsia="Times New Roman" w:hAnsi="Times New Roman"/>
                  <w:sz w:val="20"/>
                  <w:szCs w:val="20"/>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F293918" w14:textId="77777777" w:rsidR="00C76809" w:rsidRPr="00497450" w:rsidRDefault="00C76809" w:rsidP="00082ED8">
            <w:pPr>
              <w:spacing w:after="0" w:line="240" w:lineRule="auto"/>
              <w:jc w:val="center"/>
              <w:rPr>
                <w:ins w:id="656" w:author="ERCOT" w:date="2025-07-14T09:33:00Z" w16du:dateUtc="2025-07-14T14:33:00Z"/>
                <w:rFonts w:ascii="Times New Roman" w:eastAsia="Times New Roman" w:hAnsi="Times New Roman"/>
                <w:sz w:val="20"/>
                <w:szCs w:val="20"/>
              </w:rPr>
            </w:pPr>
            <w:ins w:id="657" w:author="ERCOT" w:date="2025-07-14T09:33:00Z" w16du:dateUtc="2025-07-14T14:33:00Z">
              <w:r w:rsidRPr="00497450">
                <w:rPr>
                  <w:rFonts w:ascii="Times New Roman" w:eastAsia="Times New Roman" w:hAnsi="Times New Roman"/>
                  <w:sz w:val="20"/>
                  <w:szCs w:val="20"/>
                </w:rPr>
                <w:t>Alpha numeric (6)</w:t>
              </w:r>
            </w:ins>
          </w:p>
        </w:tc>
      </w:tr>
      <w:tr w:rsidR="00C76809" w:rsidRPr="00497450" w14:paraId="6C8173D4" w14:textId="77777777" w:rsidTr="00082ED8">
        <w:trPr>
          <w:cantSplit/>
          <w:trHeight w:val="512"/>
          <w:jc w:val="center"/>
          <w:ins w:id="658"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925080D" w14:textId="77777777" w:rsidR="00C76809" w:rsidRPr="00497450" w:rsidRDefault="00C76809" w:rsidP="00082ED8">
            <w:pPr>
              <w:spacing w:after="0" w:line="240" w:lineRule="auto"/>
              <w:jc w:val="center"/>
              <w:rPr>
                <w:ins w:id="659" w:author="ERCOT" w:date="2025-07-14T09:33:00Z" w16du:dateUtc="2025-07-14T14:33:00Z"/>
                <w:rFonts w:ascii="Times New Roman" w:eastAsia="Times New Roman" w:hAnsi="Times New Roman"/>
                <w:sz w:val="20"/>
                <w:szCs w:val="20"/>
              </w:rPr>
            </w:pPr>
            <w:ins w:id="660" w:author="ERCOT" w:date="2025-07-14T09:33:00Z" w16du:dateUtc="2025-07-14T14:33:00Z">
              <w:r w:rsidRPr="00497450">
                <w:rPr>
                  <w:rFonts w:ascii="Times New Roman" w:eastAsia="Times New Roman" w:hAnsi="Times New Roman"/>
                  <w:sz w:val="20"/>
                  <w:szCs w:val="20"/>
                </w:rPr>
                <w:t>Report ID</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CB2B516" w14:textId="77777777" w:rsidR="00C76809" w:rsidRPr="00497450" w:rsidRDefault="00C76809" w:rsidP="00082ED8">
            <w:pPr>
              <w:spacing w:after="0" w:line="240" w:lineRule="auto"/>
              <w:jc w:val="center"/>
              <w:rPr>
                <w:ins w:id="661" w:author="ERCOT" w:date="2025-07-14T09:33:00Z" w16du:dateUtc="2025-07-14T14:33:00Z"/>
                <w:rFonts w:ascii="Times New Roman" w:eastAsia="Times New Roman" w:hAnsi="Times New Roman"/>
                <w:sz w:val="20"/>
                <w:szCs w:val="20"/>
              </w:rPr>
            </w:pPr>
            <w:ins w:id="662" w:author="ERCOT" w:date="2025-07-14T09:33:00Z" w16du:dateUtc="2025-07-14T14:33:00Z">
              <w:r w:rsidRPr="00497450">
                <w:rPr>
                  <w:rFonts w:ascii="Times New Roman" w:eastAsia="Times New Roman" w:hAnsi="Times New Roman"/>
                  <w:sz w:val="20"/>
                  <w:szCs w:val="20"/>
                </w:rPr>
                <w:t>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ED9E914" w14:textId="77777777" w:rsidR="00C76809" w:rsidRPr="00497450" w:rsidRDefault="00C76809" w:rsidP="00082ED8">
            <w:pPr>
              <w:spacing w:after="0" w:line="240" w:lineRule="auto"/>
              <w:jc w:val="center"/>
              <w:rPr>
                <w:ins w:id="663" w:author="ERCOT" w:date="2025-07-14T09:33:00Z" w16du:dateUtc="2025-07-14T14:33:00Z"/>
                <w:rFonts w:ascii="Times New Roman" w:eastAsia="Times New Roman" w:hAnsi="Times New Roman"/>
                <w:sz w:val="20"/>
                <w:szCs w:val="20"/>
              </w:rPr>
            </w:pPr>
            <w:ins w:id="664" w:author="ERCOT" w:date="2025-07-14T09:33:00Z" w16du:dateUtc="2025-07-14T14:33:00Z">
              <w:r w:rsidRPr="00497450">
                <w:rPr>
                  <w:rFonts w:ascii="Times New Roman" w:eastAsia="Times New Roman" w:hAnsi="Times New Roman"/>
                  <w:sz w:val="20"/>
                  <w:szCs w:val="20"/>
                </w:rPr>
                <w:t>A unique report number designated by the sender to be included in ERCOT produced response and validation files.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8CF872C" w14:textId="77777777" w:rsidR="00C76809" w:rsidRPr="00497450" w:rsidRDefault="00C76809" w:rsidP="00082ED8">
            <w:pPr>
              <w:spacing w:after="0" w:line="240" w:lineRule="auto"/>
              <w:jc w:val="center"/>
              <w:rPr>
                <w:ins w:id="665" w:author="ERCOT" w:date="2025-07-14T09:33:00Z" w16du:dateUtc="2025-07-14T14:33:00Z"/>
                <w:rFonts w:ascii="Times New Roman" w:eastAsia="Times New Roman" w:hAnsi="Times New Roman"/>
                <w:sz w:val="20"/>
                <w:szCs w:val="20"/>
              </w:rPr>
            </w:pPr>
            <w:ins w:id="666" w:author="ERCOT" w:date="2025-07-14T09:33:00Z" w16du:dateUtc="2025-07-14T14:33:00Z">
              <w:r w:rsidRPr="00497450">
                <w:rPr>
                  <w:rFonts w:ascii="Times New Roman" w:eastAsia="Times New Roman" w:hAnsi="Times New Roman"/>
                  <w:sz w:val="20"/>
                  <w:szCs w:val="20"/>
                </w:rPr>
                <w:t>Alpha numeric</w:t>
              </w:r>
            </w:ins>
          </w:p>
        </w:tc>
      </w:tr>
      <w:tr w:rsidR="00C76809" w:rsidRPr="00497450" w14:paraId="530A450E" w14:textId="77777777" w:rsidTr="00082ED8">
        <w:trPr>
          <w:cantSplit/>
          <w:trHeight w:val="512"/>
          <w:jc w:val="center"/>
          <w:ins w:id="667"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D458BD8" w14:textId="77777777" w:rsidR="00C76809" w:rsidRPr="00497450" w:rsidRDefault="00C76809" w:rsidP="00082ED8">
            <w:pPr>
              <w:spacing w:after="0" w:line="240" w:lineRule="auto"/>
              <w:jc w:val="center"/>
              <w:rPr>
                <w:ins w:id="668" w:author="ERCOT" w:date="2025-07-14T09:33:00Z" w16du:dateUtc="2025-07-14T14:33:00Z"/>
                <w:rFonts w:ascii="Times New Roman" w:eastAsia="Times New Roman" w:hAnsi="Times New Roman"/>
                <w:sz w:val="20"/>
                <w:szCs w:val="20"/>
              </w:rPr>
            </w:pPr>
            <w:ins w:id="669" w:author="ERCOT" w:date="2025-07-14T09:33:00Z" w16du:dateUtc="2025-07-14T14:33:00Z">
              <w:r w:rsidRPr="00497450">
                <w:rPr>
                  <w:rFonts w:ascii="Times New Roman" w:eastAsia="Times New Roman" w:hAnsi="Times New Roman"/>
                  <w:sz w:val="20"/>
                  <w:szCs w:val="20"/>
                </w:rPr>
                <w:t>DUNS Number</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012B2D0" w14:textId="77777777" w:rsidR="00C76809" w:rsidRPr="00497450" w:rsidRDefault="00C76809" w:rsidP="00082ED8">
            <w:pPr>
              <w:spacing w:after="0" w:line="240" w:lineRule="auto"/>
              <w:jc w:val="center"/>
              <w:rPr>
                <w:ins w:id="670" w:author="ERCOT" w:date="2025-07-14T09:33:00Z" w16du:dateUtc="2025-07-14T14:33:00Z"/>
                <w:rFonts w:ascii="Times New Roman" w:eastAsia="Times New Roman" w:hAnsi="Times New Roman"/>
                <w:sz w:val="20"/>
                <w:szCs w:val="20"/>
              </w:rPr>
            </w:pPr>
            <w:ins w:id="671"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862AB21" w14:textId="77777777" w:rsidR="00C76809" w:rsidRPr="00497450" w:rsidRDefault="00C76809" w:rsidP="00082ED8">
            <w:pPr>
              <w:spacing w:after="0" w:line="240" w:lineRule="auto"/>
              <w:jc w:val="center"/>
              <w:rPr>
                <w:ins w:id="672" w:author="ERCOT" w:date="2025-07-14T09:33:00Z" w16du:dateUtc="2025-07-14T14:33:00Z"/>
                <w:rFonts w:ascii="Times New Roman" w:eastAsia="Times New Roman" w:hAnsi="Times New Roman"/>
                <w:sz w:val="20"/>
                <w:szCs w:val="20"/>
              </w:rPr>
            </w:pPr>
            <w:ins w:id="673" w:author="ERCOT" w:date="2025-07-14T09:33:00Z" w16du:dateUtc="2025-07-14T14:33:00Z">
              <w:r w:rsidRPr="00497450">
                <w:rPr>
                  <w:rFonts w:ascii="Times New Roman" w:eastAsia="Times New Roman" w:hAnsi="Times New Roman"/>
                  <w:sz w:val="20"/>
                  <w:szCs w:val="20"/>
                </w:rPr>
                <w:t>NOIE DUNS #.</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C4BFB76" w14:textId="77777777" w:rsidR="00C76809" w:rsidRPr="00497450" w:rsidRDefault="00C76809" w:rsidP="00082ED8">
            <w:pPr>
              <w:spacing w:after="0" w:line="240" w:lineRule="auto"/>
              <w:jc w:val="center"/>
              <w:rPr>
                <w:ins w:id="674" w:author="ERCOT" w:date="2025-07-14T09:33:00Z" w16du:dateUtc="2025-07-14T14:33:00Z"/>
                <w:rFonts w:ascii="Times New Roman" w:eastAsia="Times New Roman" w:hAnsi="Times New Roman"/>
                <w:sz w:val="20"/>
                <w:szCs w:val="20"/>
              </w:rPr>
            </w:pPr>
            <w:ins w:id="675" w:author="ERCOT" w:date="2025-07-14T09:33:00Z" w16du:dateUtc="2025-07-14T14:33:00Z">
              <w:r w:rsidRPr="00497450">
                <w:rPr>
                  <w:rFonts w:ascii="Times New Roman" w:eastAsia="Times New Roman" w:hAnsi="Times New Roman"/>
                  <w:sz w:val="20"/>
                  <w:szCs w:val="20"/>
                </w:rPr>
                <w:t xml:space="preserve">Numeric </w:t>
              </w:r>
            </w:ins>
          </w:p>
          <w:p w14:paraId="69FABBFA" w14:textId="66FC7F1D" w:rsidR="00C76809" w:rsidRPr="00D45362" w:rsidRDefault="00C76809" w:rsidP="00D45362">
            <w:pPr>
              <w:pStyle w:val="ListParagraph"/>
              <w:numPr>
                <w:ilvl w:val="0"/>
                <w:numId w:val="19"/>
              </w:numPr>
              <w:spacing w:after="0" w:line="240" w:lineRule="auto"/>
              <w:jc w:val="center"/>
              <w:rPr>
                <w:ins w:id="676" w:author="ERCOT" w:date="2025-07-14T09:33:00Z" w16du:dateUtc="2025-07-14T14:33:00Z"/>
                <w:rFonts w:ascii="Times New Roman" w:eastAsia="Times New Roman" w:hAnsi="Times New Roman"/>
                <w:sz w:val="20"/>
                <w:szCs w:val="20"/>
              </w:rPr>
            </w:pPr>
            <w:ins w:id="677" w:author="ERCOT" w:date="2025-07-14T09:33:00Z" w16du:dateUtc="2025-07-14T14:33:00Z">
              <w:r w:rsidRPr="00D45362">
                <w:rPr>
                  <w:rFonts w:ascii="Times New Roman" w:eastAsia="Times New Roman" w:hAnsi="Times New Roman"/>
                  <w:sz w:val="20"/>
                  <w:szCs w:val="20"/>
                </w:rPr>
                <w:t>or 13)</w:t>
              </w:r>
            </w:ins>
          </w:p>
        </w:tc>
      </w:tr>
    </w:tbl>
    <w:p w14:paraId="4C07FEC1" w14:textId="77777777" w:rsidR="00C76809" w:rsidRPr="0095042E" w:rsidRDefault="00C76809" w:rsidP="00C76809">
      <w:pPr>
        <w:pStyle w:val="ListParagraph"/>
        <w:spacing w:after="0" w:line="240" w:lineRule="auto"/>
        <w:ind w:left="900"/>
        <w:rPr>
          <w:ins w:id="678" w:author="ERCOT" w:date="2025-07-14T09:33:00Z" w16du:dateUtc="2025-07-14T14:33:00Z"/>
          <w:rFonts w:ascii="Times New Roman" w:hAnsi="Times New Roman"/>
        </w:rPr>
      </w:pPr>
    </w:p>
    <w:p w14:paraId="69C515B1" w14:textId="6AD27092" w:rsidR="00C76809" w:rsidRPr="00D45362" w:rsidRDefault="00D45362" w:rsidP="00D45362">
      <w:pPr>
        <w:spacing w:after="240"/>
        <w:ind w:left="2160" w:hanging="720"/>
        <w:rPr>
          <w:ins w:id="679" w:author="ERCOT" w:date="2025-07-14T09:33:00Z" w16du:dateUtc="2025-07-14T14:33:00Z"/>
          <w:rFonts w:ascii="Times New Roman" w:hAnsi="Times New Roman"/>
        </w:rPr>
      </w:pPr>
      <w:ins w:id="680" w:author="ERCOT" w:date="2025-07-14T13:47:00Z" w16du:dateUtc="2025-07-14T18:47:00Z">
        <w:r>
          <w:rPr>
            <w:rFonts w:ascii="Times New Roman" w:hAnsi="Times New Roman"/>
            <w:bCs/>
          </w:rPr>
          <w:t>(v)</w:t>
        </w:r>
        <w:r>
          <w:rPr>
            <w:rFonts w:ascii="Times New Roman" w:hAnsi="Times New Roman"/>
            <w:bCs/>
          </w:rPr>
          <w:tab/>
        </w:r>
        <w:r w:rsidRPr="00D45362">
          <w:rPr>
            <w:rFonts w:ascii="Times New Roman" w:hAnsi="Times New Roman"/>
            <w:bCs/>
          </w:rPr>
          <w:t>Detail Record</w:t>
        </w:r>
        <w:r w:rsidRPr="00D45362">
          <w:rPr>
            <w:rFonts w:ascii="Times New Roman" w:hAnsi="Times New Roman"/>
          </w:rPr>
          <w:t xml:space="preserve"> - The DET record contains the Unique-Meter-ID-level data information.  </w:t>
        </w:r>
      </w:ins>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4"/>
        <w:gridCol w:w="1660"/>
        <w:gridCol w:w="4929"/>
        <w:gridCol w:w="1512"/>
      </w:tblGrid>
      <w:tr w:rsidR="00C76809" w:rsidRPr="00497450" w14:paraId="55552FBB" w14:textId="77777777" w:rsidTr="00082ED8">
        <w:trPr>
          <w:cantSplit/>
          <w:trHeight w:val="495"/>
          <w:tblHeader/>
          <w:jc w:val="center"/>
          <w:ins w:id="681" w:author="ERCOT" w:date="2025-07-14T09:33:00Z"/>
        </w:trPr>
        <w:tc>
          <w:tcPr>
            <w:tcW w:w="1164"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48DE1080" w14:textId="77777777" w:rsidR="00C76809" w:rsidRPr="00497450" w:rsidRDefault="00C76809" w:rsidP="00082ED8">
            <w:pPr>
              <w:spacing w:after="0" w:line="240" w:lineRule="auto"/>
              <w:jc w:val="center"/>
              <w:rPr>
                <w:ins w:id="682" w:author="ERCOT" w:date="2025-07-14T09:33:00Z" w16du:dateUtc="2025-07-14T14:33:00Z"/>
                <w:rFonts w:ascii="Times New Roman" w:eastAsia="Times New Roman" w:hAnsi="Times New Roman"/>
                <w:b/>
                <w:sz w:val="20"/>
                <w:szCs w:val="20"/>
              </w:rPr>
            </w:pPr>
            <w:ins w:id="683" w:author="ERCOT" w:date="2025-07-14T09:33:00Z" w16du:dateUtc="2025-07-14T14:33:00Z">
              <w:r w:rsidRPr="00497450">
                <w:rPr>
                  <w:rFonts w:ascii="Times New Roman" w:eastAsia="Times New Roman" w:hAnsi="Times New Roman"/>
                  <w:b/>
                  <w:sz w:val="20"/>
                  <w:szCs w:val="20"/>
                </w:rPr>
                <w:lastRenderedPageBreak/>
                <w:t>Data Element</w:t>
              </w:r>
            </w:ins>
          </w:p>
        </w:tc>
        <w:tc>
          <w:tcPr>
            <w:tcW w:w="166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0A2BD93E" w14:textId="77777777" w:rsidR="00C76809" w:rsidRPr="00497450" w:rsidRDefault="00C76809" w:rsidP="00082ED8">
            <w:pPr>
              <w:spacing w:after="0" w:line="240" w:lineRule="auto"/>
              <w:jc w:val="center"/>
              <w:rPr>
                <w:ins w:id="684" w:author="ERCOT" w:date="2025-07-14T09:33:00Z" w16du:dateUtc="2025-07-14T14:33:00Z"/>
                <w:rFonts w:ascii="Times New Roman" w:eastAsia="Times New Roman" w:hAnsi="Times New Roman"/>
                <w:b/>
                <w:sz w:val="20"/>
                <w:szCs w:val="20"/>
              </w:rPr>
            </w:pPr>
            <w:ins w:id="685" w:author="ERCOT" w:date="2025-07-14T09:33:00Z" w16du:dateUtc="2025-07-14T14:33:00Z">
              <w:r w:rsidRPr="00497450">
                <w:rPr>
                  <w:rFonts w:ascii="Times New Roman" w:eastAsia="Times New Roman" w:hAnsi="Times New Roman"/>
                  <w:b/>
                  <w:sz w:val="20"/>
                  <w:szCs w:val="20"/>
                </w:rPr>
                <w:t>Mandatory / Optional</w:t>
              </w:r>
            </w:ins>
          </w:p>
        </w:tc>
        <w:tc>
          <w:tcPr>
            <w:tcW w:w="4929"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4F39D1BA" w14:textId="77777777" w:rsidR="00C76809" w:rsidRPr="00497450" w:rsidRDefault="00C76809" w:rsidP="00082ED8">
            <w:pPr>
              <w:spacing w:after="0" w:line="240" w:lineRule="auto"/>
              <w:jc w:val="center"/>
              <w:rPr>
                <w:ins w:id="686" w:author="ERCOT" w:date="2025-07-14T09:33:00Z" w16du:dateUtc="2025-07-14T14:33:00Z"/>
                <w:rFonts w:ascii="Times New Roman" w:eastAsia="Times New Roman" w:hAnsi="Times New Roman"/>
                <w:b/>
                <w:sz w:val="20"/>
                <w:szCs w:val="20"/>
              </w:rPr>
            </w:pPr>
            <w:ins w:id="687" w:author="ERCOT" w:date="2025-07-14T09:33:00Z" w16du:dateUtc="2025-07-14T14:33:00Z">
              <w:r w:rsidRPr="00497450">
                <w:rPr>
                  <w:rFonts w:ascii="Times New Roman" w:eastAsia="Times New Roman" w:hAnsi="Times New Roman"/>
                  <w:b/>
                  <w:sz w:val="20"/>
                  <w:szCs w:val="20"/>
                </w:rPr>
                <w:t>Comments</w:t>
              </w:r>
            </w:ins>
          </w:p>
        </w:tc>
        <w:tc>
          <w:tcPr>
            <w:tcW w:w="1512"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782F9ADE" w14:textId="77777777" w:rsidR="00C76809" w:rsidRPr="00497450" w:rsidRDefault="00C76809" w:rsidP="00082ED8">
            <w:pPr>
              <w:spacing w:after="0" w:line="240" w:lineRule="auto"/>
              <w:jc w:val="center"/>
              <w:rPr>
                <w:ins w:id="688" w:author="ERCOT" w:date="2025-07-14T09:33:00Z" w16du:dateUtc="2025-07-14T14:33:00Z"/>
                <w:rFonts w:ascii="Times New Roman" w:eastAsia="Times New Roman" w:hAnsi="Times New Roman"/>
                <w:b/>
                <w:sz w:val="20"/>
                <w:szCs w:val="20"/>
              </w:rPr>
            </w:pPr>
            <w:ins w:id="689" w:author="ERCOT" w:date="2025-07-14T09:33:00Z" w16du:dateUtc="2025-07-14T14:33:00Z">
              <w:r w:rsidRPr="00497450">
                <w:rPr>
                  <w:rFonts w:ascii="Times New Roman" w:eastAsia="Times New Roman" w:hAnsi="Times New Roman"/>
                  <w:b/>
                  <w:sz w:val="20"/>
                  <w:szCs w:val="20"/>
                </w:rPr>
                <w:t>Format</w:t>
              </w:r>
            </w:ins>
          </w:p>
        </w:tc>
      </w:tr>
      <w:tr w:rsidR="00C76809" w:rsidRPr="00497450" w14:paraId="35C117B8" w14:textId="77777777" w:rsidTr="00082ED8">
        <w:trPr>
          <w:cantSplit/>
          <w:trHeight w:val="518"/>
          <w:jc w:val="center"/>
          <w:ins w:id="690"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0150727" w14:textId="77777777" w:rsidR="00C76809" w:rsidRPr="00497450" w:rsidRDefault="00C76809" w:rsidP="00082ED8">
            <w:pPr>
              <w:spacing w:after="0" w:line="240" w:lineRule="auto"/>
              <w:jc w:val="center"/>
              <w:rPr>
                <w:ins w:id="691" w:author="ERCOT" w:date="2025-07-14T09:33:00Z" w16du:dateUtc="2025-07-14T14:33:00Z"/>
                <w:rFonts w:ascii="Times New Roman" w:eastAsia="Times New Roman" w:hAnsi="Times New Roman"/>
                <w:sz w:val="20"/>
                <w:szCs w:val="20"/>
              </w:rPr>
            </w:pPr>
            <w:ins w:id="692" w:author="ERCOT" w:date="2025-07-14T09:33:00Z" w16du:dateUtc="2025-07-14T14:33:00Z">
              <w:r w:rsidRPr="00497450">
                <w:rPr>
                  <w:rFonts w:ascii="Times New Roman" w:eastAsia="Times New Roman" w:hAnsi="Times New Roman"/>
                  <w:sz w:val="20"/>
                  <w:szCs w:val="20"/>
                </w:rPr>
                <w:t>Record Type</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1C0446E" w14:textId="77777777" w:rsidR="00C76809" w:rsidRPr="00497450" w:rsidRDefault="00C76809" w:rsidP="00082ED8">
            <w:pPr>
              <w:spacing w:after="0" w:line="240" w:lineRule="auto"/>
              <w:jc w:val="center"/>
              <w:rPr>
                <w:ins w:id="693" w:author="ERCOT" w:date="2025-07-14T09:33:00Z" w16du:dateUtc="2025-07-14T14:33:00Z"/>
                <w:rFonts w:ascii="Times New Roman" w:eastAsia="Times New Roman" w:hAnsi="Times New Roman"/>
                <w:sz w:val="20"/>
                <w:szCs w:val="20"/>
              </w:rPr>
            </w:pPr>
            <w:ins w:id="694" w:author="ERCOT" w:date="2025-07-14T09:33:00Z" w16du:dateUtc="2025-07-14T14:33:00Z">
              <w:r w:rsidRPr="00497450">
                <w:rPr>
                  <w:rFonts w:ascii="Times New Roman" w:eastAsia="Times New Roman" w:hAnsi="Times New Roman"/>
                  <w:sz w:val="20"/>
                  <w:szCs w:val="20"/>
                </w:rPr>
                <w:t>Mandatory</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80DDA98" w14:textId="77777777" w:rsidR="00C76809" w:rsidRPr="00497450" w:rsidRDefault="00C76809" w:rsidP="00082ED8">
            <w:pPr>
              <w:spacing w:after="0" w:line="240" w:lineRule="auto"/>
              <w:jc w:val="center"/>
              <w:rPr>
                <w:ins w:id="695" w:author="ERCOT" w:date="2025-07-14T09:33:00Z" w16du:dateUtc="2025-07-14T14:33:00Z"/>
                <w:rFonts w:ascii="Times New Roman" w:eastAsia="Times New Roman" w:hAnsi="Times New Roman"/>
                <w:sz w:val="20"/>
                <w:szCs w:val="20"/>
              </w:rPr>
            </w:pPr>
            <w:ins w:id="696" w:author="ERCOT" w:date="2025-07-14T09:33:00Z" w16du:dateUtc="2025-07-14T14:33:00Z">
              <w:r w:rsidRPr="00497450">
                <w:rPr>
                  <w:rFonts w:ascii="Times New Roman" w:eastAsia="Times New Roman" w:hAnsi="Times New Roman"/>
                  <w:sz w:val="20"/>
                  <w:szCs w:val="20"/>
                </w:rPr>
                <w:t>Hard Code “DET”.</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687E09F" w14:textId="77777777" w:rsidR="00C76809" w:rsidRPr="00497450" w:rsidRDefault="00C76809" w:rsidP="00082ED8">
            <w:pPr>
              <w:spacing w:after="0" w:line="240" w:lineRule="auto"/>
              <w:jc w:val="center"/>
              <w:rPr>
                <w:ins w:id="697" w:author="ERCOT" w:date="2025-07-14T09:33:00Z" w16du:dateUtc="2025-07-14T14:33:00Z"/>
                <w:rFonts w:ascii="Times New Roman" w:eastAsia="Times New Roman" w:hAnsi="Times New Roman"/>
                <w:sz w:val="20"/>
                <w:szCs w:val="20"/>
              </w:rPr>
            </w:pPr>
            <w:ins w:id="698"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6DABECF1" w14:textId="77777777" w:rsidTr="00082ED8">
        <w:trPr>
          <w:cantSplit/>
          <w:trHeight w:val="518"/>
          <w:jc w:val="center"/>
          <w:ins w:id="699"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BB7AD28" w14:textId="77777777" w:rsidR="00C76809" w:rsidRPr="00497450" w:rsidRDefault="00C76809" w:rsidP="00082ED8">
            <w:pPr>
              <w:spacing w:after="0" w:line="240" w:lineRule="auto"/>
              <w:jc w:val="center"/>
              <w:rPr>
                <w:ins w:id="700" w:author="ERCOT" w:date="2025-07-14T09:33:00Z" w16du:dateUtc="2025-07-14T14:33:00Z"/>
                <w:rFonts w:ascii="Times New Roman" w:eastAsia="Times New Roman" w:hAnsi="Times New Roman"/>
                <w:sz w:val="20"/>
                <w:szCs w:val="20"/>
              </w:rPr>
            </w:pPr>
            <w:ins w:id="701" w:author="ERCOT" w:date="2025-07-14T09:33:00Z" w16du:dateUtc="2025-07-14T14:33:00Z">
              <w:r w:rsidRPr="00497450">
                <w:rPr>
                  <w:rFonts w:ascii="Times New Roman" w:eastAsia="Times New Roman" w:hAnsi="Times New Roman"/>
                  <w:sz w:val="20"/>
                  <w:szCs w:val="20"/>
                </w:rPr>
                <w:t>Record Number</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07AC407" w14:textId="77777777" w:rsidR="00C76809" w:rsidRPr="00497450" w:rsidRDefault="00C76809" w:rsidP="00082ED8">
            <w:pPr>
              <w:spacing w:after="0" w:line="240" w:lineRule="auto"/>
              <w:jc w:val="center"/>
              <w:rPr>
                <w:ins w:id="702" w:author="ERCOT" w:date="2025-07-14T09:33:00Z" w16du:dateUtc="2025-07-14T14:33:00Z"/>
                <w:rFonts w:ascii="Times New Roman" w:eastAsia="Times New Roman" w:hAnsi="Times New Roman"/>
                <w:sz w:val="20"/>
                <w:szCs w:val="20"/>
              </w:rPr>
            </w:pPr>
            <w:ins w:id="703" w:author="ERCOT" w:date="2025-07-14T09:33:00Z" w16du:dateUtc="2025-07-14T14:33:00Z">
              <w:r w:rsidRPr="00497450">
                <w:rPr>
                  <w:rFonts w:ascii="Times New Roman" w:eastAsia="Times New Roman" w:hAnsi="Times New Roman"/>
                  <w:sz w:val="20"/>
                  <w:szCs w:val="20"/>
                </w:rPr>
                <w:t>Mandatory</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0BF1AFB" w14:textId="77777777" w:rsidR="00C76809" w:rsidRPr="00497450" w:rsidRDefault="00C76809" w:rsidP="00082ED8">
            <w:pPr>
              <w:spacing w:after="0" w:line="240" w:lineRule="auto"/>
              <w:jc w:val="center"/>
              <w:rPr>
                <w:ins w:id="704" w:author="ERCOT" w:date="2025-07-14T09:33:00Z" w16du:dateUtc="2025-07-14T14:33:00Z"/>
                <w:rFonts w:ascii="Times New Roman" w:eastAsia="Times New Roman" w:hAnsi="Times New Roman"/>
                <w:sz w:val="20"/>
                <w:szCs w:val="20"/>
              </w:rPr>
            </w:pPr>
            <w:ins w:id="705" w:author="ERCOT" w:date="2025-07-14T09:33:00Z" w16du:dateUtc="2025-07-14T14:33:00Z">
              <w:r w:rsidRPr="00497450">
                <w:rPr>
                  <w:rFonts w:ascii="Times New Roman" w:eastAsia="Times New Roman" w:hAnsi="Times New Roman"/>
                  <w:sz w:val="20"/>
                  <w:szCs w:val="20"/>
                </w:rPr>
                <w:t>A unique sequential record number starting with “1”.</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E7AF23E" w14:textId="77777777" w:rsidR="00C76809" w:rsidRPr="00497450" w:rsidRDefault="00C76809" w:rsidP="00082ED8">
            <w:pPr>
              <w:spacing w:after="0" w:line="240" w:lineRule="auto"/>
              <w:jc w:val="center"/>
              <w:rPr>
                <w:ins w:id="706" w:author="ERCOT" w:date="2025-07-14T09:33:00Z" w16du:dateUtc="2025-07-14T14:33:00Z"/>
                <w:rFonts w:ascii="Times New Roman" w:eastAsia="Times New Roman" w:hAnsi="Times New Roman"/>
                <w:sz w:val="20"/>
                <w:szCs w:val="20"/>
              </w:rPr>
            </w:pPr>
            <w:ins w:id="707" w:author="ERCOT" w:date="2025-07-14T09:33:00Z" w16du:dateUtc="2025-07-14T14:33:00Z">
              <w:r w:rsidRPr="00497450">
                <w:rPr>
                  <w:rFonts w:ascii="Times New Roman" w:eastAsia="Times New Roman" w:hAnsi="Times New Roman"/>
                  <w:sz w:val="20"/>
                  <w:szCs w:val="20"/>
                </w:rPr>
                <w:t>Numeric (8)</w:t>
              </w:r>
            </w:ins>
          </w:p>
        </w:tc>
      </w:tr>
      <w:tr w:rsidR="00C76809" w:rsidRPr="00497450" w14:paraId="54C28AA4" w14:textId="77777777" w:rsidTr="00082ED8">
        <w:trPr>
          <w:cantSplit/>
          <w:trHeight w:val="518"/>
          <w:jc w:val="center"/>
          <w:ins w:id="708"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7ADD122" w14:textId="77777777" w:rsidR="00C76809" w:rsidRPr="00497450" w:rsidRDefault="00C76809" w:rsidP="00082ED8">
            <w:pPr>
              <w:spacing w:after="0" w:line="240" w:lineRule="auto"/>
              <w:jc w:val="center"/>
              <w:rPr>
                <w:ins w:id="709" w:author="ERCOT" w:date="2025-07-14T09:33:00Z" w16du:dateUtc="2025-07-14T14:33:00Z"/>
                <w:rFonts w:ascii="Times New Roman" w:eastAsia="Times New Roman" w:hAnsi="Times New Roman"/>
                <w:sz w:val="20"/>
                <w:szCs w:val="20"/>
              </w:rPr>
            </w:pPr>
            <w:ins w:id="710" w:author="ERCOT" w:date="2025-07-14T09:33:00Z" w16du:dateUtc="2025-07-14T14:33:00Z">
              <w:r w:rsidRPr="00497450">
                <w:rPr>
                  <w:rFonts w:ascii="Times New Roman" w:eastAsia="Times New Roman" w:hAnsi="Times New Roman"/>
                  <w:sz w:val="20"/>
                  <w:szCs w:val="20"/>
                </w:rPr>
                <w:t>DUNS Number</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23D01A8" w14:textId="77777777" w:rsidR="00C76809" w:rsidRPr="00497450" w:rsidRDefault="00C76809" w:rsidP="00082ED8">
            <w:pPr>
              <w:spacing w:after="0" w:line="240" w:lineRule="auto"/>
              <w:jc w:val="center"/>
              <w:rPr>
                <w:ins w:id="711" w:author="ERCOT" w:date="2025-07-14T09:33:00Z" w16du:dateUtc="2025-07-14T14:33:00Z"/>
                <w:rFonts w:ascii="Times New Roman" w:eastAsia="Times New Roman" w:hAnsi="Times New Roman"/>
                <w:sz w:val="20"/>
                <w:szCs w:val="20"/>
              </w:rPr>
            </w:pPr>
            <w:ins w:id="712" w:author="ERCOT" w:date="2025-07-14T09:33:00Z" w16du:dateUtc="2025-07-14T14:33:00Z">
              <w:r w:rsidRPr="00497450">
                <w:rPr>
                  <w:rFonts w:ascii="Times New Roman" w:eastAsia="Times New Roman" w:hAnsi="Times New Roman"/>
                  <w:sz w:val="20"/>
                  <w:szCs w:val="20"/>
                </w:rPr>
                <w:t>Mandatory</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975710E" w14:textId="77777777" w:rsidR="00C76809" w:rsidRPr="00497450" w:rsidRDefault="00C76809" w:rsidP="00082ED8">
            <w:pPr>
              <w:spacing w:after="0" w:line="240" w:lineRule="auto"/>
              <w:jc w:val="center"/>
              <w:rPr>
                <w:ins w:id="713" w:author="ERCOT" w:date="2025-07-14T09:33:00Z" w16du:dateUtc="2025-07-14T14:33:00Z"/>
                <w:rFonts w:ascii="Times New Roman" w:eastAsia="Times New Roman" w:hAnsi="Times New Roman"/>
                <w:sz w:val="20"/>
                <w:szCs w:val="20"/>
              </w:rPr>
            </w:pPr>
            <w:ins w:id="714" w:author="ERCOT" w:date="2025-07-14T09:33:00Z" w16du:dateUtc="2025-07-14T14:33:00Z">
              <w:r w:rsidRPr="00497450">
                <w:rPr>
                  <w:rFonts w:ascii="Times New Roman" w:eastAsia="Times New Roman" w:hAnsi="Times New Roman"/>
                  <w:sz w:val="20"/>
                  <w:szCs w:val="20"/>
                </w:rPr>
                <w:t>NOIE DUNS # associated with the population data sent in the file.</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97F1CED" w14:textId="77777777" w:rsidR="00C76809" w:rsidRPr="00497450" w:rsidRDefault="00C76809" w:rsidP="00082ED8">
            <w:pPr>
              <w:spacing w:after="0" w:line="240" w:lineRule="auto"/>
              <w:jc w:val="center"/>
              <w:rPr>
                <w:ins w:id="715" w:author="ERCOT" w:date="2025-07-14T09:33:00Z" w16du:dateUtc="2025-07-14T14:33:00Z"/>
                <w:rFonts w:ascii="Times New Roman" w:eastAsia="Times New Roman" w:hAnsi="Times New Roman"/>
                <w:sz w:val="20"/>
                <w:szCs w:val="20"/>
              </w:rPr>
            </w:pPr>
            <w:ins w:id="716" w:author="ERCOT" w:date="2025-07-14T09:33:00Z" w16du:dateUtc="2025-07-14T14:33:00Z">
              <w:r w:rsidRPr="00497450">
                <w:rPr>
                  <w:rFonts w:ascii="Times New Roman" w:eastAsia="Times New Roman" w:hAnsi="Times New Roman"/>
                  <w:sz w:val="20"/>
                  <w:szCs w:val="20"/>
                </w:rPr>
                <w:t>Numeric</w:t>
              </w:r>
            </w:ins>
          </w:p>
          <w:p w14:paraId="6C8566B8" w14:textId="77777777" w:rsidR="00C76809" w:rsidRPr="00497450" w:rsidRDefault="00C76809" w:rsidP="00082ED8">
            <w:pPr>
              <w:spacing w:after="0" w:line="240" w:lineRule="auto"/>
              <w:jc w:val="center"/>
              <w:rPr>
                <w:ins w:id="717" w:author="ERCOT" w:date="2025-07-14T09:33:00Z" w16du:dateUtc="2025-07-14T14:33:00Z"/>
                <w:rFonts w:ascii="Times New Roman" w:eastAsia="Times New Roman" w:hAnsi="Times New Roman"/>
                <w:sz w:val="20"/>
                <w:szCs w:val="20"/>
              </w:rPr>
            </w:pPr>
            <w:ins w:id="718" w:author="ERCOT" w:date="2025-07-14T09:33:00Z" w16du:dateUtc="2025-07-14T14:33:00Z">
              <w:r w:rsidRPr="00497450">
                <w:rPr>
                  <w:rFonts w:ascii="Times New Roman" w:eastAsia="Times New Roman" w:hAnsi="Times New Roman"/>
                  <w:sz w:val="20"/>
                  <w:szCs w:val="20"/>
                </w:rPr>
                <w:t>(9 or 13)</w:t>
              </w:r>
            </w:ins>
          </w:p>
        </w:tc>
      </w:tr>
      <w:tr w:rsidR="00C76809" w:rsidRPr="00497450" w14:paraId="3687B817" w14:textId="77777777" w:rsidTr="00082ED8">
        <w:trPr>
          <w:cantSplit/>
          <w:trHeight w:val="518"/>
          <w:jc w:val="center"/>
          <w:ins w:id="719"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64DA1B3" w14:textId="77777777" w:rsidR="00C76809" w:rsidRPr="00497450" w:rsidRDefault="00C76809" w:rsidP="00082ED8">
            <w:pPr>
              <w:spacing w:after="0" w:line="240" w:lineRule="auto"/>
              <w:jc w:val="center"/>
              <w:rPr>
                <w:ins w:id="720" w:author="ERCOT" w:date="2025-07-14T09:33:00Z" w16du:dateUtc="2025-07-14T14:33:00Z"/>
                <w:rFonts w:ascii="Times New Roman" w:eastAsia="Times New Roman" w:hAnsi="Times New Roman"/>
                <w:sz w:val="20"/>
                <w:szCs w:val="20"/>
              </w:rPr>
            </w:pPr>
            <w:ins w:id="721" w:author="ERCOT" w:date="2025-07-14T09:33:00Z" w16du:dateUtc="2025-07-14T14:33:00Z">
              <w:r w:rsidRPr="00497450">
                <w:rPr>
                  <w:rFonts w:ascii="Times New Roman" w:eastAsia="Times New Roman" w:hAnsi="Times New Roman"/>
                  <w:sz w:val="20"/>
                  <w:szCs w:val="20"/>
                </w:rPr>
                <w:t>Unique Meter ID</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B412DFD" w14:textId="77777777" w:rsidR="00C76809" w:rsidRPr="00497450" w:rsidRDefault="00C76809" w:rsidP="00082ED8">
            <w:pPr>
              <w:spacing w:after="0" w:line="240" w:lineRule="auto"/>
              <w:jc w:val="center"/>
              <w:rPr>
                <w:ins w:id="722" w:author="ERCOT" w:date="2025-07-14T09:33:00Z" w16du:dateUtc="2025-07-14T14:33:00Z"/>
                <w:rFonts w:ascii="Times New Roman" w:eastAsia="Times New Roman" w:hAnsi="Times New Roman"/>
                <w:sz w:val="20"/>
                <w:szCs w:val="20"/>
              </w:rPr>
            </w:pPr>
            <w:ins w:id="723" w:author="ERCOT" w:date="2025-07-14T09:33:00Z" w16du:dateUtc="2025-07-14T14:33:00Z">
              <w:r w:rsidRPr="00497450">
                <w:rPr>
                  <w:rFonts w:ascii="Times New Roman" w:eastAsia="Times New Roman" w:hAnsi="Times New Roman"/>
                  <w:sz w:val="20"/>
                  <w:szCs w:val="20"/>
                </w:rPr>
                <w:t>Mandatory</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E8E1434" w14:textId="77777777" w:rsidR="00C76809" w:rsidRPr="00497450" w:rsidRDefault="00C76809" w:rsidP="00082ED8">
            <w:pPr>
              <w:spacing w:after="0" w:line="240" w:lineRule="auto"/>
              <w:jc w:val="center"/>
              <w:rPr>
                <w:ins w:id="724" w:author="ERCOT" w:date="2025-07-14T09:33:00Z" w16du:dateUtc="2025-07-14T14:33:00Z"/>
                <w:rFonts w:ascii="Times New Roman" w:eastAsia="Times New Roman" w:hAnsi="Times New Roman"/>
                <w:sz w:val="20"/>
                <w:szCs w:val="20"/>
              </w:rPr>
            </w:pPr>
            <w:ins w:id="725" w:author="ERCOT" w:date="2025-07-14T09:33:00Z" w16du:dateUtc="2025-07-14T14:33:00Z">
              <w:r w:rsidRPr="00497450">
                <w:rPr>
                  <w:rFonts w:ascii="Times New Roman" w:eastAsia="Times New Roman" w:hAnsi="Times New Roman"/>
                  <w:sz w:val="20"/>
                  <w:szCs w:val="20"/>
                </w:rPr>
                <w:t>The Unique Meter ID is the basic identifier assigned by the NOIE to each SDP.</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BAA122B" w14:textId="77777777" w:rsidR="00C76809" w:rsidRPr="00497450" w:rsidRDefault="00C76809" w:rsidP="00082ED8">
            <w:pPr>
              <w:spacing w:after="0" w:line="240" w:lineRule="auto"/>
              <w:jc w:val="center"/>
              <w:rPr>
                <w:ins w:id="726" w:author="ERCOT" w:date="2025-07-14T09:33:00Z" w16du:dateUtc="2025-07-14T14:33:00Z"/>
                <w:rFonts w:ascii="Times New Roman" w:eastAsia="Times New Roman" w:hAnsi="Times New Roman"/>
                <w:sz w:val="20"/>
                <w:szCs w:val="20"/>
              </w:rPr>
            </w:pPr>
            <w:ins w:id="727" w:author="ERCOT" w:date="2025-07-14T09:33:00Z" w16du:dateUtc="2025-07-14T14:33:00Z">
              <w:r w:rsidRPr="00497450">
                <w:rPr>
                  <w:rFonts w:ascii="Times New Roman" w:eastAsia="Times New Roman" w:hAnsi="Times New Roman"/>
                  <w:sz w:val="20"/>
                  <w:szCs w:val="20"/>
                </w:rPr>
                <w:t>Alpha numeric (36)</w:t>
              </w:r>
            </w:ins>
          </w:p>
        </w:tc>
      </w:tr>
      <w:tr w:rsidR="00C76809" w:rsidRPr="00497450" w14:paraId="53116417" w14:textId="77777777" w:rsidTr="00082ED8">
        <w:trPr>
          <w:cantSplit/>
          <w:trHeight w:val="345"/>
          <w:jc w:val="center"/>
          <w:ins w:id="728"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FAE143D" w14:textId="77777777" w:rsidR="00C76809" w:rsidRPr="00497450" w:rsidRDefault="00C76809" w:rsidP="00082ED8">
            <w:pPr>
              <w:spacing w:after="0" w:line="240" w:lineRule="auto"/>
              <w:jc w:val="center"/>
              <w:rPr>
                <w:ins w:id="729" w:author="ERCOT" w:date="2025-07-14T09:33:00Z" w16du:dateUtc="2025-07-14T14:33:00Z"/>
                <w:rFonts w:ascii="Times New Roman" w:eastAsia="Times New Roman" w:hAnsi="Times New Roman"/>
                <w:sz w:val="20"/>
                <w:szCs w:val="20"/>
              </w:rPr>
            </w:pPr>
            <w:ins w:id="730" w:author="ERCOT" w:date="2025-07-14T09:33:00Z" w16du:dateUtc="2025-07-14T14:33:00Z">
              <w:r w:rsidRPr="00497450">
                <w:rPr>
                  <w:rFonts w:ascii="Times New Roman" w:eastAsia="Times New Roman" w:hAnsi="Times New Roman"/>
                  <w:sz w:val="20"/>
                  <w:szCs w:val="20"/>
                </w:rPr>
                <w:t>Electric Heating</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44B1F62" w14:textId="77777777" w:rsidR="00C76809" w:rsidRPr="00497450" w:rsidRDefault="00C76809" w:rsidP="00082ED8">
            <w:pPr>
              <w:spacing w:after="0" w:line="240" w:lineRule="auto"/>
              <w:jc w:val="center"/>
              <w:rPr>
                <w:ins w:id="731" w:author="ERCOT" w:date="2025-07-14T09:33:00Z" w16du:dateUtc="2025-07-14T14:33:00Z"/>
                <w:rFonts w:ascii="Times New Roman" w:eastAsia="Times New Roman" w:hAnsi="Times New Roman"/>
                <w:sz w:val="20"/>
                <w:szCs w:val="20"/>
              </w:rPr>
            </w:pPr>
            <w:ins w:id="732" w:author="ERCOT" w:date="2025-07-14T09:33:00Z" w16du:dateUtc="2025-07-14T14:33:00Z">
              <w:r w:rsidRPr="00497450">
                <w:rPr>
                  <w:rFonts w:ascii="Times New Roman" w:eastAsia="Times New Roman" w:hAnsi="Times New Roman"/>
                  <w:sz w:val="20"/>
                  <w:szCs w:val="20"/>
                </w:rPr>
                <w:t>Y/N</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0FFC76B" w14:textId="77777777" w:rsidR="00C76809" w:rsidRPr="00497450" w:rsidRDefault="00C76809" w:rsidP="00082ED8">
            <w:pPr>
              <w:spacing w:after="240" w:line="240" w:lineRule="auto"/>
              <w:rPr>
                <w:ins w:id="733" w:author="ERCOT" w:date="2025-07-14T09:33:00Z" w16du:dateUtc="2025-07-14T14:33:00Z"/>
                <w:rFonts w:ascii="Times New Roman" w:eastAsia="Calibri" w:hAnsi="Times New Roman" w:cs="Times New Roman"/>
                <w:sz w:val="20"/>
                <w:szCs w:val="20"/>
              </w:rPr>
            </w:pPr>
            <w:ins w:id="734" w:author="ERCOT" w:date="2025-07-14T09:33:00Z" w16du:dateUtc="2025-07-14T14:33:00Z">
              <w:r w:rsidRPr="00497450">
                <w:rPr>
                  <w:rFonts w:ascii="Times New Roman" w:eastAsia="Times New Roman" w:hAnsi="Times New Roman"/>
                  <w:sz w:val="20"/>
                  <w:szCs w:val="20"/>
                </w:rPr>
                <w:t xml:space="preserve">Enter ‘Y’ if the primary heating fuel for the home is electricity; otherwise enter ‘N’. </w:t>
              </w:r>
              <w:r w:rsidRPr="00497450">
                <w:rPr>
                  <w:rFonts w:ascii="Times New Roman" w:eastAsia="Calibri" w:hAnsi="Times New Roman" w:cs="Times New Roman"/>
                  <w:sz w:val="20"/>
                  <w:szCs w:val="20"/>
                </w:rPr>
                <w:t>If unknown, assign using the methodology described in the ERCOT Current Load Profiling Guide, Appendix D – Profile Decision Tree available on the ERCOT website.</w:t>
              </w:r>
            </w:ins>
          </w:p>
          <w:p w14:paraId="1F924564" w14:textId="77777777" w:rsidR="00C76809" w:rsidRPr="00497450" w:rsidRDefault="00C76809" w:rsidP="00082ED8">
            <w:pPr>
              <w:spacing w:after="0" w:line="240" w:lineRule="auto"/>
              <w:jc w:val="center"/>
              <w:rPr>
                <w:ins w:id="735" w:author="ERCOT" w:date="2025-07-14T09:33:00Z" w16du:dateUtc="2025-07-14T14:33:00Z"/>
                <w:rFonts w:ascii="Times New Roman" w:eastAsia="Times New Roman" w:hAnsi="Times New Roman"/>
                <w:sz w:val="20"/>
                <w:szCs w:val="20"/>
              </w:rPr>
            </w:pPr>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97CC7FF" w14:textId="77777777" w:rsidR="00C76809" w:rsidRPr="00497450" w:rsidRDefault="00C76809" w:rsidP="00082ED8">
            <w:pPr>
              <w:spacing w:after="0" w:line="240" w:lineRule="auto"/>
              <w:jc w:val="center"/>
              <w:rPr>
                <w:ins w:id="736" w:author="ERCOT" w:date="2025-07-14T09:33:00Z" w16du:dateUtc="2025-07-14T14:33:00Z"/>
                <w:rFonts w:ascii="Times New Roman" w:eastAsia="Times New Roman" w:hAnsi="Times New Roman"/>
                <w:sz w:val="20"/>
                <w:szCs w:val="20"/>
              </w:rPr>
            </w:pPr>
            <w:ins w:id="737" w:author="ERCOT" w:date="2025-07-14T09:33:00Z" w16du:dateUtc="2025-07-14T14:33:00Z">
              <w:r w:rsidRPr="00497450">
                <w:rPr>
                  <w:rFonts w:ascii="Times New Roman" w:eastAsia="Times New Roman" w:hAnsi="Times New Roman"/>
                  <w:sz w:val="20"/>
                  <w:szCs w:val="20"/>
                </w:rPr>
                <w:t xml:space="preserve">Alpha (1) </w:t>
              </w:r>
            </w:ins>
          </w:p>
        </w:tc>
      </w:tr>
      <w:tr w:rsidR="00C76809" w:rsidRPr="00497450" w14:paraId="6B8C68EB" w14:textId="77777777" w:rsidTr="00082ED8">
        <w:trPr>
          <w:cantSplit/>
          <w:trHeight w:val="345"/>
          <w:jc w:val="center"/>
          <w:ins w:id="738"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D39BA1E" w14:textId="77777777" w:rsidR="00C76809" w:rsidRPr="00497450" w:rsidRDefault="00C76809" w:rsidP="00082ED8">
            <w:pPr>
              <w:spacing w:after="0" w:line="240" w:lineRule="auto"/>
              <w:jc w:val="center"/>
              <w:rPr>
                <w:ins w:id="739" w:author="ERCOT" w:date="2025-07-14T09:33:00Z" w16du:dateUtc="2025-07-14T14:33:00Z"/>
                <w:rFonts w:ascii="Times New Roman" w:eastAsia="Times New Roman" w:hAnsi="Times New Roman"/>
                <w:sz w:val="20"/>
                <w:szCs w:val="20"/>
              </w:rPr>
            </w:pPr>
            <w:ins w:id="740" w:author="ERCOT" w:date="2025-07-14T09:33:00Z" w16du:dateUtc="2025-07-14T14:33:00Z">
              <w:r w:rsidRPr="00497450">
                <w:rPr>
                  <w:rFonts w:ascii="Times New Roman" w:eastAsia="Times New Roman" w:hAnsi="Times New Roman"/>
                  <w:sz w:val="20"/>
                  <w:szCs w:val="20"/>
                </w:rPr>
                <w:t>On-site Generation</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AA60318" w14:textId="77777777" w:rsidR="00C76809" w:rsidRPr="00497450" w:rsidRDefault="00C76809" w:rsidP="00082ED8">
            <w:pPr>
              <w:spacing w:after="0" w:line="240" w:lineRule="auto"/>
              <w:jc w:val="center"/>
              <w:rPr>
                <w:ins w:id="741" w:author="ERCOT" w:date="2025-07-14T09:33:00Z" w16du:dateUtc="2025-07-14T14:33:00Z"/>
                <w:rFonts w:ascii="Times New Roman" w:eastAsia="Times New Roman" w:hAnsi="Times New Roman"/>
                <w:sz w:val="20"/>
                <w:szCs w:val="20"/>
              </w:rPr>
            </w:pPr>
            <w:ins w:id="742" w:author="ERCOT" w:date="2025-07-14T09:33:00Z" w16du:dateUtc="2025-07-14T14:33:00Z">
              <w:r w:rsidRPr="00497450">
                <w:rPr>
                  <w:rFonts w:ascii="Times New Roman" w:eastAsia="Times New Roman" w:hAnsi="Times New Roman"/>
                  <w:sz w:val="20"/>
                  <w:szCs w:val="20"/>
                </w:rPr>
                <w:t>PV/WD/OTH/N</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DD15C4E" w14:textId="77777777" w:rsidR="00C76809" w:rsidRPr="00497450" w:rsidRDefault="00C76809" w:rsidP="00082ED8">
            <w:pPr>
              <w:spacing w:after="240" w:line="240" w:lineRule="auto"/>
              <w:rPr>
                <w:ins w:id="743" w:author="ERCOT" w:date="2025-07-14T09:33:00Z" w16du:dateUtc="2025-07-14T14:33:00Z"/>
                <w:rFonts w:ascii="Times New Roman" w:eastAsia="Calibri" w:hAnsi="Times New Roman" w:cs="Times New Roman"/>
                <w:sz w:val="20"/>
                <w:szCs w:val="20"/>
              </w:rPr>
            </w:pPr>
            <w:ins w:id="744" w:author="ERCOT" w:date="2025-07-14T09:33:00Z" w16du:dateUtc="2025-07-14T14:33:00Z">
              <w:r w:rsidRPr="00497450">
                <w:rPr>
                  <w:rFonts w:ascii="Times New Roman" w:eastAsia="Times New Roman" w:hAnsi="Times New Roman"/>
                  <w:sz w:val="20"/>
                  <w:szCs w:val="20"/>
                </w:rPr>
                <w:t>Enter code for type of on-site generation. Enter ‘PV’ if photovoltaic; enter ‘WD’ if wind, enter ‘OTH’ other than photovoltaic or wind or if multiple types of generation are present. Enter ‘N’ if no on-site generation is present.</w:t>
              </w:r>
            </w:ins>
          </w:p>
          <w:p w14:paraId="03CED2BD" w14:textId="77777777" w:rsidR="00C76809" w:rsidRPr="00497450" w:rsidRDefault="00C76809" w:rsidP="00082ED8">
            <w:pPr>
              <w:spacing w:after="0" w:line="240" w:lineRule="auto"/>
              <w:jc w:val="center"/>
              <w:rPr>
                <w:ins w:id="745" w:author="ERCOT" w:date="2025-07-14T09:33:00Z" w16du:dateUtc="2025-07-14T14:33:00Z"/>
                <w:rFonts w:ascii="Times New Roman" w:eastAsia="Times New Roman" w:hAnsi="Times New Roman"/>
                <w:sz w:val="20"/>
                <w:szCs w:val="20"/>
              </w:rPr>
            </w:pPr>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0774B31" w14:textId="77777777" w:rsidR="00C76809" w:rsidRPr="00497450" w:rsidRDefault="00C76809" w:rsidP="00082ED8">
            <w:pPr>
              <w:spacing w:after="0" w:line="240" w:lineRule="auto"/>
              <w:jc w:val="center"/>
              <w:rPr>
                <w:ins w:id="746" w:author="ERCOT" w:date="2025-07-14T09:33:00Z" w16du:dateUtc="2025-07-14T14:33:00Z"/>
                <w:rFonts w:ascii="Times New Roman" w:eastAsia="Times New Roman" w:hAnsi="Times New Roman"/>
                <w:sz w:val="20"/>
                <w:szCs w:val="20"/>
              </w:rPr>
            </w:pPr>
            <w:ins w:id="747" w:author="ERCOT" w:date="2025-07-14T09:33:00Z" w16du:dateUtc="2025-07-14T14:33:00Z">
              <w:r w:rsidRPr="00497450">
                <w:rPr>
                  <w:rFonts w:ascii="Times New Roman" w:eastAsia="Times New Roman" w:hAnsi="Times New Roman"/>
                  <w:sz w:val="20"/>
                  <w:szCs w:val="20"/>
                </w:rPr>
                <w:t xml:space="preserve">Alpha (3) </w:t>
              </w:r>
            </w:ins>
          </w:p>
        </w:tc>
      </w:tr>
      <w:tr w:rsidR="00C76809" w:rsidRPr="00497450" w14:paraId="26B811AD" w14:textId="77777777" w:rsidTr="00082ED8">
        <w:trPr>
          <w:cantSplit/>
          <w:trHeight w:val="345"/>
          <w:jc w:val="center"/>
          <w:ins w:id="748"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4A20293" w14:textId="77777777" w:rsidR="00C76809" w:rsidRPr="00497450" w:rsidRDefault="00C76809" w:rsidP="00082ED8">
            <w:pPr>
              <w:spacing w:after="0" w:line="240" w:lineRule="auto"/>
              <w:jc w:val="center"/>
              <w:rPr>
                <w:ins w:id="749" w:author="ERCOT" w:date="2025-07-14T09:33:00Z" w16du:dateUtc="2025-07-14T14:33:00Z"/>
                <w:rFonts w:ascii="Times New Roman" w:eastAsia="Times New Roman" w:hAnsi="Times New Roman"/>
                <w:sz w:val="20"/>
                <w:szCs w:val="20"/>
              </w:rPr>
            </w:pPr>
            <w:ins w:id="750" w:author="ERCOT" w:date="2025-07-14T09:33:00Z" w16du:dateUtc="2025-07-14T14:33:00Z">
              <w:r w:rsidRPr="00497450">
                <w:rPr>
                  <w:rFonts w:ascii="Times New Roman" w:eastAsia="Times New Roman" w:hAnsi="Times New Roman"/>
                  <w:sz w:val="20"/>
                  <w:szCs w:val="20"/>
                </w:rPr>
                <w:t>On-site Battery</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64976FA" w14:textId="77777777" w:rsidR="00C76809" w:rsidRPr="00497450" w:rsidRDefault="00C76809" w:rsidP="00082ED8">
            <w:pPr>
              <w:spacing w:after="0" w:line="240" w:lineRule="auto"/>
              <w:jc w:val="center"/>
              <w:rPr>
                <w:ins w:id="751" w:author="ERCOT" w:date="2025-07-14T09:33:00Z" w16du:dateUtc="2025-07-14T14:33:00Z"/>
                <w:rFonts w:ascii="Times New Roman" w:eastAsia="Times New Roman" w:hAnsi="Times New Roman"/>
                <w:sz w:val="20"/>
                <w:szCs w:val="20"/>
              </w:rPr>
            </w:pPr>
            <w:ins w:id="752" w:author="ERCOT" w:date="2025-07-14T09:33:00Z" w16du:dateUtc="2025-07-14T14:33:00Z">
              <w:r w:rsidRPr="00497450">
                <w:rPr>
                  <w:rFonts w:ascii="Times New Roman" w:eastAsia="Times New Roman" w:hAnsi="Times New Roman"/>
                  <w:sz w:val="20"/>
                  <w:szCs w:val="20"/>
                </w:rPr>
                <w:t>Y/N</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B6629CA" w14:textId="77777777" w:rsidR="00C76809" w:rsidRPr="00497450" w:rsidRDefault="00C76809" w:rsidP="00082ED8">
            <w:pPr>
              <w:spacing w:after="240" w:line="240" w:lineRule="auto"/>
              <w:rPr>
                <w:ins w:id="753" w:author="ERCOT" w:date="2025-07-14T09:33:00Z" w16du:dateUtc="2025-07-14T14:33:00Z"/>
                <w:rFonts w:ascii="Times New Roman" w:eastAsia="Times New Roman" w:hAnsi="Times New Roman"/>
                <w:sz w:val="20"/>
                <w:szCs w:val="20"/>
              </w:rPr>
            </w:pPr>
            <w:ins w:id="754" w:author="ERCOT" w:date="2025-07-14T09:33:00Z" w16du:dateUtc="2025-07-14T14:33:00Z">
              <w:r w:rsidRPr="00497450">
                <w:rPr>
                  <w:rFonts w:ascii="Times New Roman" w:eastAsia="Times New Roman" w:hAnsi="Times New Roman"/>
                  <w:sz w:val="20"/>
                  <w:szCs w:val="20"/>
                </w:rPr>
                <w:t>Enter ‘Y’ if a battery is present; otherwise enter ‘N’.</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95E0378" w14:textId="77777777" w:rsidR="00C76809" w:rsidRPr="00497450" w:rsidRDefault="00C76809" w:rsidP="00082ED8">
            <w:pPr>
              <w:spacing w:after="0" w:line="240" w:lineRule="auto"/>
              <w:jc w:val="center"/>
              <w:rPr>
                <w:ins w:id="755" w:author="ERCOT" w:date="2025-07-14T09:33:00Z" w16du:dateUtc="2025-07-14T14:33:00Z"/>
                <w:rFonts w:ascii="Times New Roman" w:eastAsia="Times New Roman" w:hAnsi="Times New Roman"/>
                <w:sz w:val="20"/>
                <w:szCs w:val="20"/>
              </w:rPr>
            </w:pPr>
            <w:ins w:id="756" w:author="ERCOT" w:date="2025-07-14T09:33:00Z" w16du:dateUtc="2025-07-14T14:33:00Z">
              <w:r w:rsidRPr="00497450">
                <w:rPr>
                  <w:rFonts w:ascii="Times New Roman" w:eastAsia="Times New Roman" w:hAnsi="Times New Roman"/>
                  <w:sz w:val="20"/>
                  <w:szCs w:val="20"/>
                </w:rPr>
                <w:t>Alpha (1)</w:t>
              </w:r>
            </w:ins>
          </w:p>
        </w:tc>
      </w:tr>
      <w:tr w:rsidR="00C76809" w:rsidRPr="00497450" w14:paraId="14CA140D" w14:textId="77777777" w:rsidTr="00082ED8">
        <w:trPr>
          <w:cantSplit/>
          <w:trHeight w:val="345"/>
          <w:jc w:val="center"/>
          <w:ins w:id="757"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E8ACFB8" w14:textId="77777777" w:rsidR="00C76809" w:rsidRPr="00497450" w:rsidRDefault="00C76809" w:rsidP="00082ED8">
            <w:pPr>
              <w:spacing w:after="0" w:line="240" w:lineRule="auto"/>
              <w:jc w:val="center"/>
              <w:rPr>
                <w:ins w:id="758" w:author="ERCOT" w:date="2025-07-14T09:33:00Z" w16du:dateUtc="2025-07-14T14:33:00Z"/>
                <w:rFonts w:ascii="Times New Roman" w:eastAsia="Times New Roman" w:hAnsi="Times New Roman"/>
                <w:sz w:val="20"/>
                <w:szCs w:val="20"/>
              </w:rPr>
            </w:pPr>
            <w:ins w:id="759" w:author="ERCOT" w:date="2025-07-14T09:33:00Z" w16du:dateUtc="2025-07-14T14:33:00Z">
              <w:r w:rsidRPr="00497450">
                <w:rPr>
                  <w:rFonts w:ascii="Times New Roman" w:eastAsia="Times New Roman" w:hAnsi="Times New Roman"/>
                  <w:sz w:val="20"/>
                  <w:szCs w:val="20"/>
                </w:rPr>
                <w:t>ZIP Code</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E4FB6B0" w14:textId="77777777" w:rsidR="00C76809" w:rsidRPr="00497450" w:rsidRDefault="00C76809" w:rsidP="00082ED8">
            <w:pPr>
              <w:spacing w:after="0" w:line="240" w:lineRule="auto"/>
              <w:jc w:val="center"/>
              <w:rPr>
                <w:ins w:id="760" w:author="ERCOT" w:date="2025-07-14T09:33:00Z" w16du:dateUtc="2025-07-14T14:33:00Z"/>
                <w:rFonts w:ascii="Times New Roman" w:eastAsia="Times New Roman" w:hAnsi="Times New Roman"/>
                <w:sz w:val="20"/>
                <w:szCs w:val="20"/>
              </w:rPr>
            </w:pPr>
            <w:ins w:id="761" w:author="ERCOT" w:date="2025-07-14T09:33:00Z" w16du:dateUtc="2025-07-14T14:33:00Z">
              <w:r w:rsidRPr="00497450">
                <w:rPr>
                  <w:rFonts w:ascii="Times New Roman" w:eastAsia="Times New Roman" w:hAnsi="Times New Roman"/>
                  <w:sz w:val="20"/>
                  <w:szCs w:val="20"/>
                </w:rPr>
                <w:t>Mandatory</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32046B1" w14:textId="77777777" w:rsidR="00C76809" w:rsidRPr="00497450" w:rsidRDefault="00C76809" w:rsidP="00082ED8">
            <w:pPr>
              <w:spacing w:after="240" w:line="240" w:lineRule="auto"/>
              <w:rPr>
                <w:ins w:id="762" w:author="ERCOT" w:date="2025-07-14T09:33:00Z" w16du:dateUtc="2025-07-14T14:33:00Z"/>
                <w:rFonts w:ascii="Times New Roman" w:eastAsia="Times New Roman" w:hAnsi="Times New Roman"/>
                <w:sz w:val="20"/>
                <w:szCs w:val="20"/>
              </w:rPr>
            </w:pPr>
            <w:ins w:id="763" w:author="ERCOT" w:date="2025-07-14T09:33:00Z" w16du:dateUtc="2025-07-14T14:33:00Z">
              <w:r w:rsidRPr="00497450">
                <w:rPr>
                  <w:rFonts w:ascii="Times New Roman" w:eastAsia="Calibri" w:hAnsi="Times New Roman" w:cs="Times New Roman"/>
                  <w:sz w:val="20"/>
                  <w:szCs w:val="20"/>
                </w:rPr>
                <w:t>Zip code associated with the service delivery point</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844DC73" w14:textId="77777777" w:rsidR="00C76809" w:rsidRPr="00497450" w:rsidRDefault="00C76809" w:rsidP="00082ED8">
            <w:pPr>
              <w:spacing w:after="0" w:line="240" w:lineRule="auto"/>
              <w:jc w:val="center"/>
              <w:rPr>
                <w:ins w:id="764" w:author="ERCOT" w:date="2025-07-14T09:33:00Z" w16du:dateUtc="2025-07-14T14:33:00Z"/>
                <w:rFonts w:ascii="Times New Roman" w:eastAsia="Times New Roman" w:hAnsi="Times New Roman"/>
                <w:sz w:val="20"/>
                <w:szCs w:val="20"/>
              </w:rPr>
            </w:pPr>
            <w:ins w:id="765" w:author="ERCOT" w:date="2025-07-14T09:33:00Z" w16du:dateUtc="2025-07-14T14:33:00Z">
              <w:r w:rsidRPr="00497450">
                <w:rPr>
                  <w:rFonts w:ascii="Times New Roman" w:eastAsia="Times New Roman" w:hAnsi="Times New Roman"/>
                  <w:sz w:val="20"/>
                  <w:szCs w:val="20"/>
                </w:rPr>
                <w:t>Numeric (5)</w:t>
              </w:r>
            </w:ins>
          </w:p>
        </w:tc>
      </w:tr>
      <w:tr w:rsidR="00C76809" w:rsidRPr="00497450" w14:paraId="3F37C756" w14:textId="77777777" w:rsidTr="00082ED8">
        <w:trPr>
          <w:cantSplit/>
          <w:trHeight w:val="345"/>
          <w:jc w:val="center"/>
          <w:ins w:id="766"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76FFC42" w14:textId="77777777" w:rsidR="00C76809" w:rsidRPr="00497450" w:rsidRDefault="00C76809" w:rsidP="00082ED8">
            <w:pPr>
              <w:spacing w:after="0" w:line="240" w:lineRule="auto"/>
              <w:jc w:val="center"/>
              <w:rPr>
                <w:ins w:id="767" w:author="ERCOT" w:date="2025-07-14T09:33:00Z" w16du:dateUtc="2025-07-14T14:33:00Z"/>
                <w:rFonts w:ascii="Times New Roman" w:eastAsia="Times New Roman" w:hAnsi="Times New Roman"/>
                <w:sz w:val="20"/>
                <w:szCs w:val="20"/>
              </w:rPr>
            </w:pPr>
            <w:ins w:id="768" w:author="ERCOT" w:date="2025-07-14T09:33:00Z" w16du:dateUtc="2025-07-14T14:33:00Z">
              <w:r w:rsidRPr="00497450">
                <w:rPr>
                  <w:rFonts w:ascii="Times New Roman" w:eastAsia="Times New Roman" w:hAnsi="Times New Roman"/>
                  <w:sz w:val="20"/>
                  <w:szCs w:val="20"/>
                </w:rPr>
                <w:t>Substation Code</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E2D3909" w14:textId="77777777" w:rsidR="00C76809" w:rsidRPr="00497450" w:rsidRDefault="00C76809" w:rsidP="00082ED8">
            <w:pPr>
              <w:spacing w:after="0" w:line="240" w:lineRule="auto"/>
              <w:jc w:val="center"/>
              <w:rPr>
                <w:ins w:id="769" w:author="ERCOT" w:date="2025-07-14T09:33:00Z" w16du:dateUtc="2025-07-14T14:33:00Z"/>
                <w:rFonts w:ascii="Times New Roman" w:eastAsia="Times New Roman" w:hAnsi="Times New Roman"/>
                <w:sz w:val="20"/>
                <w:szCs w:val="20"/>
              </w:rPr>
            </w:pPr>
            <w:ins w:id="770" w:author="ERCOT" w:date="2025-07-14T09:33:00Z" w16du:dateUtc="2025-07-14T14:33:00Z">
              <w:r w:rsidRPr="00497450">
                <w:rPr>
                  <w:rFonts w:ascii="Times New Roman" w:eastAsia="Times New Roman" w:hAnsi="Times New Roman"/>
                  <w:sz w:val="20"/>
                  <w:szCs w:val="20"/>
                </w:rPr>
                <w:t>Mandatory</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7F1C590" w14:textId="77777777" w:rsidR="00C76809" w:rsidRPr="00497450" w:rsidRDefault="00C76809" w:rsidP="00082ED8">
            <w:pPr>
              <w:spacing w:after="240" w:line="240" w:lineRule="auto"/>
              <w:rPr>
                <w:ins w:id="771" w:author="ERCOT" w:date="2025-07-14T09:33:00Z" w16du:dateUtc="2025-07-14T14:33:00Z"/>
                <w:rFonts w:ascii="Times New Roman" w:eastAsia="Calibri" w:hAnsi="Times New Roman" w:cs="Times New Roman"/>
                <w:sz w:val="20"/>
                <w:szCs w:val="20"/>
              </w:rPr>
            </w:pPr>
            <w:ins w:id="772" w:author="ERCOT" w:date="2025-07-14T09:33:00Z" w16du:dateUtc="2025-07-14T14:33:00Z">
              <w:r w:rsidRPr="00497450">
                <w:rPr>
                  <w:rFonts w:ascii="Times New Roman" w:eastAsia="Calibri" w:hAnsi="Times New Roman" w:cs="Times New Roman"/>
                  <w:sz w:val="20"/>
                  <w:szCs w:val="20"/>
                </w:rPr>
                <w:t>Unique code to identify the substation associated with the service delivery point.</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1352777" w14:textId="77777777" w:rsidR="00C76809" w:rsidRPr="00497450" w:rsidRDefault="00C76809" w:rsidP="00082ED8">
            <w:pPr>
              <w:spacing w:after="0" w:line="240" w:lineRule="auto"/>
              <w:jc w:val="center"/>
              <w:rPr>
                <w:ins w:id="773" w:author="ERCOT" w:date="2025-07-14T09:33:00Z" w16du:dateUtc="2025-07-14T14:33:00Z"/>
                <w:rFonts w:ascii="Times New Roman" w:eastAsia="Times New Roman" w:hAnsi="Times New Roman"/>
                <w:sz w:val="20"/>
                <w:szCs w:val="20"/>
              </w:rPr>
            </w:pPr>
            <w:ins w:id="774" w:author="ERCOT" w:date="2025-07-14T09:33:00Z" w16du:dateUtc="2025-07-14T14:33:00Z">
              <w:r w:rsidRPr="00497450">
                <w:rPr>
                  <w:rFonts w:ascii="Times New Roman" w:eastAsia="Times New Roman" w:hAnsi="Times New Roman"/>
                  <w:sz w:val="20"/>
                  <w:szCs w:val="20"/>
                </w:rPr>
                <w:t>Alpha numeric (10)</w:t>
              </w:r>
            </w:ins>
          </w:p>
        </w:tc>
      </w:tr>
      <w:tr w:rsidR="00C76809" w:rsidRPr="00497450" w14:paraId="7E94B90E" w14:textId="77777777" w:rsidTr="00082ED8">
        <w:trPr>
          <w:cantSplit/>
          <w:trHeight w:val="345"/>
          <w:jc w:val="center"/>
          <w:ins w:id="775"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9E7168B" w14:textId="77777777" w:rsidR="00C76809" w:rsidRPr="00497450" w:rsidRDefault="00C76809" w:rsidP="00082ED8">
            <w:pPr>
              <w:spacing w:after="0" w:line="240" w:lineRule="auto"/>
              <w:jc w:val="center"/>
              <w:rPr>
                <w:ins w:id="776" w:author="ERCOT" w:date="2025-07-14T09:33:00Z" w16du:dateUtc="2025-07-14T14:33:00Z"/>
                <w:rFonts w:ascii="Times New Roman" w:eastAsia="Times New Roman" w:hAnsi="Times New Roman"/>
                <w:sz w:val="20"/>
                <w:szCs w:val="20"/>
              </w:rPr>
            </w:pPr>
            <w:ins w:id="777" w:author="ERCOT" w:date="2025-07-14T09:33:00Z" w16du:dateUtc="2025-07-14T14:33:00Z">
              <w:r w:rsidRPr="00497450">
                <w:rPr>
                  <w:rFonts w:ascii="Times New Roman" w:eastAsia="Times New Roman" w:hAnsi="Times New Roman"/>
                  <w:sz w:val="20"/>
                  <w:szCs w:val="20"/>
                </w:rPr>
                <w:t>DR Participation</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158A658" w14:textId="77777777" w:rsidR="00C76809" w:rsidRPr="00497450" w:rsidRDefault="00C76809" w:rsidP="00082ED8">
            <w:pPr>
              <w:spacing w:after="0" w:line="240" w:lineRule="auto"/>
              <w:jc w:val="center"/>
              <w:rPr>
                <w:ins w:id="778" w:author="ERCOT" w:date="2025-07-14T09:33:00Z" w16du:dateUtc="2025-07-14T14:33:00Z"/>
                <w:rFonts w:ascii="Times New Roman" w:eastAsia="Times New Roman" w:hAnsi="Times New Roman"/>
                <w:sz w:val="20"/>
                <w:szCs w:val="20"/>
              </w:rPr>
            </w:pPr>
            <w:ins w:id="779" w:author="ERCOT" w:date="2025-07-14T09:33:00Z" w16du:dateUtc="2025-07-14T14:33:00Z">
              <w:r w:rsidRPr="00497450">
                <w:rPr>
                  <w:rFonts w:ascii="Times New Roman" w:eastAsia="Times New Roman" w:hAnsi="Times New Roman"/>
                  <w:sz w:val="20"/>
                  <w:szCs w:val="20"/>
                </w:rPr>
                <w:t>Y/OTH/N</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0F23B43" w14:textId="77777777" w:rsidR="00C76809" w:rsidRPr="00497450" w:rsidRDefault="00C76809" w:rsidP="00082ED8">
            <w:pPr>
              <w:spacing w:after="240" w:line="240" w:lineRule="auto"/>
              <w:rPr>
                <w:ins w:id="780" w:author="ERCOT" w:date="2025-07-14T09:33:00Z" w16du:dateUtc="2025-07-14T14:33:00Z"/>
                <w:rFonts w:ascii="Times New Roman" w:eastAsia="Calibri" w:hAnsi="Times New Roman" w:cs="Times New Roman"/>
                <w:sz w:val="20"/>
                <w:szCs w:val="20"/>
              </w:rPr>
            </w:pPr>
            <w:ins w:id="781" w:author="ERCOT" w:date="2025-07-14T09:33:00Z" w16du:dateUtc="2025-07-14T14:33:00Z">
              <w:r w:rsidRPr="00497450">
                <w:rPr>
                  <w:rFonts w:ascii="Times New Roman" w:eastAsia="Calibri" w:hAnsi="Times New Roman" w:cs="Times New Roman"/>
                  <w:sz w:val="20"/>
                  <w:szCs w:val="20"/>
                </w:rPr>
                <w:t>Enter ‘Y’ if the customer is participating in the  NOIE LSE RDR Program; Enter ‘OTH’ if the customer is participating in a NOIE DR program  other than the RDR Program; otherwise enter ‘N’.</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7D84325" w14:textId="77777777" w:rsidR="00C76809" w:rsidRPr="00497450" w:rsidRDefault="00C76809" w:rsidP="00082ED8">
            <w:pPr>
              <w:spacing w:after="0" w:line="240" w:lineRule="auto"/>
              <w:jc w:val="center"/>
              <w:rPr>
                <w:ins w:id="782" w:author="ERCOT" w:date="2025-07-14T09:33:00Z" w16du:dateUtc="2025-07-14T14:33:00Z"/>
                <w:rFonts w:ascii="Times New Roman" w:eastAsia="Times New Roman" w:hAnsi="Times New Roman"/>
                <w:sz w:val="20"/>
                <w:szCs w:val="20"/>
              </w:rPr>
            </w:pPr>
            <w:ins w:id="783" w:author="ERCOT" w:date="2025-07-14T09:33:00Z" w16du:dateUtc="2025-07-14T14:33:00Z">
              <w:r w:rsidRPr="00497450">
                <w:rPr>
                  <w:rFonts w:ascii="Times New Roman" w:eastAsia="Times New Roman" w:hAnsi="Times New Roman"/>
                  <w:sz w:val="20"/>
                  <w:szCs w:val="20"/>
                </w:rPr>
                <w:t>Alpha (3)</w:t>
              </w:r>
            </w:ins>
          </w:p>
        </w:tc>
      </w:tr>
    </w:tbl>
    <w:p w14:paraId="6381C02E" w14:textId="7E5B1BB9" w:rsidR="00C76809" w:rsidRPr="00D45362" w:rsidRDefault="00D45362" w:rsidP="00D45362">
      <w:pPr>
        <w:spacing w:before="240" w:after="240"/>
        <w:ind w:left="2160" w:hanging="720"/>
        <w:rPr>
          <w:ins w:id="784" w:author="ERCOT" w:date="2025-07-14T09:33:00Z" w16du:dateUtc="2025-07-14T14:33:00Z"/>
          <w:rFonts w:ascii="Times New Roman" w:hAnsi="Times New Roman"/>
          <w:bCs/>
        </w:rPr>
      </w:pPr>
      <w:ins w:id="785" w:author="ERCOT" w:date="2025-07-14T13:47:00Z" w16du:dateUtc="2025-07-14T18:47:00Z">
        <w:r>
          <w:rPr>
            <w:rFonts w:ascii="Times New Roman" w:hAnsi="Times New Roman"/>
            <w:bCs/>
          </w:rPr>
          <w:t>(vi)</w:t>
        </w:r>
        <w:r>
          <w:rPr>
            <w:rFonts w:ascii="Times New Roman" w:hAnsi="Times New Roman"/>
            <w:bCs/>
          </w:rPr>
          <w:tab/>
        </w:r>
        <w:r w:rsidRPr="00D45362">
          <w:rPr>
            <w:rFonts w:ascii="Times New Roman" w:hAnsi="Times New Roman"/>
            <w:bCs/>
          </w:rPr>
          <w:t>Summary Record – This record shows the number of DET records in the file.</w:t>
        </w:r>
      </w:ins>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C76809" w:rsidRPr="00497450" w14:paraId="7B020E86" w14:textId="77777777" w:rsidTr="00082ED8">
        <w:trPr>
          <w:cantSplit/>
          <w:trHeight w:val="495"/>
          <w:tblHeader/>
          <w:jc w:val="center"/>
          <w:ins w:id="786" w:author="ERCOT" w:date="2025-07-14T09:33:00Z"/>
        </w:trPr>
        <w:tc>
          <w:tcPr>
            <w:tcW w:w="107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03B6902A" w14:textId="77777777" w:rsidR="00C76809" w:rsidRPr="00497450" w:rsidRDefault="00C76809" w:rsidP="00082ED8">
            <w:pPr>
              <w:spacing w:after="0" w:line="240" w:lineRule="auto"/>
              <w:jc w:val="center"/>
              <w:rPr>
                <w:ins w:id="787" w:author="ERCOT" w:date="2025-07-14T09:33:00Z" w16du:dateUtc="2025-07-14T14:33:00Z"/>
                <w:rFonts w:ascii="Times New Roman" w:eastAsia="Arial Unicode MS" w:hAnsi="Times New Roman"/>
                <w:b/>
                <w:sz w:val="20"/>
                <w:szCs w:val="20"/>
              </w:rPr>
            </w:pPr>
            <w:ins w:id="788" w:author="ERCOT" w:date="2025-07-14T09:33:00Z" w16du:dateUtc="2025-07-14T14:33:00Z">
              <w:r w:rsidRPr="00497450">
                <w:rPr>
                  <w:rFonts w:ascii="Times New Roman" w:eastAsia="Times New Roman" w:hAnsi="Times New Roman"/>
                  <w:b/>
                  <w:sz w:val="20"/>
                  <w:szCs w:val="20"/>
                </w:rPr>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0DC53A82" w14:textId="77777777" w:rsidR="00C76809" w:rsidRPr="00497450" w:rsidRDefault="00C76809" w:rsidP="00082ED8">
            <w:pPr>
              <w:spacing w:after="0" w:line="240" w:lineRule="auto"/>
              <w:jc w:val="center"/>
              <w:rPr>
                <w:ins w:id="789" w:author="ERCOT" w:date="2025-07-14T09:33:00Z" w16du:dateUtc="2025-07-14T14:33:00Z"/>
                <w:rFonts w:ascii="Times New Roman" w:eastAsia="Arial Unicode MS" w:hAnsi="Times New Roman"/>
                <w:b/>
                <w:sz w:val="20"/>
                <w:szCs w:val="20"/>
              </w:rPr>
            </w:pPr>
            <w:ins w:id="790" w:author="ERCOT" w:date="2025-07-14T09:33:00Z" w16du:dateUtc="2025-07-14T14:33:00Z">
              <w:r w:rsidRPr="00497450">
                <w:rPr>
                  <w:rFonts w:ascii="Times New Roman" w:eastAsia="Times New Roman" w:hAnsi="Times New Roman"/>
                  <w:b/>
                  <w:sz w:val="20"/>
                  <w:szCs w:val="20"/>
                </w:rPr>
                <w:t>Mandatory / Optional</w:t>
              </w:r>
            </w:ins>
          </w:p>
        </w:tc>
        <w:tc>
          <w:tcPr>
            <w:tcW w:w="51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626236E3" w14:textId="77777777" w:rsidR="00C76809" w:rsidRPr="00497450" w:rsidRDefault="00C76809" w:rsidP="00082ED8">
            <w:pPr>
              <w:spacing w:after="0" w:line="240" w:lineRule="auto"/>
              <w:jc w:val="center"/>
              <w:rPr>
                <w:ins w:id="791" w:author="ERCOT" w:date="2025-07-14T09:33:00Z" w16du:dateUtc="2025-07-14T14:33:00Z"/>
                <w:rFonts w:ascii="Times New Roman" w:eastAsia="Arial Unicode MS" w:hAnsi="Times New Roman"/>
                <w:b/>
                <w:sz w:val="20"/>
                <w:szCs w:val="20"/>
              </w:rPr>
            </w:pPr>
            <w:ins w:id="792" w:author="ERCOT" w:date="2025-07-14T09:33:00Z" w16du:dateUtc="2025-07-14T14:33:00Z">
              <w:r w:rsidRPr="00497450">
                <w:rPr>
                  <w:rFonts w:ascii="Times New Roman" w:eastAsia="Times New Roman" w:hAnsi="Times New Roman"/>
                  <w:b/>
                  <w:sz w:val="20"/>
                  <w:szCs w:val="20"/>
                </w:rPr>
                <w:t>Comments</w:t>
              </w:r>
            </w:ins>
          </w:p>
        </w:tc>
        <w:tc>
          <w:tcPr>
            <w:tcW w:w="171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6CE07C00" w14:textId="77777777" w:rsidR="00C76809" w:rsidRPr="00497450" w:rsidRDefault="00C76809" w:rsidP="00082ED8">
            <w:pPr>
              <w:spacing w:after="0" w:line="240" w:lineRule="auto"/>
              <w:jc w:val="center"/>
              <w:rPr>
                <w:ins w:id="793" w:author="ERCOT" w:date="2025-07-14T09:33:00Z" w16du:dateUtc="2025-07-14T14:33:00Z"/>
                <w:rFonts w:ascii="Times New Roman" w:eastAsia="Arial Unicode MS" w:hAnsi="Times New Roman"/>
                <w:b/>
                <w:sz w:val="20"/>
                <w:szCs w:val="20"/>
              </w:rPr>
            </w:pPr>
            <w:ins w:id="794" w:author="ERCOT" w:date="2025-07-14T09:33:00Z" w16du:dateUtc="2025-07-14T14:33:00Z">
              <w:r w:rsidRPr="00497450">
                <w:rPr>
                  <w:rFonts w:ascii="Times New Roman" w:eastAsia="Times New Roman" w:hAnsi="Times New Roman"/>
                  <w:b/>
                  <w:sz w:val="20"/>
                  <w:szCs w:val="20"/>
                </w:rPr>
                <w:t>Format</w:t>
              </w:r>
            </w:ins>
          </w:p>
        </w:tc>
      </w:tr>
      <w:tr w:rsidR="00C76809" w:rsidRPr="00497450" w14:paraId="137F8A30" w14:textId="77777777" w:rsidTr="00082ED8">
        <w:trPr>
          <w:cantSplit/>
          <w:trHeight w:val="518"/>
          <w:jc w:val="center"/>
          <w:ins w:id="795"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8F414B5" w14:textId="77777777" w:rsidR="00C76809" w:rsidRPr="00497450" w:rsidRDefault="00C76809" w:rsidP="00082ED8">
            <w:pPr>
              <w:spacing w:after="0" w:line="240" w:lineRule="auto"/>
              <w:jc w:val="center"/>
              <w:rPr>
                <w:ins w:id="796" w:author="ERCOT" w:date="2025-07-14T09:33:00Z" w16du:dateUtc="2025-07-14T14:33:00Z"/>
                <w:rFonts w:ascii="Times New Roman" w:eastAsia="Times New Roman" w:hAnsi="Times New Roman"/>
                <w:sz w:val="20"/>
                <w:szCs w:val="20"/>
              </w:rPr>
            </w:pPr>
            <w:ins w:id="797" w:author="ERCOT" w:date="2025-07-14T09:33:00Z" w16du:dateUtc="2025-07-14T14:33:00Z">
              <w:r w:rsidRPr="00497450">
                <w:rPr>
                  <w:rFonts w:ascii="Times New Roman" w:eastAsia="Times New Roman" w:hAnsi="Times New Roman"/>
                  <w:sz w:val="20"/>
                  <w:szCs w:val="20"/>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6CB1820" w14:textId="77777777" w:rsidR="00C76809" w:rsidRPr="00497450" w:rsidRDefault="00C76809" w:rsidP="00082ED8">
            <w:pPr>
              <w:spacing w:after="0" w:line="240" w:lineRule="auto"/>
              <w:jc w:val="center"/>
              <w:rPr>
                <w:ins w:id="798" w:author="ERCOT" w:date="2025-07-14T09:33:00Z" w16du:dateUtc="2025-07-14T14:33:00Z"/>
                <w:rFonts w:ascii="Times New Roman" w:eastAsia="Times New Roman" w:hAnsi="Times New Roman"/>
                <w:sz w:val="20"/>
                <w:szCs w:val="20"/>
              </w:rPr>
            </w:pPr>
            <w:ins w:id="799" w:author="ERCOT" w:date="2025-07-14T09:33:00Z" w16du:dateUtc="2025-07-14T14:33:00Z">
              <w:r w:rsidRPr="00497450">
                <w:rPr>
                  <w:rFonts w:ascii="Times New Roman" w:eastAsia="Times New Roman" w:hAnsi="Times New Roman"/>
                  <w:sz w:val="20"/>
                  <w:szCs w:val="20"/>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869828E" w14:textId="77777777" w:rsidR="00C76809" w:rsidRPr="00497450" w:rsidRDefault="00C76809" w:rsidP="00082ED8">
            <w:pPr>
              <w:spacing w:after="0" w:line="240" w:lineRule="auto"/>
              <w:jc w:val="center"/>
              <w:rPr>
                <w:ins w:id="800" w:author="ERCOT" w:date="2025-07-14T09:33:00Z" w16du:dateUtc="2025-07-14T14:33:00Z"/>
                <w:rFonts w:ascii="Times New Roman" w:eastAsia="Times New Roman" w:hAnsi="Times New Roman"/>
                <w:sz w:val="20"/>
                <w:szCs w:val="20"/>
              </w:rPr>
            </w:pPr>
            <w:ins w:id="801" w:author="ERCOT" w:date="2025-07-14T09:33:00Z" w16du:dateUtc="2025-07-14T14:33:00Z">
              <w:r w:rsidRPr="00497450">
                <w:rPr>
                  <w:rFonts w:ascii="Times New Roman" w:eastAsia="Times New Roman" w:hAnsi="Times New Roman"/>
                  <w:sz w:val="20"/>
                  <w:szCs w:val="20"/>
                </w:rPr>
                <w:t>Hard Code “SUM”.</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2C24FE3" w14:textId="77777777" w:rsidR="00C76809" w:rsidRPr="00497450" w:rsidRDefault="00C76809" w:rsidP="00082ED8">
            <w:pPr>
              <w:spacing w:after="0" w:line="240" w:lineRule="auto"/>
              <w:jc w:val="center"/>
              <w:rPr>
                <w:ins w:id="802" w:author="ERCOT" w:date="2025-07-14T09:33:00Z" w16du:dateUtc="2025-07-14T14:33:00Z"/>
                <w:rFonts w:ascii="Times New Roman" w:eastAsia="Times New Roman" w:hAnsi="Times New Roman"/>
                <w:sz w:val="20"/>
                <w:szCs w:val="20"/>
              </w:rPr>
            </w:pPr>
            <w:ins w:id="803"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4C3BEE1A" w14:textId="77777777" w:rsidTr="00082ED8">
        <w:trPr>
          <w:cantSplit/>
          <w:trHeight w:val="518"/>
          <w:jc w:val="center"/>
          <w:ins w:id="804"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EE51B4C" w14:textId="77777777" w:rsidR="00C76809" w:rsidRPr="00497450" w:rsidRDefault="00C76809" w:rsidP="00082ED8">
            <w:pPr>
              <w:spacing w:after="0" w:line="240" w:lineRule="auto"/>
              <w:jc w:val="center"/>
              <w:rPr>
                <w:ins w:id="805" w:author="ERCOT" w:date="2025-07-14T09:33:00Z" w16du:dateUtc="2025-07-14T14:33:00Z"/>
                <w:rFonts w:ascii="Times New Roman" w:eastAsia="Times New Roman" w:hAnsi="Times New Roman"/>
                <w:sz w:val="20"/>
                <w:szCs w:val="20"/>
              </w:rPr>
            </w:pPr>
            <w:ins w:id="806" w:author="ERCOT" w:date="2025-07-14T09:33:00Z" w16du:dateUtc="2025-07-14T14:33:00Z">
              <w:r w:rsidRPr="00497450">
                <w:rPr>
                  <w:rFonts w:ascii="Times New Roman" w:eastAsia="Times New Roman" w:hAnsi="Times New Roman"/>
                  <w:sz w:val="20"/>
                  <w:szCs w:val="20"/>
                </w:rPr>
                <w:t>Total Number of DET Records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654ED81" w14:textId="77777777" w:rsidR="00C76809" w:rsidRPr="00497450" w:rsidRDefault="00C76809" w:rsidP="00082ED8">
            <w:pPr>
              <w:spacing w:after="0" w:line="240" w:lineRule="auto"/>
              <w:jc w:val="center"/>
              <w:rPr>
                <w:ins w:id="807" w:author="ERCOT" w:date="2025-07-14T09:33:00Z" w16du:dateUtc="2025-07-14T14:33:00Z"/>
                <w:rFonts w:ascii="Times New Roman" w:eastAsia="Times New Roman" w:hAnsi="Times New Roman"/>
                <w:sz w:val="20"/>
                <w:szCs w:val="20"/>
              </w:rPr>
            </w:pPr>
            <w:ins w:id="808" w:author="ERCOT" w:date="2025-07-14T09:33:00Z" w16du:dateUtc="2025-07-14T14:33:00Z">
              <w:r w:rsidRPr="00497450">
                <w:rPr>
                  <w:rFonts w:ascii="Times New Roman" w:eastAsia="Times New Roman" w:hAnsi="Times New Roman"/>
                  <w:sz w:val="20"/>
                  <w:szCs w:val="20"/>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3283EDD" w14:textId="77777777" w:rsidR="00C76809" w:rsidRPr="00497450" w:rsidRDefault="00C76809" w:rsidP="00082ED8">
            <w:pPr>
              <w:spacing w:after="0" w:line="240" w:lineRule="auto"/>
              <w:jc w:val="center"/>
              <w:rPr>
                <w:ins w:id="809" w:author="ERCOT" w:date="2025-07-14T09:33:00Z" w16du:dateUtc="2025-07-14T14:33:00Z"/>
                <w:rFonts w:ascii="Times New Roman" w:eastAsia="Times New Roman" w:hAnsi="Times New Roman"/>
                <w:sz w:val="20"/>
                <w:szCs w:val="20"/>
              </w:rPr>
            </w:pPr>
            <w:ins w:id="810" w:author="ERCOT" w:date="2025-07-14T09:33:00Z" w16du:dateUtc="2025-07-14T14:33:00Z">
              <w:r w:rsidRPr="00497450">
                <w:rPr>
                  <w:rFonts w:ascii="Times New Roman" w:eastAsia="Times New Roman" w:hAnsi="Times New Roman"/>
                  <w:sz w:val="20"/>
                  <w:szCs w:val="20"/>
                </w:rPr>
                <w:t xml:space="preserve">Total number of DET </w:t>
              </w:r>
              <w:proofErr w:type="gramStart"/>
              <w:r w:rsidRPr="00497450">
                <w:rPr>
                  <w:rFonts w:ascii="Times New Roman" w:eastAsia="Times New Roman" w:hAnsi="Times New Roman"/>
                  <w:sz w:val="20"/>
                  <w:szCs w:val="20"/>
                </w:rPr>
                <w:t>records,</w:t>
              </w:r>
              <w:proofErr w:type="gramEnd"/>
              <w:r w:rsidRPr="00497450">
                <w:rPr>
                  <w:rFonts w:ascii="Times New Roman" w:eastAsia="Times New Roman" w:hAnsi="Times New Roman"/>
                  <w:sz w:val="20"/>
                  <w:szCs w:val="20"/>
                </w:rPr>
                <w:t xml:space="preserve"> should be equal to the Record Counter in the last DET record.  Use zero if no records sent.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A006554" w14:textId="77777777" w:rsidR="00C76809" w:rsidRPr="00497450" w:rsidRDefault="00C76809" w:rsidP="00082ED8">
            <w:pPr>
              <w:spacing w:after="0" w:line="240" w:lineRule="auto"/>
              <w:jc w:val="center"/>
              <w:rPr>
                <w:ins w:id="811" w:author="ERCOT" w:date="2025-07-14T09:33:00Z" w16du:dateUtc="2025-07-14T14:33:00Z"/>
                <w:rFonts w:ascii="Times New Roman" w:eastAsia="Times New Roman" w:hAnsi="Times New Roman"/>
                <w:sz w:val="20"/>
                <w:szCs w:val="20"/>
              </w:rPr>
            </w:pPr>
            <w:ins w:id="812" w:author="ERCOT" w:date="2025-07-14T09:33:00Z" w16du:dateUtc="2025-07-14T14:33:00Z">
              <w:r w:rsidRPr="00497450">
                <w:rPr>
                  <w:rFonts w:ascii="Times New Roman" w:eastAsia="Times New Roman" w:hAnsi="Times New Roman"/>
                  <w:sz w:val="20"/>
                  <w:szCs w:val="20"/>
                </w:rPr>
                <w:t>Numeric (8)</w:t>
              </w:r>
            </w:ins>
          </w:p>
        </w:tc>
      </w:tr>
    </w:tbl>
    <w:p w14:paraId="32113BBB" w14:textId="77777777" w:rsidR="00D45362" w:rsidRPr="00D45362" w:rsidRDefault="00D45362" w:rsidP="00D45362">
      <w:pPr>
        <w:spacing w:before="240" w:after="240"/>
        <w:ind w:left="2160" w:hanging="720"/>
        <w:rPr>
          <w:ins w:id="813" w:author="ERCOT" w:date="2025-07-14T13:46:00Z" w16du:dateUtc="2025-07-14T18:46:00Z"/>
          <w:rFonts w:ascii="Times New Roman" w:hAnsi="Times New Roman"/>
          <w:bCs/>
        </w:rPr>
      </w:pPr>
      <w:ins w:id="814" w:author="ERCOT" w:date="2025-07-14T13:46:00Z" w16du:dateUtc="2025-07-14T18:46:00Z">
        <w:r>
          <w:rPr>
            <w:rFonts w:ascii="Times New Roman" w:hAnsi="Times New Roman"/>
            <w:bCs/>
          </w:rPr>
          <w:lastRenderedPageBreak/>
          <w:t>(vii)</w:t>
        </w:r>
        <w:r>
          <w:rPr>
            <w:rFonts w:ascii="Times New Roman" w:hAnsi="Times New Roman"/>
            <w:bCs/>
          </w:rPr>
          <w:tab/>
        </w:r>
        <w:r w:rsidRPr="00D45362">
          <w:rPr>
            <w:rFonts w:ascii="Times New Roman" w:hAnsi="Times New Roman"/>
            <w:bCs/>
          </w:rPr>
          <w:t xml:space="preserve">Example </w:t>
        </w:r>
        <w:proofErr w:type="spellStart"/>
        <w:r w:rsidRPr="00D45362">
          <w:rPr>
            <w:rFonts w:ascii="Times New Roman" w:hAnsi="Times New Roman"/>
            <w:bCs/>
          </w:rPr>
          <w:t>RDRPop</w:t>
        </w:r>
        <w:proofErr w:type="spellEnd"/>
        <w:r w:rsidRPr="00D45362">
          <w:rPr>
            <w:rFonts w:ascii="Times New Roman" w:hAnsi="Times New Roman"/>
            <w:bCs/>
          </w:rPr>
          <w:t xml:space="preserve"> file</w:t>
        </w:r>
      </w:ins>
    </w:p>
    <w:p w14:paraId="5A2D4B8D" w14:textId="77777777" w:rsidR="00D45362" w:rsidRPr="0095042E" w:rsidRDefault="00D45362" w:rsidP="00D45362">
      <w:pPr>
        <w:pStyle w:val="ListParagraph"/>
        <w:spacing w:after="240"/>
        <w:ind w:left="900"/>
        <w:rPr>
          <w:ins w:id="815" w:author="ERCOT" w:date="2025-07-14T13:46:00Z" w16du:dateUtc="2025-07-14T18:46:00Z"/>
          <w:rFonts w:ascii="Times New Roman" w:hAnsi="Times New Roman"/>
        </w:rPr>
      </w:pPr>
      <w:ins w:id="816" w:author="ERCOT" w:date="2025-07-14T13:46:00Z" w16du:dateUtc="2025-07-14T18:46:00Z">
        <w:r w:rsidRPr="0095042E">
          <w:rPr>
            <w:rFonts w:ascii="Times New Roman" w:hAnsi="Times New Roman"/>
          </w:rPr>
          <w:t>HDR|RD</w:t>
        </w:r>
        <w:r>
          <w:rPr>
            <w:rFonts w:ascii="Times New Roman" w:hAnsi="Times New Roman"/>
          </w:rPr>
          <w:t>RPop</w:t>
        </w:r>
        <w:r w:rsidRPr="0095042E">
          <w:rPr>
            <w:rFonts w:ascii="Times New Roman" w:hAnsi="Times New Roman"/>
          </w:rPr>
          <w:t>|200608300001||123456789</w:t>
        </w:r>
      </w:ins>
    </w:p>
    <w:p w14:paraId="16B8392A" w14:textId="77777777" w:rsidR="00D45362" w:rsidRPr="0095042E" w:rsidRDefault="00D45362" w:rsidP="00D45362">
      <w:pPr>
        <w:pStyle w:val="ListParagraph"/>
        <w:spacing w:after="240"/>
        <w:ind w:left="900"/>
        <w:rPr>
          <w:ins w:id="817" w:author="ERCOT" w:date="2025-07-14T13:46:00Z" w16du:dateUtc="2025-07-14T18:46:00Z"/>
          <w:rFonts w:ascii="Times New Roman" w:hAnsi="Times New Roman"/>
        </w:rPr>
      </w:pPr>
      <w:ins w:id="818" w:author="ERCOT" w:date="2025-07-14T13:46:00Z" w16du:dateUtc="2025-07-14T18:46:00Z">
        <w:r w:rsidRPr="0095042E">
          <w:rPr>
            <w:rFonts w:ascii="Times New Roman" w:hAnsi="Times New Roman"/>
          </w:rPr>
          <w:t>DET|1|123456789|1001001001001|</w:t>
        </w:r>
        <w:r>
          <w:rPr>
            <w:rFonts w:ascii="Times New Roman" w:hAnsi="Times New Roman"/>
          </w:rPr>
          <w:t>Y</w:t>
        </w:r>
        <w:r w:rsidRPr="0095042E">
          <w:rPr>
            <w:rFonts w:ascii="Times New Roman" w:hAnsi="Times New Roman"/>
          </w:rPr>
          <w:t>|</w:t>
        </w:r>
        <w:r>
          <w:rPr>
            <w:rFonts w:ascii="Times New Roman" w:hAnsi="Times New Roman"/>
          </w:rPr>
          <w:t>N|N|12345|ABCDEF|Y</w:t>
        </w:r>
      </w:ins>
    </w:p>
    <w:p w14:paraId="3475CB0A" w14:textId="77777777" w:rsidR="00D45362" w:rsidRPr="00C76809" w:rsidRDefault="00D45362" w:rsidP="00D45362">
      <w:pPr>
        <w:pStyle w:val="ListParagraph"/>
        <w:spacing w:after="240"/>
        <w:ind w:left="900"/>
        <w:rPr>
          <w:ins w:id="819" w:author="ERCOT" w:date="2025-07-14T13:46:00Z" w16du:dateUtc="2025-07-14T18:46:00Z"/>
          <w:rFonts w:ascii="Times New Roman" w:hAnsi="Times New Roman"/>
        </w:rPr>
      </w:pPr>
      <w:ins w:id="820" w:author="ERCOT" w:date="2025-07-14T13:46:00Z" w16du:dateUtc="2025-07-14T18:46:00Z">
        <w:r w:rsidRPr="0095042E">
          <w:rPr>
            <w:rFonts w:ascii="Times New Roman" w:hAnsi="Times New Roman"/>
          </w:rPr>
          <w:t>DET|2|123456789|1001001001023|</w:t>
        </w:r>
        <w:r w:rsidRPr="0044147B">
          <w:rPr>
            <w:rFonts w:ascii="Times New Roman" w:hAnsi="Times New Roman"/>
          </w:rPr>
          <w:t xml:space="preserve"> </w:t>
        </w:r>
        <w:r>
          <w:rPr>
            <w:rFonts w:ascii="Times New Roman" w:hAnsi="Times New Roman"/>
          </w:rPr>
          <w:t>Y</w:t>
        </w:r>
        <w:r w:rsidRPr="0095042E">
          <w:rPr>
            <w:rFonts w:ascii="Times New Roman" w:hAnsi="Times New Roman"/>
          </w:rPr>
          <w:t>|</w:t>
        </w:r>
        <w:r>
          <w:rPr>
            <w:rFonts w:ascii="Times New Roman" w:hAnsi="Times New Roman"/>
          </w:rPr>
          <w:t>N|N|12345|ABCDEF|Y</w:t>
        </w:r>
      </w:ins>
    </w:p>
    <w:p w14:paraId="25FAFCC0" w14:textId="77777777" w:rsidR="00D45362" w:rsidRPr="0095042E" w:rsidRDefault="00D45362" w:rsidP="00D45362">
      <w:pPr>
        <w:pStyle w:val="ListParagraph"/>
        <w:spacing w:after="240"/>
        <w:ind w:left="900"/>
        <w:rPr>
          <w:ins w:id="821" w:author="ERCOT" w:date="2025-07-14T13:46:00Z" w16du:dateUtc="2025-07-14T18:46:00Z"/>
          <w:rFonts w:ascii="Times New Roman" w:hAnsi="Times New Roman"/>
        </w:rPr>
      </w:pPr>
      <w:ins w:id="822" w:author="ERCOT" w:date="2025-07-14T13:46:00Z" w16du:dateUtc="2025-07-14T18:46:00Z">
        <w:r w:rsidRPr="0095042E">
          <w:rPr>
            <w:rFonts w:ascii="Times New Roman" w:hAnsi="Times New Roman"/>
          </w:rPr>
          <w:t>DET|3|123456789|1001001001045|20250101|</w:t>
        </w:r>
        <w:r w:rsidRPr="0044147B">
          <w:rPr>
            <w:rFonts w:ascii="Times New Roman" w:hAnsi="Times New Roman"/>
          </w:rPr>
          <w:t xml:space="preserve"> </w:t>
        </w:r>
        <w:r>
          <w:rPr>
            <w:rFonts w:ascii="Times New Roman" w:hAnsi="Times New Roman"/>
          </w:rPr>
          <w:t>Y</w:t>
        </w:r>
        <w:r w:rsidRPr="0095042E">
          <w:rPr>
            <w:rFonts w:ascii="Times New Roman" w:hAnsi="Times New Roman"/>
          </w:rPr>
          <w:t>|</w:t>
        </w:r>
        <w:r>
          <w:rPr>
            <w:rFonts w:ascii="Times New Roman" w:hAnsi="Times New Roman"/>
          </w:rPr>
          <w:t>N|N|12345|ABCDEF|N</w:t>
        </w:r>
      </w:ins>
    </w:p>
    <w:p w14:paraId="28BF1B7B" w14:textId="77777777" w:rsidR="00D45362" w:rsidRPr="0095042E" w:rsidRDefault="00D45362" w:rsidP="00D45362">
      <w:pPr>
        <w:pStyle w:val="ListParagraph"/>
        <w:spacing w:after="240"/>
        <w:ind w:left="900"/>
        <w:rPr>
          <w:ins w:id="823" w:author="ERCOT" w:date="2025-07-14T13:46:00Z" w16du:dateUtc="2025-07-14T18:46:00Z"/>
          <w:rFonts w:ascii="Times New Roman" w:hAnsi="Times New Roman"/>
        </w:rPr>
      </w:pPr>
      <w:ins w:id="824" w:author="ERCOT" w:date="2025-07-14T13:46:00Z" w16du:dateUtc="2025-07-14T18:46:00Z">
        <w:r w:rsidRPr="0095042E">
          <w:rPr>
            <w:rFonts w:ascii="Times New Roman" w:hAnsi="Times New Roman"/>
          </w:rPr>
          <w:t>DET|4|123456789|1001001001045|20250315|</w:t>
        </w:r>
        <w:r w:rsidRPr="0044147B">
          <w:rPr>
            <w:rFonts w:ascii="Times New Roman" w:hAnsi="Times New Roman"/>
          </w:rPr>
          <w:t xml:space="preserve"> </w:t>
        </w:r>
        <w:r>
          <w:rPr>
            <w:rFonts w:ascii="Times New Roman" w:hAnsi="Times New Roman"/>
          </w:rPr>
          <w:t>Y</w:t>
        </w:r>
        <w:r w:rsidRPr="0095042E">
          <w:rPr>
            <w:rFonts w:ascii="Times New Roman" w:hAnsi="Times New Roman"/>
          </w:rPr>
          <w:t>|</w:t>
        </w:r>
        <w:r>
          <w:rPr>
            <w:rFonts w:ascii="Times New Roman" w:hAnsi="Times New Roman"/>
          </w:rPr>
          <w:t>N|N|12345|ABCDEF|OTH</w:t>
        </w:r>
      </w:ins>
    </w:p>
    <w:p w14:paraId="468E0D55" w14:textId="77777777" w:rsidR="00D45362" w:rsidRPr="00F374E3" w:rsidRDefault="00D45362" w:rsidP="00D45362">
      <w:pPr>
        <w:pStyle w:val="ListParagraph"/>
        <w:spacing w:after="240"/>
        <w:ind w:left="900"/>
        <w:rPr>
          <w:ins w:id="825" w:author="ERCOT" w:date="2025-07-14T13:46:00Z" w16du:dateUtc="2025-07-14T18:46:00Z"/>
          <w:rFonts w:ascii="Times New Roman" w:hAnsi="Times New Roman"/>
        </w:rPr>
      </w:pPr>
      <w:ins w:id="826" w:author="ERCOT" w:date="2025-07-14T13:46:00Z" w16du:dateUtc="2025-07-14T18:46:00Z">
        <w:r w:rsidRPr="0095042E">
          <w:rPr>
            <w:rFonts w:ascii="Times New Roman" w:hAnsi="Times New Roman"/>
          </w:rPr>
          <w:t>SUM|4|</w:t>
        </w:r>
      </w:ins>
    </w:p>
    <w:p w14:paraId="70749AB0" w14:textId="1DE13309" w:rsidR="00C76809" w:rsidRDefault="00C76809" w:rsidP="00D45362">
      <w:pPr>
        <w:spacing w:after="240" w:line="240" w:lineRule="auto"/>
        <w:ind w:left="1440" w:hanging="720"/>
        <w:rPr>
          <w:ins w:id="827" w:author="ERCOT" w:date="2025-07-14T09:33:00Z" w16du:dateUtc="2025-07-14T14:33:00Z"/>
          <w:rFonts w:ascii="Times New Roman" w:eastAsia="Calibri" w:hAnsi="Times New Roman" w:cs="Times New Roman"/>
        </w:rPr>
      </w:pPr>
      <w:ins w:id="828" w:author="ERCOT" w:date="2025-07-14T09:33:00Z" w16du:dateUtc="2025-07-14T14:33:00Z">
        <w:r>
          <w:rPr>
            <w:rFonts w:ascii="Times New Roman" w:eastAsia="Calibri" w:hAnsi="Times New Roman" w:cs="Times New Roman"/>
          </w:rPr>
          <w:t>(c)</w:t>
        </w:r>
      </w:ins>
      <w:r w:rsidR="00D45362">
        <w:rPr>
          <w:rFonts w:ascii="Times New Roman" w:eastAsia="Calibri" w:hAnsi="Times New Roman" w:cs="Times New Roman"/>
        </w:rPr>
        <w:tab/>
      </w:r>
      <w:ins w:id="829" w:author="ERCOT" w:date="2025-07-14T09:33:00Z" w16du:dateUtc="2025-07-14T14:33:00Z">
        <w:r>
          <w:rPr>
            <w:rFonts w:ascii="Times New Roman" w:eastAsia="Calibri" w:hAnsi="Times New Roman" w:cs="Times New Roman"/>
          </w:rPr>
          <w:t xml:space="preserve">RDR Participant Data File (Report Name </w:t>
        </w:r>
        <w:proofErr w:type="spellStart"/>
        <w:r>
          <w:rPr>
            <w:rFonts w:ascii="Times New Roman" w:eastAsia="Calibri" w:hAnsi="Times New Roman" w:cs="Times New Roman"/>
          </w:rPr>
          <w:t>RDRParticipant</w:t>
        </w:r>
        <w:proofErr w:type="spellEnd"/>
        <w:r>
          <w:rPr>
            <w:rFonts w:ascii="Times New Roman" w:eastAsia="Calibri" w:hAnsi="Times New Roman" w:cs="Times New Roman"/>
          </w:rPr>
          <w:t>)</w:t>
        </w:r>
      </w:ins>
    </w:p>
    <w:p w14:paraId="39C553A2" w14:textId="77777777" w:rsidR="000473A4" w:rsidRPr="00D45362" w:rsidRDefault="00D45362" w:rsidP="000473A4">
      <w:pPr>
        <w:spacing w:after="240"/>
        <w:ind w:left="2160" w:hanging="720"/>
        <w:rPr>
          <w:ins w:id="830" w:author="ERCOT" w:date="2025-07-16T18:29:00Z" w16du:dateUtc="2025-07-16T23:29:00Z"/>
          <w:rFonts w:ascii="Times New Roman" w:hAnsi="Times New Roman"/>
        </w:rPr>
      </w:pPr>
      <w:ins w:id="831" w:author="ERCOT" w:date="2025-07-14T13:49:00Z" w16du:dateUtc="2025-07-14T18:49:00Z">
        <w:r>
          <w:rPr>
            <w:rFonts w:ascii="Times New Roman" w:eastAsia="Calibri" w:hAnsi="Times New Roman" w:cs="Times New Roman"/>
          </w:rPr>
          <w:t>(i)</w:t>
        </w:r>
        <w:r>
          <w:rPr>
            <w:rFonts w:ascii="Times New Roman" w:eastAsia="Calibri" w:hAnsi="Times New Roman" w:cs="Times New Roman"/>
          </w:rPr>
          <w:tab/>
        </w:r>
      </w:ins>
      <w:ins w:id="832" w:author="ERCOT" w:date="2025-07-16T18:29:00Z" w16du:dateUtc="2025-07-16T23:29:00Z">
        <w:r w:rsidR="000473A4" w:rsidRPr="00D45362">
          <w:rPr>
            <w:rFonts w:ascii="Times New Roman" w:eastAsia="Calibri" w:hAnsi="Times New Roman" w:cs="Times New Roman"/>
          </w:rPr>
          <w:t xml:space="preserve">NOIE LSEs are required to submit an </w:t>
        </w:r>
        <w:proofErr w:type="spellStart"/>
        <w:r w:rsidR="000473A4" w:rsidRPr="00D45362">
          <w:rPr>
            <w:rFonts w:ascii="Times New Roman" w:eastAsia="Calibri" w:hAnsi="Times New Roman" w:cs="Times New Roman"/>
          </w:rPr>
          <w:t>RDRParticipant</w:t>
        </w:r>
        <w:proofErr w:type="spellEnd"/>
        <w:r w:rsidR="000473A4" w:rsidRPr="00D45362">
          <w:rPr>
            <w:rFonts w:ascii="Times New Roman" w:eastAsia="Calibri" w:hAnsi="Times New Roman" w:cs="Times New Roman"/>
          </w:rPr>
          <w:t xml:space="preserve"> Data File consisting of all active Residential Customers that were equipped with 15-minute interval metering and were participating in the RDR Program as of the first day of the Assessment Period. The file must be submitted to ERCOT within 45 days after the end of the Assessment Period and must follow the file format and content specifications shown in the table below.</w:t>
        </w:r>
      </w:ins>
    </w:p>
    <w:p w14:paraId="6226394D" w14:textId="4C475846" w:rsidR="000473A4" w:rsidRPr="00D45362" w:rsidRDefault="000473A4" w:rsidP="000473A4">
      <w:pPr>
        <w:spacing w:after="240"/>
        <w:ind w:left="2160" w:hanging="720"/>
        <w:rPr>
          <w:ins w:id="833" w:author="ERCOT" w:date="2025-07-16T18:29:00Z" w16du:dateUtc="2025-07-16T23:29:00Z"/>
          <w:rFonts w:ascii="Times New Roman" w:hAnsi="Times New Roman"/>
        </w:rPr>
      </w:pPr>
      <w:ins w:id="834" w:author="ERCOT" w:date="2025-07-16T18:29:00Z" w16du:dateUtc="2025-07-16T23:29:00Z">
        <w:r>
          <w:rPr>
            <w:rFonts w:ascii="Times New Roman" w:eastAsia="Calibri" w:hAnsi="Times New Roman" w:cs="Times New Roman"/>
          </w:rPr>
          <w:t>(ii)</w:t>
        </w:r>
        <w:r>
          <w:rPr>
            <w:rFonts w:ascii="Times New Roman" w:eastAsia="Calibri" w:hAnsi="Times New Roman" w:cs="Times New Roman"/>
          </w:rPr>
          <w:tab/>
        </w:r>
        <w:r w:rsidRPr="00D45362">
          <w:rPr>
            <w:rFonts w:ascii="Times New Roman" w:eastAsia="Calibri" w:hAnsi="Times New Roman" w:cs="Times New Roman"/>
          </w:rPr>
          <w:t xml:space="preserve">Note: data elements </w:t>
        </w:r>
        <w:r>
          <w:rPr>
            <w:rFonts w:ascii="Times New Roman" w:eastAsia="Calibri" w:hAnsi="Times New Roman" w:cs="Times New Roman"/>
          </w:rPr>
          <w:t>must</w:t>
        </w:r>
        <w:r w:rsidRPr="00D45362">
          <w:rPr>
            <w:rFonts w:ascii="Times New Roman" w:eastAsia="Calibri" w:hAnsi="Times New Roman" w:cs="Times New Roman"/>
          </w:rPr>
          <w:t xml:space="preserve"> be separated with pipes (‘|’) as the delimiter. </w:t>
        </w:r>
        <w:r w:rsidRPr="00D45362">
          <w:rPr>
            <w:rFonts w:ascii="Times New Roman" w:hAnsi="Times New Roman"/>
          </w:rPr>
          <w:t xml:space="preserve">Three record types are applicable to </w:t>
        </w:r>
        <w:proofErr w:type="spellStart"/>
        <w:r w:rsidRPr="00D45362">
          <w:rPr>
            <w:rFonts w:ascii="Times New Roman" w:hAnsi="Times New Roman"/>
          </w:rPr>
          <w:t>RD</w:t>
        </w:r>
        <w:r>
          <w:rPr>
            <w:rFonts w:ascii="Times New Roman" w:hAnsi="Times New Roman"/>
          </w:rPr>
          <w:t>R</w:t>
        </w:r>
        <w:r w:rsidRPr="00D45362">
          <w:rPr>
            <w:rFonts w:ascii="Times New Roman" w:hAnsi="Times New Roman"/>
          </w:rPr>
          <w:t>Partic</w:t>
        </w:r>
        <w:r>
          <w:rPr>
            <w:rFonts w:ascii="Times New Roman" w:hAnsi="Times New Roman"/>
          </w:rPr>
          <w:t>i</w:t>
        </w:r>
        <w:r w:rsidRPr="00D45362">
          <w:rPr>
            <w:rFonts w:ascii="Times New Roman" w:hAnsi="Times New Roman"/>
          </w:rPr>
          <w:t>pa</w:t>
        </w:r>
        <w:r>
          <w:rPr>
            <w:rFonts w:ascii="Times New Roman" w:hAnsi="Times New Roman"/>
          </w:rPr>
          <w:t>nt</w:t>
        </w:r>
        <w:proofErr w:type="spellEnd"/>
        <w:r w:rsidRPr="00D45362">
          <w:rPr>
            <w:rFonts w:ascii="Times New Roman" w:hAnsi="Times New Roman"/>
          </w:rPr>
          <w:t xml:space="preserve"> files sent via NAESB: header record; detail record; and summary record. At a minimum the filename must contain .csv after decryption otherwise the file will be rejected by ERCOT.  Files must be sent with a NAESB input-format of “FF”.  Any file extension other than .csv, such as .xml or .x12 will fail at ERCOT.</w:t>
        </w:r>
      </w:ins>
    </w:p>
    <w:p w14:paraId="3F62FC25" w14:textId="77777777" w:rsidR="00D45362" w:rsidRPr="00D45362" w:rsidRDefault="00D45362" w:rsidP="00D45362">
      <w:pPr>
        <w:spacing w:after="240"/>
        <w:ind w:left="2160" w:hanging="720"/>
        <w:rPr>
          <w:ins w:id="835" w:author="ERCOT" w:date="2025-07-14T13:49:00Z" w16du:dateUtc="2025-07-14T18:49:00Z"/>
          <w:rFonts w:ascii="Times New Roman" w:hAnsi="Times New Roman"/>
        </w:rPr>
      </w:pPr>
      <w:ins w:id="836" w:author="ERCOT" w:date="2025-07-14T13:49:00Z" w16du:dateUtc="2025-07-14T18:49:00Z">
        <w:r>
          <w:rPr>
            <w:rFonts w:ascii="Times New Roman" w:hAnsi="Times New Roman"/>
            <w:bCs/>
          </w:rPr>
          <w:t>(iii)</w:t>
        </w:r>
        <w:r>
          <w:rPr>
            <w:rFonts w:ascii="Times New Roman" w:hAnsi="Times New Roman"/>
            <w:bCs/>
          </w:rPr>
          <w:tab/>
        </w:r>
        <w:r w:rsidRPr="00D45362">
          <w:rPr>
            <w:rFonts w:ascii="Times New Roman" w:hAnsi="Times New Roman"/>
            <w:bCs/>
          </w:rPr>
          <w:t>Header Record</w:t>
        </w:r>
        <w:r w:rsidRPr="00D45362">
          <w:rPr>
            <w:rFonts w:ascii="Times New Roman" w:hAnsi="Times New Roman"/>
          </w:rPr>
          <w:t xml:space="preserve"> –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C76809" w:rsidRPr="00497450" w14:paraId="2CAC77BD" w14:textId="77777777" w:rsidTr="00082ED8">
        <w:trPr>
          <w:cantSplit/>
          <w:trHeight w:val="490"/>
          <w:tblHeader/>
          <w:jc w:val="center"/>
          <w:ins w:id="837" w:author="ERCOT" w:date="2025-07-14T09:33:00Z"/>
        </w:trPr>
        <w:tc>
          <w:tcPr>
            <w:tcW w:w="117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27E100EC" w14:textId="77777777" w:rsidR="00C76809" w:rsidRPr="00497450" w:rsidRDefault="00C76809" w:rsidP="00082ED8">
            <w:pPr>
              <w:spacing w:after="0" w:line="240" w:lineRule="auto"/>
              <w:jc w:val="center"/>
              <w:rPr>
                <w:ins w:id="838" w:author="ERCOT" w:date="2025-07-14T09:33:00Z" w16du:dateUtc="2025-07-14T14:33:00Z"/>
                <w:rFonts w:ascii="Times New Roman" w:eastAsia="Arial Unicode MS" w:hAnsi="Times New Roman"/>
                <w:b/>
                <w:sz w:val="20"/>
                <w:szCs w:val="20"/>
              </w:rPr>
            </w:pPr>
            <w:ins w:id="839" w:author="ERCOT" w:date="2025-07-14T09:33:00Z" w16du:dateUtc="2025-07-14T14:33:00Z">
              <w:r w:rsidRPr="00497450">
                <w:rPr>
                  <w:rFonts w:ascii="Times New Roman" w:eastAsia="Times New Roman" w:hAnsi="Times New Roman"/>
                  <w:b/>
                  <w:sz w:val="20"/>
                  <w:szCs w:val="20"/>
                </w:rPr>
                <w:t>Data Element</w:t>
              </w:r>
            </w:ins>
          </w:p>
        </w:tc>
        <w:tc>
          <w:tcPr>
            <w:tcW w:w="14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7DED254A" w14:textId="77777777" w:rsidR="00C76809" w:rsidRPr="00497450" w:rsidRDefault="00C76809" w:rsidP="00082ED8">
            <w:pPr>
              <w:spacing w:after="0" w:line="240" w:lineRule="auto"/>
              <w:jc w:val="center"/>
              <w:rPr>
                <w:ins w:id="840" w:author="ERCOT" w:date="2025-07-14T09:33:00Z" w16du:dateUtc="2025-07-14T14:33:00Z"/>
                <w:rFonts w:ascii="Times New Roman" w:eastAsia="Arial Unicode MS" w:hAnsi="Times New Roman"/>
                <w:b/>
                <w:sz w:val="20"/>
                <w:szCs w:val="20"/>
              </w:rPr>
            </w:pPr>
            <w:ins w:id="841" w:author="ERCOT" w:date="2025-07-14T09:33:00Z" w16du:dateUtc="2025-07-14T14:33:00Z">
              <w:r w:rsidRPr="00497450">
                <w:rPr>
                  <w:rFonts w:ascii="Times New Roman" w:eastAsia="Times New Roman" w:hAnsi="Times New Roman"/>
                  <w:b/>
                  <w:sz w:val="20"/>
                  <w:szCs w:val="20"/>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0DBC73A2" w14:textId="77777777" w:rsidR="00C76809" w:rsidRPr="00497450" w:rsidRDefault="00C76809" w:rsidP="00082ED8">
            <w:pPr>
              <w:spacing w:after="0" w:line="240" w:lineRule="auto"/>
              <w:jc w:val="center"/>
              <w:rPr>
                <w:ins w:id="842" w:author="ERCOT" w:date="2025-07-14T09:33:00Z" w16du:dateUtc="2025-07-14T14:33:00Z"/>
                <w:rFonts w:ascii="Times New Roman" w:eastAsia="Arial Unicode MS" w:hAnsi="Times New Roman"/>
                <w:b/>
                <w:sz w:val="20"/>
                <w:szCs w:val="20"/>
              </w:rPr>
            </w:pPr>
            <w:ins w:id="843" w:author="ERCOT" w:date="2025-07-14T09:33:00Z" w16du:dateUtc="2025-07-14T14:33:00Z">
              <w:r w:rsidRPr="00497450">
                <w:rPr>
                  <w:rFonts w:ascii="Times New Roman" w:eastAsia="Times New Roman" w:hAnsi="Times New Roman"/>
                  <w:b/>
                  <w:sz w:val="20"/>
                  <w:szCs w:val="20"/>
                </w:rPr>
                <w:t>Comments</w:t>
              </w:r>
            </w:ins>
          </w:p>
        </w:tc>
        <w:tc>
          <w:tcPr>
            <w:tcW w:w="152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11ACC91F" w14:textId="77777777" w:rsidR="00C76809" w:rsidRPr="00497450" w:rsidRDefault="00C76809" w:rsidP="00082ED8">
            <w:pPr>
              <w:spacing w:after="0" w:line="240" w:lineRule="auto"/>
              <w:jc w:val="center"/>
              <w:rPr>
                <w:ins w:id="844" w:author="ERCOT" w:date="2025-07-14T09:33:00Z" w16du:dateUtc="2025-07-14T14:33:00Z"/>
                <w:rFonts w:ascii="Times New Roman" w:eastAsia="Arial Unicode MS" w:hAnsi="Times New Roman"/>
                <w:b/>
                <w:sz w:val="20"/>
                <w:szCs w:val="20"/>
              </w:rPr>
            </w:pPr>
            <w:ins w:id="845" w:author="ERCOT" w:date="2025-07-14T09:33:00Z" w16du:dateUtc="2025-07-14T14:33:00Z">
              <w:r w:rsidRPr="00497450">
                <w:rPr>
                  <w:rFonts w:ascii="Times New Roman" w:eastAsia="Times New Roman" w:hAnsi="Times New Roman"/>
                  <w:b/>
                  <w:sz w:val="20"/>
                  <w:szCs w:val="20"/>
                </w:rPr>
                <w:t>Format</w:t>
              </w:r>
            </w:ins>
          </w:p>
        </w:tc>
      </w:tr>
      <w:tr w:rsidR="00C76809" w:rsidRPr="00497450" w14:paraId="3928F50B" w14:textId="77777777" w:rsidTr="00082ED8">
        <w:trPr>
          <w:cantSplit/>
          <w:trHeight w:val="512"/>
          <w:jc w:val="center"/>
          <w:ins w:id="846"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F7A6074" w14:textId="77777777" w:rsidR="00C76809" w:rsidRPr="00497450" w:rsidRDefault="00C76809" w:rsidP="00082ED8">
            <w:pPr>
              <w:spacing w:after="0" w:line="240" w:lineRule="auto"/>
              <w:ind w:left="720" w:hanging="720"/>
              <w:jc w:val="center"/>
              <w:rPr>
                <w:ins w:id="847" w:author="ERCOT" w:date="2025-07-14T09:33:00Z" w16du:dateUtc="2025-07-14T14:33:00Z"/>
                <w:rFonts w:ascii="Times New Roman" w:eastAsia="Times New Roman" w:hAnsi="Times New Roman"/>
                <w:sz w:val="20"/>
                <w:szCs w:val="20"/>
              </w:rPr>
            </w:pPr>
            <w:ins w:id="848" w:author="ERCOT" w:date="2025-07-14T09:33:00Z" w16du:dateUtc="2025-07-14T14:33:00Z">
              <w:r w:rsidRPr="00497450">
                <w:rPr>
                  <w:rFonts w:ascii="Times New Roman" w:eastAsia="Times New Roman" w:hAnsi="Times New Roman"/>
                  <w:sz w:val="20"/>
                  <w:szCs w:val="20"/>
                </w:rPr>
                <w:t>Record</w:t>
              </w:r>
            </w:ins>
          </w:p>
          <w:p w14:paraId="44D33754" w14:textId="77777777" w:rsidR="00C76809" w:rsidRPr="00497450" w:rsidRDefault="00C76809" w:rsidP="00082ED8">
            <w:pPr>
              <w:spacing w:after="0" w:line="240" w:lineRule="auto"/>
              <w:ind w:left="720" w:hanging="720"/>
              <w:jc w:val="center"/>
              <w:rPr>
                <w:ins w:id="849" w:author="ERCOT" w:date="2025-07-14T09:33:00Z" w16du:dateUtc="2025-07-14T14:33:00Z"/>
                <w:rFonts w:ascii="Times New Roman" w:eastAsia="Times New Roman" w:hAnsi="Times New Roman"/>
                <w:sz w:val="20"/>
                <w:szCs w:val="20"/>
              </w:rPr>
            </w:pPr>
            <w:ins w:id="850" w:author="ERCOT" w:date="2025-07-14T09:33:00Z" w16du:dateUtc="2025-07-14T14:33:00Z">
              <w:r w:rsidRPr="00497450">
                <w:rPr>
                  <w:rFonts w:ascii="Times New Roman" w:eastAsia="Times New Roman" w:hAnsi="Times New Roman"/>
                  <w:sz w:val="20"/>
                  <w:szCs w:val="20"/>
                </w:rPr>
                <w:t>Type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5FE6EA6" w14:textId="77777777" w:rsidR="00C76809" w:rsidRPr="00497450" w:rsidRDefault="00C76809" w:rsidP="00082ED8">
            <w:pPr>
              <w:spacing w:after="0" w:line="240" w:lineRule="auto"/>
              <w:jc w:val="center"/>
              <w:rPr>
                <w:ins w:id="851" w:author="ERCOT" w:date="2025-07-14T09:33:00Z" w16du:dateUtc="2025-07-14T14:33:00Z"/>
                <w:rFonts w:ascii="Times New Roman" w:eastAsia="Times New Roman" w:hAnsi="Times New Roman"/>
                <w:sz w:val="20"/>
                <w:szCs w:val="20"/>
              </w:rPr>
            </w:pPr>
            <w:ins w:id="852"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CE7CE0A" w14:textId="77777777" w:rsidR="00C76809" w:rsidRPr="00497450" w:rsidRDefault="00C76809" w:rsidP="00082ED8">
            <w:pPr>
              <w:spacing w:after="0" w:line="240" w:lineRule="auto"/>
              <w:jc w:val="center"/>
              <w:rPr>
                <w:ins w:id="853" w:author="ERCOT" w:date="2025-07-14T09:33:00Z" w16du:dateUtc="2025-07-14T14:33:00Z"/>
                <w:rFonts w:ascii="Times New Roman" w:eastAsia="Times New Roman" w:hAnsi="Times New Roman"/>
                <w:sz w:val="20"/>
                <w:szCs w:val="20"/>
              </w:rPr>
            </w:pPr>
            <w:ins w:id="854" w:author="ERCOT" w:date="2025-07-14T09:33:00Z" w16du:dateUtc="2025-07-14T14:33:00Z">
              <w:r w:rsidRPr="00497450">
                <w:rPr>
                  <w:rFonts w:ascii="Times New Roman" w:eastAsia="Times New Roman" w:hAnsi="Times New Roman"/>
                  <w:sz w:val="20"/>
                  <w:szCs w:val="20"/>
                </w:rPr>
                <w:t>Hard Code “HDR”.</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3D839AA" w14:textId="77777777" w:rsidR="00C76809" w:rsidRPr="00497450" w:rsidRDefault="00C76809" w:rsidP="00082ED8">
            <w:pPr>
              <w:spacing w:after="0" w:line="240" w:lineRule="auto"/>
              <w:jc w:val="center"/>
              <w:rPr>
                <w:ins w:id="855" w:author="ERCOT" w:date="2025-07-14T09:33:00Z" w16du:dateUtc="2025-07-14T14:33:00Z"/>
                <w:rFonts w:ascii="Times New Roman" w:eastAsia="Times New Roman" w:hAnsi="Times New Roman"/>
                <w:sz w:val="20"/>
                <w:szCs w:val="20"/>
              </w:rPr>
            </w:pPr>
            <w:ins w:id="856"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4B67EFF0" w14:textId="77777777" w:rsidTr="00082ED8">
        <w:trPr>
          <w:cantSplit/>
          <w:trHeight w:val="512"/>
          <w:jc w:val="center"/>
          <w:ins w:id="857"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34D6901" w14:textId="77777777" w:rsidR="00C76809" w:rsidRPr="00497450" w:rsidRDefault="00C76809" w:rsidP="00082ED8">
            <w:pPr>
              <w:spacing w:after="0" w:line="240" w:lineRule="auto"/>
              <w:jc w:val="center"/>
              <w:rPr>
                <w:ins w:id="858" w:author="ERCOT" w:date="2025-07-14T09:33:00Z" w16du:dateUtc="2025-07-14T14:33:00Z"/>
                <w:rFonts w:ascii="Times New Roman" w:eastAsia="Times New Roman" w:hAnsi="Times New Roman"/>
                <w:sz w:val="20"/>
                <w:szCs w:val="20"/>
              </w:rPr>
            </w:pPr>
            <w:ins w:id="859" w:author="ERCOT" w:date="2025-07-14T09:33:00Z" w16du:dateUtc="2025-07-14T14:33:00Z">
              <w:r w:rsidRPr="00497450">
                <w:rPr>
                  <w:rFonts w:ascii="Times New Roman" w:eastAsia="Times New Roman" w:hAnsi="Times New Roman"/>
                  <w:sz w:val="20"/>
                  <w:szCs w:val="20"/>
                </w:rPr>
                <w:t>Report Name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BC24C89" w14:textId="77777777" w:rsidR="00C76809" w:rsidRPr="00497450" w:rsidRDefault="00C76809" w:rsidP="00082ED8">
            <w:pPr>
              <w:spacing w:after="0" w:line="240" w:lineRule="auto"/>
              <w:jc w:val="center"/>
              <w:rPr>
                <w:ins w:id="860" w:author="ERCOT" w:date="2025-07-14T09:33:00Z" w16du:dateUtc="2025-07-14T14:33:00Z"/>
                <w:rFonts w:ascii="Times New Roman" w:eastAsia="Times New Roman" w:hAnsi="Times New Roman"/>
                <w:sz w:val="20"/>
                <w:szCs w:val="20"/>
              </w:rPr>
            </w:pPr>
            <w:ins w:id="861"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7FF29AA" w14:textId="69386DB8" w:rsidR="00C76809" w:rsidRPr="00497450" w:rsidRDefault="00C76809" w:rsidP="00082ED8">
            <w:pPr>
              <w:spacing w:after="0" w:line="240" w:lineRule="auto"/>
              <w:jc w:val="center"/>
              <w:rPr>
                <w:ins w:id="862" w:author="ERCOT" w:date="2025-07-14T09:33:00Z" w16du:dateUtc="2025-07-14T14:33:00Z"/>
                <w:rFonts w:ascii="Times New Roman" w:eastAsia="Times New Roman" w:hAnsi="Times New Roman"/>
                <w:sz w:val="20"/>
                <w:szCs w:val="20"/>
              </w:rPr>
            </w:pPr>
            <w:ins w:id="863" w:author="ERCOT" w:date="2025-07-14T09:33:00Z" w16du:dateUtc="2025-07-14T14:33:00Z">
              <w:r w:rsidRPr="00497450">
                <w:rPr>
                  <w:rFonts w:ascii="Times New Roman" w:eastAsia="Times New Roman" w:hAnsi="Times New Roman"/>
                  <w:sz w:val="20"/>
                  <w:szCs w:val="20"/>
                </w:rPr>
                <w:t>Hard Code “</w:t>
              </w:r>
              <w:proofErr w:type="spellStart"/>
              <w:r w:rsidRPr="00497450">
                <w:rPr>
                  <w:rFonts w:ascii="Times New Roman" w:eastAsia="Times New Roman" w:hAnsi="Times New Roman"/>
                  <w:sz w:val="20"/>
                  <w:szCs w:val="20"/>
                </w:rPr>
                <w:t>RD</w:t>
              </w:r>
            </w:ins>
            <w:ins w:id="864" w:author="ERCOT" w:date="2025-07-16T18:39:00Z" w16du:dateUtc="2025-07-16T23:39:00Z">
              <w:r w:rsidR="008D4B87">
                <w:rPr>
                  <w:rFonts w:ascii="Times New Roman" w:eastAsia="Times New Roman" w:hAnsi="Times New Roman"/>
                  <w:sz w:val="20"/>
                  <w:szCs w:val="20"/>
                </w:rPr>
                <w:t>R</w:t>
              </w:r>
            </w:ins>
            <w:ins w:id="865" w:author="ERCOT" w:date="2025-07-14T09:33:00Z" w16du:dateUtc="2025-07-14T14:33:00Z">
              <w:r w:rsidRPr="00497450">
                <w:rPr>
                  <w:rFonts w:ascii="Times New Roman" w:eastAsia="Times New Roman" w:hAnsi="Times New Roman"/>
                  <w:sz w:val="20"/>
                  <w:szCs w:val="20"/>
                </w:rPr>
                <w:t>Participant</w:t>
              </w:r>
              <w:proofErr w:type="spellEnd"/>
              <w:r w:rsidRPr="00497450">
                <w:rPr>
                  <w:rFonts w:ascii="Times New Roman" w:eastAsia="Times New Roman" w:hAnsi="Times New Roman"/>
                  <w:sz w:val="20"/>
                  <w:szCs w:val="20"/>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2EE4F60" w14:textId="77777777" w:rsidR="00C76809" w:rsidRPr="00497450" w:rsidRDefault="00C76809" w:rsidP="00082ED8">
            <w:pPr>
              <w:spacing w:after="0" w:line="240" w:lineRule="auto"/>
              <w:jc w:val="center"/>
              <w:rPr>
                <w:ins w:id="866" w:author="ERCOT" w:date="2025-07-14T09:33:00Z" w16du:dateUtc="2025-07-14T14:33:00Z"/>
                <w:rFonts w:ascii="Times New Roman" w:eastAsia="Times New Roman" w:hAnsi="Times New Roman"/>
                <w:sz w:val="20"/>
                <w:szCs w:val="20"/>
              </w:rPr>
            </w:pPr>
            <w:ins w:id="867" w:author="ERCOT" w:date="2025-07-14T09:33:00Z" w16du:dateUtc="2025-07-14T14:33:00Z">
              <w:r w:rsidRPr="00497450">
                <w:rPr>
                  <w:rFonts w:ascii="Times New Roman" w:eastAsia="Times New Roman" w:hAnsi="Times New Roman"/>
                  <w:sz w:val="20"/>
                  <w:szCs w:val="20"/>
                </w:rPr>
                <w:t>Alpha numeric (14)</w:t>
              </w:r>
            </w:ins>
          </w:p>
        </w:tc>
      </w:tr>
      <w:tr w:rsidR="00C76809" w:rsidRPr="00497450" w14:paraId="3F36EE03" w14:textId="77777777" w:rsidTr="00082ED8">
        <w:trPr>
          <w:cantSplit/>
          <w:trHeight w:val="512"/>
          <w:jc w:val="center"/>
          <w:ins w:id="868"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D6CB0C3" w14:textId="77777777" w:rsidR="00C76809" w:rsidRPr="00497450" w:rsidRDefault="00C76809" w:rsidP="00082ED8">
            <w:pPr>
              <w:spacing w:after="0" w:line="240" w:lineRule="auto"/>
              <w:jc w:val="center"/>
              <w:rPr>
                <w:ins w:id="869" w:author="ERCOT" w:date="2025-07-14T09:33:00Z" w16du:dateUtc="2025-07-14T14:33:00Z"/>
                <w:rFonts w:ascii="Times New Roman" w:eastAsia="Times New Roman" w:hAnsi="Times New Roman"/>
                <w:sz w:val="20"/>
                <w:szCs w:val="20"/>
              </w:rPr>
            </w:pPr>
            <w:ins w:id="870" w:author="ERCOT" w:date="2025-07-14T09:33:00Z" w16du:dateUtc="2025-07-14T14:33:00Z">
              <w:r w:rsidRPr="00497450">
                <w:rPr>
                  <w:rFonts w:ascii="Times New Roman" w:eastAsia="Times New Roman" w:hAnsi="Times New Roman"/>
                  <w:sz w:val="20"/>
                  <w:szCs w:val="20"/>
                </w:rPr>
                <w:t>Report ID</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DC61C3A" w14:textId="77777777" w:rsidR="00C76809" w:rsidRPr="00497450" w:rsidRDefault="00C76809" w:rsidP="00082ED8">
            <w:pPr>
              <w:spacing w:after="0" w:line="240" w:lineRule="auto"/>
              <w:jc w:val="center"/>
              <w:rPr>
                <w:ins w:id="871" w:author="ERCOT" w:date="2025-07-14T09:33:00Z" w16du:dateUtc="2025-07-14T14:33:00Z"/>
                <w:rFonts w:ascii="Times New Roman" w:eastAsia="Times New Roman" w:hAnsi="Times New Roman"/>
                <w:sz w:val="20"/>
                <w:szCs w:val="20"/>
              </w:rPr>
            </w:pPr>
            <w:ins w:id="872" w:author="ERCOT" w:date="2025-07-14T09:33:00Z" w16du:dateUtc="2025-07-14T14:33:00Z">
              <w:r w:rsidRPr="00497450">
                <w:rPr>
                  <w:rFonts w:ascii="Times New Roman" w:eastAsia="Times New Roman" w:hAnsi="Times New Roman"/>
                  <w:sz w:val="20"/>
                  <w:szCs w:val="20"/>
                </w:rPr>
                <w:t>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435D2C9" w14:textId="77777777" w:rsidR="00C76809" w:rsidRPr="00497450" w:rsidRDefault="00C76809" w:rsidP="00082ED8">
            <w:pPr>
              <w:spacing w:after="0" w:line="240" w:lineRule="auto"/>
              <w:jc w:val="center"/>
              <w:rPr>
                <w:ins w:id="873" w:author="ERCOT" w:date="2025-07-14T09:33:00Z" w16du:dateUtc="2025-07-14T14:33:00Z"/>
                <w:rFonts w:ascii="Times New Roman" w:eastAsia="Times New Roman" w:hAnsi="Times New Roman"/>
                <w:sz w:val="20"/>
                <w:szCs w:val="20"/>
              </w:rPr>
            </w:pPr>
            <w:ins w:id="874" w:author="ERCOT" w:date="2025-07-14T09:33:00Z" w16du:dateUtc="2025-07-14T14:33:00Z">
              <w:r w:rsidRPr="00497450">
                <w:rPr>
                  <w:rFonts w:ascii="Times New Roman" w:eastAsia="Times New Roman" w:hAnsi="Times New Roman"/>
                  <w:sz w:val="20"/>
                  <w:szCs w:val="20"/>
                </w:rPr>
                <w:t>A unique report number designated by the sender to be included in ERCOT produced response and validation files.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FE42A49" w14:textId="77777777" w:rsidR="00C76809" w:rsidRPr="00497450" w:rsidRDefault="00C76809" w:rsidP="00082ED8">
            <w:pPr>
              <w:spacing w:after="0" w:line="240" w:lineRule="auto"/>
              <w:jc w:val="center"/>
              <w:rPr>
                <w:ins w:id="875" w:author="ERCOT" w:date="2025-07-14T09:33:00Z" w16du:dateUtc="2025-07-14T14:33:00Z"/>
                <w:rFonts w:ascii="Times New Roman" w:eastAsia="Times New Roman" w:hAnsi="Times New Roman"/>
                <w:sz w:val="20"/>
                <w:szCs w:val="20"/>
              </w:rPr>
            </w:pPr>
            <w:ins w:id="876" w:author="ERCOT" w:date="2025-07-14T09:33:00Z" w16du:dateUtc="2025-07-14T14:33:00Z">
              <w:r w:rsidRPr="00497450">
                <w:rPr>
                  <w:rFonts w:ascii="Times New Roman" w:eastAsia="Times New Roman" w:hAnsi="Times New Roman"/>
                  <w:sz w:val="20"/>
                  <w:szCs w:val="20"/>
                </w:rPr>
                <w:t>Alpha numeric</w:t>
              </w:r>
            </w:ins>
          </w:p>
        </w:tc>
      </w:tr>
      <w:tr w:rsidR="00C76809" w:rsidRPr="00497450" w14:paraId="1635FEAD" w14:textId="77777777" w:rsidTr="00082ED8">
        <w:trPr>
          <w:cantSplit/>
          <w:trHeight w:val="512"/>
          <w:jc w:val="center"/>
          <w:ins w:id="877"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tcPr>
          <w:p w14:paraId="3955CB79" w14:textId="77777777" w:rsidR="00C76809" w:rsidRPr="00497450" w:rsidRDefault="00C76809" w:rsidP="00082ED8">
            <w:pPr>
              <w:spacing w:after="0" w:line="240" w:lineRule="auto"/>
              <w:jc w:val="center"/>
              <w:rPr>
                <w:ins w:id="878" w:author="ERCOT" w:date="2025-07-14T09:33:00Z" w16du:dateUtc="2025-07-14T14:33:00Z"/>
                <w:rFonts w:ascii="Times New Roman" w:eastAsia="Times New Roman" w:hAnsi="Times New Roman"/>
                <w:sz w:val="20"/>
                <w:szCs w:val="20"/>
              </w:rPr>
            </w:pPr>
            <w:ins w:id="879" w:author="ERCOT" w:date="2025-07-14T09:33:00Z" w16du:dateUtc="2025-07-14T14:33:00Z">
              <w:r w:rsidRPr="00497450">
                <w:rPr>
                  <w:rFonts w:ascii="Times New Roman" w:eastAsia="Times New Roman" w:hAnsi="Times New Roman"/>
                  <w:sz w:val="20"/>
                  <w:szCs w:val="20"/>
                </w:rPr>
                <w:t>DUNS Number</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tcPr>
          <w:p w14:paraId="2B6BA764" w14:textId="77777777" w:rsidR="00C76809" w:rsidRPr="00497450" w:rsidRDefault="00C76809" w:rsidP="00082ED8">
            <w:pPr>
              <w:spacing w:after="0" w:line="240" w:lineRule="auto"/>
              <w:jc w:val="center"/>
              <w:rPr>
                <w:ins w:id="880" w:author="ERCOT" w:date="2025-07-14T09:33:00Z" w16du:dateUtc="2025-07-14T14:33:00Z"/>
                <w:rFonts w:ascii="Times New Roman" w:eastAsia="Times New Roman" w:hAnsi="Times New Roman"/>
                <w:sz w:val="20"/>
                <w:szCs w:val="20"/>
              </w:rPr>
            </w:pPr>
            <w:ins w:id="881"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tcPr>
          <w:p w14:paraId="5C017746" w14:textId="77777777" w:rsidR="00C76809" w:rsidRPr="00497450" w:rsidRDefault="00C76809" w:rsidP="00082ED8">
            <w:pPr>
              <w:spacing w:after="0" w:line="240" w:lineRule="auto"/>
              <w:jc w:val="center"/>
              <w:rPr>
                <w:ins w:id="882" w:author="ERCOT" w:date="2025-07-14T09:33:00Z" w16du:dateUtc="2025-07-14T14:33:00Z"/>
                <w:rFonts w:ascii="Times New Roman" w:eastAsia="Times New Roman" w:hAnsi="Times New Roman"/>
                <w:sz w:val="20"/>
                <w:szCs w:val="20"/>
              </w:rPr>
            </w:pPr>
            <w:ins w:id="883" w:author="ERCOT" w:date="2025-07-14T09:33:00Z" w16du:dateUtc="2025-07-14T14:33:00Z">
              <w:r w:rsidRPr="00497450">
                <w:rPr>
                  <w:rFonts w:ascii="Times New Roman" w:eastAsia="Times New Roman" w:hAnsi="Times New Roman"/>
                  <w:sz w:val="20"/>
                  <w:szCs w:val="20"/>
                </w:rPr>
                <w:t>NOIE DUNS #.</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tcPr>
          <w:p w14:paraId="3F49B15D" w14:textId="77777777" w:rsidR="00C76809" w:rsidRPr="00497450" w:rsidRDefault="00C76809" w:rsidP="00082ED8">
            <w:pPr>
              <w:spacing w:after="0" w:line="240" w:lineRule="auto"/>
              <w:jc w:val="center"/>
              <w:rPr>
                <w:ins w:id="884" w:author="ERCOT" w:date="2025-07-14T09:33:00Z" w16du:dateUtc="2025-07-14T14:33:00Z"/>
                <w:rFonts w:ascii="Times New Roman" w:eastAsia="Times New Roman" w:hAnsi="Times New Roman"/>
                <w:sz w:val="20"/>
                <w:szCs w:val="20"/>
              </w:rPr>
            </w:pPr>
            <w:ins w:id="885" w:author="ERCOT" w:date="2025-07-14T09:33:00Z" w16du:dateUtc="2025-07-14T14:33:00Z">
              <w:r w:rsidRPr="00497450">
                <w:rPr>
                  <w:rFonts w:ascii="Times New Roman" w:eastAsia="Times New Roman" w:hAnsi="Times New Roman"/>
                  <w:sz w:val="20"/>
                  <w:szCs w:val="20"/>
                </w:rPr>
                <w:t xml:space="preserve">Numeric </w:t>
              </w:r>
            </w:ins>
          </w:p>
          <w:p w14:paraId="09261D12" w14:textId="20F9EC9D" w:rsidR="00C76809" w:rsidRPr="00D45362" w:rsidRDefault="00C76809" w:rsidP="00D45362">
            <w:pPr>
              <w:pStyle w:val="ListParagraph"/>
              <w:numPr>
                <w:ilvl w:val="0"/>
                <w:numId w:val="20"/>
              </w:numPr>
              <w:spacing w:after="0" w:line="240" w:lineRule="auto"/>
              <w:jc w:val="center"/>
              <w:rPr>
                <w:ins w:id="886" w:author="ERCOT" w:date="2025-07-14T09:33:00Z" w16du:dateUtc="2025-07-14T14:33:00Z"/>
                <w:rFonts w:ascii="Times New Roman" w:eastAsia="Times New Roman" w:hAnsi="Times New Roman"/>
                <w:sz w:val="20"/>
                <w:szCs w:val="20"/>
              </w:rPr>
            </w:pPr>
            <w:ins w:id="887" w:author="ERCOT" w:date="2025-07-14T09:33:00Z" w16du:dateUtc="2025-07-14T14:33:00Z">
              <w:r w:rsidRPr="00D45362">
                <w:rPr>
                  <w:rFonts w:ascii="Times New Roman" w:eastAsia="Times New Roman" w:hAnsi="Times New Roman"/>
                  <w:sz w:val="20"/>
                  <w:szCs w:val="20"/>
                </w:rPr>
                <w:t>or 13)</w:t>
              </w:r>
            </w:ins>
          </w:p>
        </w:tc>
      </w:tr>
    </w:tbl>
    <w:p w14:paraId="071B9E2B" w14:textId="5C0E54BD" w:rsidR="00C76809" w:rsidRPr="00D45362" w:rsidRDefault="00D5640C" w:rsidP="00D5640C">
      <w:pPr>
        <w:spacing w:before="240" w:after="240"/>
        <w:ind w:left="2160" w:hanging="720"/>
        <w:rPr>
          <w:ins w:id="888" w:author="ERCOT" w:date="2025-07-14T09:33:00Z" w16du:dateUtc="2025-07-14T14:33:00Z"/>
          <w:rFonts w:ascii="Times New Roman" w:hAnsi="Times New Roman"/>
        </w:rPr>
      </w:pPr>
      <w:ins w:id="889" w:author="ERCOT" w:date="2025-07-14T13:50:00Z" w16du:dateUtc="2025-07-14T18:50:00Z">
        <w:r w:rsidRPr="00D45362">
          <w:rPr>
            <w:rFonts w:ascii="Times New Roman" w:hAnsi="Times New Roman"/>
            <w:bCs/>
          </w:rPr>
          <w:t>(iv</w:t>
        </w:r>
        <w:r>
          <w:rPr>
            <w:rFonts w:ascii="Times New Roman" w:hAnsi="Times New Roman"/>
            <w:bCs/>
          </w:rPr>
          <w:t>)</w:t>
        </w:r>
        <w:r>
          <w:rPr>
            <w:rFonts w:ascii="Times New Roman" w:hAnsi="Times New Roman"/>
            <w:bCs/>
          </w:rPr>
          <w:tab/>
        </w:r>
        <w:r w:rsidRPr="00D45362">
          <w:rPr>
            <w:rFonts w:ascii="Times New Roman" w:hAnsi="Times New Roman"/>
            <w:bCs/>
          </w:rPr>
          <w:t>Detail Record</w:t>
        </w:r>
        <w:r w:rsidRPr="00D45362">
          <w:rPr>
            <w:rFonts w:ascii="Times New Roman" w:hAnsi="Times New Roman"/>
          </w:rPr>
          <w:t xml:space="preserve"> - The DET record contains the Unique-Meter-ID-level data information.</w:t>
        </w:r>
      </w:ins>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5"/>
        <w:gridCol w:w="1530"/>
        <w:gridCol w:w="5040"/>
        <w:gridCol w:w="1530"/>
      </w:tblGrid>
      <w:tr w:rsidR="00497450" w:rsidRPr="00497450" w14:paraId="3DFCB27E" w14:textId="77777777" w:rsidTr="00082ED8">
        <w:trPr>
          <w:cantSplit/>
          <w:trHeight w:val="518"/>
          <w:jc w:val="center"/>
          <w:ins w:id="890" w:author="ERCOT" w:date="2025-07-14T09:54: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58A7F66" w14:textId="364A1A99" w:rsidR="00497450" w:rsidRPr="00497450" w:rsidRDefault="00497450" w:rsidP="00497450">
            <w:pPr>
              <w:spacing w:after="0" w:line="240" w:lineRule="auto"/>
              <w:jc w:val="center"/>
              <w:rPr>
                <w:ins w:id="891" w:author="ERCOT" w:date="2025-07-14T09:54:00Z" w16du:dateUtc="2025-07-14T14:54:00Z"/>
                <w:rFonts w:ascii="Times New Roman" w:eastAsia="Times New Roman" w:hAnsi="Times New Roman"/>
                <w:sz w:val="20"/>
                <w:szCs w:val="20"/>
              </w:rPr>
            </w:pPr>
            <w:ins w:id="892" w:author="ERCOT" w:date="2025-07-14T09:33:00Z" w16du:dateUtc="2025-07-14T14:33:00Z">
              <w:r w:rsidRPr="00497450">
                <w:rPr>
                  <w:rFonts w:ascii="Times New Roman" w:eastAsia="Times New Roman" w:hAnsi="Times New Roman"/>
                  <w:b/>
                  <w:sz w:val="20"/>
                  <w:szCs w:val="20"/>
                </w:rPr>
                <w:lastRenderedPageBreak/>
                <w:t>Data Element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D46466C" w14:textId="53EB396C" w:rsidR="00497450" w:rsidRPr="00497450" w:rsidRDefault="00497450" w:rsidP="00497450">
            <w:pPr>
              <w:spacing w:after="0" w:line="240" w:lineRule="auto"/>
              <w:jc w:val="center"/>
              <w:rPr>
                <w:ins w:id="893" w:author="ERCOT" w:date="2025-07-14T09:54:00Z" w16du:dateUtc="2025-07-14T14:54:00Z"/>
                <w:rFonts w:ascii="Times New Roman" w:eastAsia="Times New Roman" w:hAnsi="Times New Roman"/>
                <w:sz w:val="20"/>
                <w:szCs w:val="20"/>
              </w:rPr>
            </w:pPr>
            <w:ins w:id="894" w:author="ERCOT" w:date="2025-07-14T09:33:00Z" w16du:dateUtc="2025-07-14T14:33:00Z">
              <w:r w:rsidRPr="00497450">
                <w:rPr>
                  <w:rFonts w:ascii="Times New Roman" w:eastAsia="Times New Roman" w:hAnsi="Times New Roman"/>
                  <w:b/>
                  <w:sz w:val="20"/>
                  <w:szCs w:val="20"/>
                </w:rPr>
                <w:t>Mandatory / Optional</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C0852F6" w14:textId="0206B5E9" w:rsidR="00497450" w:rsidRPr="00497450" w:rsidRDefault="00497450" w:rsidP="00497450">
            <w:pPr>
              <w:spacing w:after="0" w:line="240" w:lineRule="auto"/>
              <w:jc w:val="center"/>
              <w:rPr>
                <w:ins w:id="895" w:author="ERCOT" w:date="2025-07-14T09:54:00Z" w16du:dateUtc="2025-07-14T14:54:00Z"/>
                <w:rFonts w:ascii="Times New Roman" w:eastAsia="Times New Roman" w:hAnsi="Times New Roman"/>
                <w:sz w:val="20"/>
                <w:szCs w:val="20"/>
              </w:rPr>
            </w:pPr>
            <w:ins w:id="896" w:author="ERCOT" w:date="2025-07-14T09:33:00Z" w16du:dateUtc="2025-07-14T14:33:00Z">
              <w:r w:rsidRPr="00497450">
                <w:rPr>
                  <w:rFonts w:ascii="Times New Roman" w:eastAsia="Times New Roman" w:hAnsi="Times New Roman"/>
                  <w:b/>
                  <w:sz w:val="20"/>
                  <w:szCs w:val="20"/>
                </w:rPr>
                <w:t>Comments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66363E9" w14:textId="567D5EAB" w:rsidR="00497450" w:rsidRPr="00497450" w:rsidRDefault="00497450" w:rsidP="00497450">
            <w:pPr>
              <w:spacing w:after="0" w:line="240" w:lineRule="auto"/>
              <w:jc w:val="center"/>
              <w:rPr>
                <w:ins w:id="897" w:author="ERCOT" w:date="2025-07-14T09:54:00Z" w16du:dateUtc="2025-07-14T14:54:00Z"/>
                <w:rFonts w:ascii="Times New Roman" w:eastAsia="Times New Roman" w:hAnsi="Times New Roman"/>
                <w:sz w:val="20"/>
                <w:szCs w:val="20"/>
              </w:rPr>
            </w:pPr>
            <w:ins w:id="898" w:author="ERCOT" w:date="2025-07-14T09:33:00Z" w16du:dateUtc="2025-07-14T14:33:00Z">
              <w:r w:rsidRPr="00497450">
                <w:rPr>
                  <w:rFonts w:ascii="Times New Roman" w:eastAsia="Times New Roman" w:hAnsi="Times New Roman"/>
                  <w:b/>
                  <w:sz w:val="20"/>
                  <w:szCs w:val="20"/>
                </w:rPr>
                <w:t>Format</w:t>
              </w:r>
            </w:ins>
          </w:p>
        </w:tc>
      </w:tr>
      <w:tr w:rsidR="00C76809" w:rsidRPr="00497450" w14:paraId="3EEB31AA" w14:textId="77777777" w:rsidTr="00082ED8">
        <w:trPr>
          <w:cantSplit/>
          <w:trHeight w:val="518"/>
          <w:jc w:val="center"/>
          <w:ins w:id="899"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98F810E" w14:textId="77777777" w:rsidR="00C76809" w:rsidRPr="00497450" w:rsidRDefault="00C76809" w:rsidP="00082ED8">
            <w:pPr>
              <w:spacing w:after="0" w:line="240" w:lineRule="auto"/>
              <w:jc w:val="center"/>
              <w:rPr>
                <w:ins w:id="900" w:author="ERCOT" w:date="2025-07-14T09:33:00Z" w16du:dateUtc="2025-07-14T14:33:00Z"/>
                <w:rFonts w:ascii="Times New Roman" w:eastAsia="Times New Roman" w:hAnsi="Times New Roman"/>
                <w:sz w:val="20"/>
                <w:szCs w:val="20"/>
              </w:rPr>
            </w:pPr>
            <w:ins w:id="901" w:author="ERCOT" w:date="2025-07-14T09:33:00Z" w16du:dateUtc="2025-07-14T14:33:00Z">
              <w:r w:rsidRPr="00497450">
                <w:rPr>
                  <w:rFonts w:ascii="Times New Roman" w:eastAsia="Times New Roman" w:hAnsi="Times New Roman"/>
                  <w:sz w:val="20"/>
                  <w:szCs w:val="20"/>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156E116" w14:textId="77777777" w:rsidR="00C76809" w:rsidRPr="00497450" w:rsidRDefault="00C76809" w:rsidP="00082ED8">
            <w:pPr>
              <w:spacing w:after="0" w:line="240" w:lineRule="auto"/>
              <w:jc w:val="center"/>
              <w:rPr>
                <w:ins w:id="902" w:author="ERCOT" w:date="2025-07-14T09:33:00Z" w16du:dateUtc="2025-07-14T14:33:00Z"/>
                <w:rFonts w:ascii="Times New Roman" w:eastAsia="Times New Roman" w:hAnsi="Times New Roman"/>
                <w:sz w:val="20"/>
                <w:szCs w:val="20"/>
              </w:rPr>
            </w:pPr>
            <w:ins w:id="903"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D05CB28" w14:textId="77777777" w:rsidR="00C76809" w:rsidRPr="00497450" w:rsidRDefault="00C76809" w:rsidP="00082ED8">
            <w:pPr>
              <w:spacing w:after="0" w:line="240" w:lineRule="auto"/>
              <w:jc w:val="center"/>
              <w:rPr>
                <w:ins w:id="904" w:author="ERCOT" w:date="2025-07-14T09:33:00Z" w16du:dateUtc="2025-07-14T14:33:00Z"/>
                <w:rFonts w:ascii="Times New Roman" w:eastAsia="Times New Roman" w:hAnsi="Times New Roman"/>
                <w:sz w:val="20"/>
                <w:szCs w:val="20"/>
              </w:rPr>
            </w:pPr>
            <w:ins w:id="905" w:author="ERCOT" w:date="2025-07-14T09:33:00Z" w16du:dateUtc="2025-07-14T14:33:00Z">
              <w:r w:rsidRPr="00497450">
                <w:rPr>
                  <w:rFonts w:ascii="Times New Roman" w:eastAsia="Times New Roman" w:hAnsi="Times New Roman"/>
                  <w:sz w:val="20"/>
                  <w:szCs w:val="20"/>
                </w:rPr>
                <w:t>Hard Code “DET”.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24F7FEC" w14:textId="77777777" w:rsidR="00C76809" w:rsidRPr="00497450" w:rsidRDefault="00C76809" w:rsidP="00082ED8">
            <w:pPr>
              <w:spacing w:after="0" w:line="240" w:lineRule="auto"/>
              <w:jc w:val="center"/>
              <w:rPr>
                <w:ins w:id="906" w:author="ERCOT" w:date="2025-07-14T09:33:00Z" w16du:dateUtc="2025-07-14T14:33:00Z"/>
                <w:rFonts w:ascii="Times New Roman" w:eastAsia="Times New Roman" w:hAnsi="Times New Roman"/>
                <w:sz w:val="20"/>
                <w:szCs w:val="20"/>
              </w:rPr>
            </w:pPr>
            <w:ins w:id="907"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61163E6D" w14:textId="77777777" w:rsidTr="00082ED8">
        <w:trPr>
          <w:cantSplit/>
          <w:trHeight w:val="518"/>
          <w:jc w:val="center"/>
          <w:ins w:id="908"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FDD11B0" w14:textId="77777777" w:rsidR="00C76809" w:rsidRPr="00497450" w:rsidRDefault="00C76809" w:rsidP="00082ED8">
            <w:pPr>
              <w:spacing w:after="0" w:line="240" w:lineRule="auto"/>
              <w:jc w:val="center"/>
              <w:rPr>
                <w:ins w:id="909" w:author="ERCOT" w:date="2025-07-14T09:33:00Z" w16du:dateUtc="2025-07-14T14:33:00Z"/>
                <w:rFonts w:ascii="Times New Roman" w:eastAsia="Times New Roman" w:hAnsi="Times New Roman"/>
                <w:sz w:val="20"/>
                <w:szCs w:val="20"/>
              </w:rPr>
            </w:pPr>
            <w:ins w:id="910" w:author="ERCOT" w:date="2025-07-14T09:33:00Z" w16du:dateUtc="2025-07-14T14:33:00Z">
              <w:r w:rsidRPr="00497450">
                <w:rPr>
                  <w:rFonts w:ascii="Times New Roman" w:eastAsia="Times New Roman" w:hAnsi="Times New Roman"/>
                  <w:sz w:val="20"/>
                  <w:szCs w:val="20"/>
                </w:rPr>
                <w:t>Record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EFC6FFE" w14:textId="77777777" w:rsidR="00C76809" w:rsidRPr="00497450" w:rsidRDefault="00C76809" w:rsidP="00082ED8">
            <w:pPr>
              <w:spacing w:after="0" w:line="240" w:lineRule="auto"/>
              <w:jc w:val="center"/>
              <w:rPr>
                <w:ins w:id="911" w:author="ERCOT" w:date="2025-07-14T09:33:00Z" w16du:dateUtc="2025-07-14T14:33:00Z"/>
                <w:rFonts w:ascii="Times New Roman" w:eastAsia="Times New Roman" w:hAnsi="Times New Roman"/>
                <w:sz w:val="20"/>
                <w:szCs w:val="20"/>
              </w:rPr>
            </w:pPr>
            <w:ins w:id="912"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561420E" w14:textId="77777777" w:rsidR="00C76809" w:rsidRPr="00497450" w:rsidRDefault="00C76809" w:rsidP="00082ED8">
            <w:pPr>
              <w:spacing w:after="0" w:line="240" w:lineRule="auto"/>
              <w:jc w:val="center"/>
              <w:rPr>
                <w:ins w:id="913" w:author="ERCOT" w:date="2025-07-14T09:33:00Z" w16du:dateUtc="2025-07-14T14:33:00Z"/>
                <w:rFonts w:ascii="Times New Roman" w:eastAsia="Times New Roman" w:hAnsi="Times New Roman"/>
                <w:sz w:val="20"/>
                <w:szCs w:val="20"/>
              </w:rPr>
            </w:pPr>
            <w:ins w:id="914" w:author="ERCOT" w:date="2025-07-14T09:33:00Z" w16du:dateUtc="2025-07-14T14:33:00Z">
              <w:r w:rsidRPr="00497450">
                <w:rPr>
                  <w:rFonts w:ascii="Times New Roman" w:eastAsia="Times New Roman" w:hAnsi="Times New Roman"/>
                  <w:sz w:val="20"/>
                  <w:szCs w:val="20"/>
                </w:rPr>
                <w:t>A unique sequential record number starting with “1”.</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F300AAC" w14:textId="77777777" w:rsidR="00C76809" w:rsidRPr="00497450" w:rsidRDefault="00C76809" w:rsidP="00082ED8">
            <w:pPr>
              <w:spacing w:after="0" w:line="240" w:lineRule="auto"/>
              <w:jc w:val="center"/>
              <w:rPr>
                <w:ins w:id="915" w:author="ERCOT" w:date="2025-07-14T09:33:00Z" w16du:dateUtc="2025-07-14T14:33:00Z"/>
                <w:rFonts w:ascii="Times New Roman" w:eastAsia="Times New Roman" w:hAnsi="Times New Roman"/>
                <w:sz w:val="20"/>
                <w:szCs w:val="20"/>
              </w:rPr>
            </w:pPr>
            <w:ins w:id="916" w:author="ERCOT" w:date="2025-07-14T09:33:00Z" w16du:dateUtc="2025-07-14T14:33:00Z">
              <w:r w:rsidRPr="00497450">
                <w:rPr>
                  <w:rFonts w:ascii="Times New Roman" w:eastAsia="Times New Roman" w:hAnsi="Times New Roman"/>
                  <w:sz w:val="20"/>
                  <w:szCs w:val="20"/>
                </w:rPr>
                <w:t>Numeric (8)</w:t>
              </w:r>
            </w:ins>
          </w:p>
        </w:tc>
      </w:tr>
      <w:tr w:rsidR="00C76809" w:rsidRPr="00497450" w14:paraId="55CB0152" w14:textId="77777777" w:rsidTr="00082ED8">
        <w:trPr>
          <w:cantSplit/>
          <w:trHeight w:val="518"/>
          <w:jc w:val="center"/>
          <w:ins w:id="917"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D65C28D" w14:textId="77777777" w:rsidR="00C76809" w:rsidRPr="00497450" w:rsidRDefault="00C76809" w:rsidP="00082ED8">
            <w:pPr>
              <w:spacing w:after="0" w:line="240" w:lineRule="auto"/>
              <w:jc w:val="center"/>
              <w:rPr>
                <w:ins w:id="918" w:author="ERCOT" w:date="2025-07-14T09:33:00Z" w16du:dateUtc="2025-07-14T14:33:00Z"/>
                <w:rFonts w:ascii="Times New Roman" w:eastAsia="Times New Roman" w:hAnsi="Times New Roman"/>
                <w:sz w:val="20"/>
                <w:szCs w:val="20"/>
              </w:rPr>
            </w:pPr>
            <w:ins w:id="919" w:author="ERCOT" w:date="2025-07-14T09:33:00Z" w16du:dateUtc="2025-07-14T14:33:00Z">
              <w:r w:rsidRPr="00497450">
                <w:rPr>
                  <w:rFonts w:ascii="Times New Roman" w:eastAsia="Times New Roman" w:hAnsi="Times New Roman"/>
                  <w:sz w:val="20"/>
                  <w:szCs w:val="20"/>
                </w:rPr>
                <w:t>DUNS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3E564BA" w14:textId="77777777" w:rsidR="00C76809" w:rsidRPr="00497450" w:rsidRDefault="00C76809" w:rsidP="00082ED8">
            <w:pPr>
              <w:spacing w:after="0" w:line="240" w:lineRule="auto"/>
              <w:jc w:val="center"/>
              <w:rPr>
                <w:ins w:id="920" w:author="ERCOT" w:date="2025-07-14T09:33:00Z" w16du:dateUtc="2025-07-14T14:33:00Z"/>
                <w:rFonts w:ascii="Times New Roman" w:eastAsia="Times New Roman" w:hAnsi="Times New Roman"/>
                <w:sz w:val="20"/>
                <w:szCs w:val="20"/>
              </w:rPr>
            </w:pPr>
            <w:ins w:id="921"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25614AE" w14:textId="77777777" w:rsidR="00C76809" w:rsidRPr="00497450" w:rsidRDefault="00C76809" w:rsidP="00082ED8">
            <w:pPr>
              <w:spacing w:after="0" w:line="240" w:lineRule="auto"/>
              <w:jc w:val="center"/>
              <w:rPr>
                <w:ins w:id="922" w:author="ERCOT" w:date="2025-07-14T09:33:00Z" w16du:dateUtc="2025-07-14T14:33:00Z"/>
                <w:rFonts w:ascii="Times New Roman" w:eastAsia="Times New Roman" w:hAnsi="Times New Roman"/>
                <w:sz w:val="20"/>
                <w:szCs w:val="20"/>
              </w:rPr>
            </w:pPr>
            <w:ins w:id="923" w:author="ERCOT" w:date="2025-07-14T09:33:00Z" w16du:dateUtc="2025-07-14T14:33:00Z">
              <w:r w:rsidRPr="00497450">
                <w:rPr>
                  <w:rFonts w:ascii="Times New Roman" w:eastAsia="Times New Roman" w:hAnsi="Times New Roman"/>
                  <w:sz w:val="20"/>
                  <w:szCs w:val="20"/>
                </w:rPr>
                <w:t>NOIE DUNS # associated with the population data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B641A46" w14:textId="77777777" w:rsidR="00C76809" w:rsidRPr="00497450" w:rsidRDefault="00C76809" w:rsidP="00082ED8">
            <w:pPr>
              <w:spacing w:after="0" w:line="240" w:lineRule="auto"/>
              <w:jc w:val="center"/>
              <w:rPr>
                <w:ins w:id="924" w:author="ERCOT" w:date="2025-07-14T09:33:00Z" w16du:dateUtc="2025-07-14T14:33:00Z"/>
                <w:rFonts w:ascii="Times New Roman" w:eastAsia="Times New Roman" w:hAnsi="Times New Roman"/>
                <w:sz w:val="20"/>
                <w:szCs w:val="20"/>
              </w:rPr>
            </w:pPr>
            <w:ins w:id="925" w:author="ERCOT" w:date="2025-07-14T09:33:00Z" w16du:dateUtc="2025-07-14T14:33:00Z">
              <w:r w:rsidRPr="00497450">
                <w:rPr>
                  <w:rFonts w:ascii="Times New Roman" w:eastAsia="Times New Roman" w:hAnsi="Times New Roman"/>
                  <w:sz w:val="20"/>
                  <w:szCs w:val="20"/>
                </w:rPr>
                <w:t>Numeric</w:t>
              </w:r>
            </w:ins>
          </w:p>
          <w:p w14:paraId="0A50B8B7" w14:textId="77777777" w:rsidR="00C76809" w:rsidRPr="00497450" w:rsidRDefault="00C76809" w:rsidP="00082ED8">
            <w:pPr>
              <w:spacing w:after="0" w:line="240" w:lineRule="auto"/>
              <w:jc w:val="center"/>
              <w:rPr>
                <w:ins w:id="926" w:author="ERCOT" w:date="2025-07-14T09:33:00Z" w16du:dateUtc="2025-07-14T14:33:00Z"/>
                <w:rFonts w:ascii="Times New Roman" w:eastAsia="Times New Roman" w:hAnsi="Times New Roman"/>
                <w:sz w:val="20"/>
                <w:szCs w:val="20"/>
              </w:rPr>
            </w:pPr>
            <w:ins w:id="927" w:author="ERCOT" w:date="2025-07-14T09:33:00Z" w16du:dateUtc="2025-07-14T14:33:00Z">
              <w:r w:rsidRPr="00497450">
                <w:rPr>
                  <w:rFonts w:ascii="Times New Roman" w:eastAsia="Times New Roman" w:hAnsi="Times New Roman"/>
                  <w:sz w:val="20"/>
                  <w:szCs w:val="20"/>
                </w:rPr>
                <w:t>(9 or 13)</w:t>
              </w:r>
            </w:ins>
          </w:p>
        </w:tc>
      </w:tr>
      <w:tr w:rsidR="00C76809" w:rsidRPr="00497450" w14:paraId="6FD01A20" w14:textId="77777777" w:rsidTr="00082ED8">
        <w:trPr>
          <w:cantSplit/>
          <w:trHeight w:val="518"/>
          <w:jc w:val="center"/>
          <w:ins w:id="928"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7FE9382" w14:textId="77777777" w:rsidR="00C76809" w:rsidRPr="00497450" w:rsidRDefault="00C76809" w:rsidP="00082ED8">
            <w:pPr>
              <w:spacing w:after="0" w:line="240" w:lineRule="auto"/>
              <w:jc w:val="center"/>
              <w:rPr>
                <w:ins w:id="929" w:author="ERCOT" w:date="2025-07-14T09:33:00Z" w16du:dateUtc="2025-07-14T14:33:00Z"/>
                <w:rFonts w:ascii="Times New Roman" w:eastAsia="Times New Roman" w:hAnsi="Times New Roman"/>
                <w:sz w:val="20"/>
                <w:szCs w:val="20"/>
              </w:rPr>
            </w:pPr>
            <w:ins w:id="930" w:author="ERCOT" w:date="2025-07-14T09:33:00Z" w16du:dateUtc="2025-07-14T14:33:00Z">
              <w:r w:rsidRPr="00497450">
                <w:rPr>
                  <w:rFonts w:ascii="Times New Roman" w:eastAsia="Times New Roman" w:hAnsi="Times New Roman"/>
                  <w:sz w:val="20"/>
                  <w:szCs w:val="20"/>
                </w:rPr>
                <w:t>Unique Meter ID</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C6DD192" w14:textId="77777777" w:rsidR="00C76809" w:rsidRPr="00497450" w:rsidRDefault="00C76809" w:rsidP="00082ED8">
            <w:pPr>
              <w:spacing w:after="0" w:line="240" w:lineRule="auto"/>
              <w:jc w:val="center"/>
              <w:rPr>
                <w:ins w:id="931" w:author="ERCOT" w:date="2025-07-14T09:33:00Z" w16du:dateUtc="2025-07-14T14:33:00Z"/>
                <w:rFonts w:ascii="Times New Roman" w:eastAsia="Times New Roman" w:hAnsi="Times New Roman"/>
                <w:sz w:val="20"/>
                <w:szCs w:val="20"/>
              </w:rPr>
            </w:pPr>
            <w:ins w:id="932"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C0DA4BC" w14:textId="77777777" w:rsidR="00C76809" w:rsidRPr="00497450" w:rsidRDefault="00C76809" w:rsidP="00082ED8">
            <w:pPr>
              <w:spacing w:after="0" w:line="240" w:lineRule="auto"/>
              <w:jc w:val="center"/>
              <w:rPr>
                <w:ins w:id="933" w:author="ERCOT" w:date="2025-07-14T09:33:00Z" w16du:dateUtc="2025-07-14T14:33:00Z"/>
                <w:rFonts w:ascii="Times New Roman" w:eastAsia="Times New Roman" w:hAnsi="Times New Roman"/>
                <w:sz w:val="20"/>
                <w:szCs w:val="20"/>
              </w:rPr>
            </w:pPr>
            <w:ins w:id="934" w:author="ERCOT" w:date="2025-07-14T09:33:00Z" w16du:dateUtc="2025-07-14T14:33:00Z">
              <w:r w:rsidRPr="00497450">
                <w:rPr>
                  <w:rFonts w:ascii="Times New Roman" w:eastAsia="Times New Roman" w:hAnsi="Times New Roman"/>
                  <w:sz w:val="20"/>
                  <w:szCs w:val="20"/>
                </w:rPr>
                <w:t>The Unique Meter ID is the basic identifier assigned by the NOIE to each SDP.</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27579D9" w14:textId="77777777" w:rsidR="00C76809" w:rsidRPr="00497450" w:rsidRDefault="00C76809" w:rsidP="00082ED8">
            <w:pPr>
              <w:spacing w:after="0" w:line="240" w:lineRule="auto"/>
              <w:jc w:val="center"/>
              <w:rPr>
                <w:ins w:id="935" w:author="ERCOT" w:date="2025-07-14T09:33:00Z" w16du:dateUtc="2025-07-14T14:33:00Z"/>
                <w:rFonts w:ascii="Times New Roman" w:eastAsia="Times New Roman" w:hAnsi="Times New Roman"/>
                <w:sz w:val="20"/>
                <w:szCs w:val="20"/>
              </w:rPr>
            </w:pPr>
            <w:ins w:id="936" w:author="ERCOT" w:date="2025-07-14T09:33:00Z" w16du:dateUtc="2025-07-14T14:33:00Z">
              <w:r w:rsidRPr="00497450">
                <w:rPr>
                  <w:rFonts w:ascii="Times New Roman" w:eastAsia="Times New Roman" w:hAnsi="Times New Roman"/>
                  <w:sz w:val="20"/>
                  <w:szCs w:val="20"/>
                </w:rPr>
                <w:t>Alpha numeric (36)</w:t>
              </w:r>
            </w:ins>
          </w:p>
        </w:tc>
      </w:tr>
      <w:tr w:rsidR="00C76809" w:rsidRPr="00497450" w14:paraId="2E9B819F" w14:textId="77777777" w:rsidTr="00082ED8">
        <w:trPr>
          <w:cantSplit/>
          <w:trHeight w:val="345"/>
          <w:jc w:val="center"/>
          <w:ins w:id="937"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D87227C" w14:textId="77777777" w:rsidR="00C76809" w:rsidRPr="00497450" w:rsidRDefault="00C76809" w:rsidP="00082ED8">
            <w:pPr>
              <w:spacing w:after="0" w:line="240" w:lineRule="auto"/>
              <w:jc w:val="center"/>
              <w:rPr>
                <w:ins w:id="938" w:author="ERCOT" w:date="2025-07-14T09:33:00Z" w16du:dateUtc="2025-07-14T14:33:00Z"/>
                <w:rFonts w:ascii="Times New Roman" w:eastAsia="Times New Roman" w:hAnsi="Times New Roman"/>
                <w:sz w:val="20"/>
                <w:szCs w:val="20"/>
              </w:rPr>
            </w:pPr>
            <w:ins w:id="939" w:author="ERCOT" w:date="2025-07-14T09:33:00Z" w16du:dateUtc="2025-07-14T14:33:00Z">
              <w:r w:rsidRPr="00497450">
                <w:rPr>
                  <w:rFonts w:ascii="Times New Roman" w:eastAsia="Times New Roman" w:hAnsi="Times New Roman"/>
                  <w:sz w:val="20"/>
                  <w:szCs w:val="20"/>
                </w:rPr>
                <w:t>Start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442A5F8" w14:textId="77777777" w:rsidR="00C76809" w:rsidRPr="00497450" w:rsidRDefault="00C76809" w:rsidP="00082ED8">
            <w:pPr>
              <w:spacing w:after="0" w:line="240" w:lineRule="auto"/>
              <w:jc w:val="center"/>
              <w:rPr>
                <w:ins w:id="940" w:author="ERCOT" w:date="2025-07-14T09:33:00Z" w16du:dateUtc="2025-07-14T14:33:00Z"/>
                <w:rFonts w:ascii="Times New Roman" w:eastAsia="Times New Roman" w:hAnsi="Times New Roman"/>
                <w:sz w:val="20"/>
                <w:szCs w:val="20"/>
              </w:rPr>
            </w:pPr>
            <w:ins w:id="941"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BE5FA66" w14:textId="77777777" w:rsidR="00C76809" w:rsidRPr="00497450" w:rsidRDefault="00C76809" w:rsidP="00082ED8">
            <w:pPr>
              <w:spacing w:after="0" w:line="240" w:lineRule="auto"/>
              <w:jc w:val="center"/>
              <w:rPr>
                <w:ins w:id="942" w:author="ERCOT" w:date="2025-07-14T09:33:00Z" w16du:dateUtc="2025-07-14T14:33:00Z"/>
                <w:rFonts w:ascii="Times New Roman" w:eastAsia="Times New Roman" w:hAnsi="Times New Roman"/>
                <w:sz w:val="20"/>
                <w:szCs w:val="20"/>
              </w:rPr>
            </w:pPr>
            <w:ins w:id="943" w:author="ERCOT" w:date="2025-07-14T09:33:00Z" w16du:dateUtc="2025-07-14T14:33:00Z">
              <w:r w:rsidRPr="00497450">
                <w:rPr>
                  <w:rFonts w:ascii="Times New Roman" w:eastAsia="Times New Roman" w:hAnsi="Times New Roman"/>
                  <w:sz w:val="20"/>
                  <w:szCs w:val="20"/>
                </w:rPr>
                <w:t>Enter the later of the first date of the reporting calendar quarter or the date the ESI ID started participation in the responsive device program.</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0C41D0D" w14:textId="77777777" w:rsidR="00C76809" w:rsidRPr="00497450" w:rsidRDefault="00C76809" w:rsidP="00082ED8">
            <w:pPr>
              <w:spacing w:after="0" w:line="240" w:lineRule="auto"/>
              <w:jc w:val="center"/>
              <w:rPr>
                <w:ins w:id="944" w:author="ERCOT" w:date="2025-07-14T09:33:00Z" w16du:dateUtc="2025-07-14T14:33:00Z"/>
                <w:rFonts w:ascii="Times New Roman" w:eastAsia="Times New Roman" w:hAnsi="Times New Roman"/>
                <w:sz w:val="20"/>
                <w:szCs w:val="20"/>
              </w:rPr>
            </w:pPr>
            <w:ins w:id="945" w:author="ERCOT" w:date="2025-07-14T09:33:00Z" w16du:dateUtc="2025-07-14T14:33:00Z">
              <w:r w:rsidRPr="00497450">
                <w:rPr>
                  <w:rFonts w:ascii="Times New Roman" w:eastAsia="Times New Roman" w:hAnsi="Times New Roman"/>
                  <w:sz w:val="20"/>
                  <w:szCs w:val="20"/>
                </w:rPr>
                <w:t xml:space="preserve">Numeric (8) </w:t>
              </w:r>
              <w:proofErr w:type="spellStart"/>
              <w:r w:rsidRPr="00497450">
                <w:rPr>
                  <w:rFonts w:ascii="Times New Roman" w:eastAsia="Times New Roman" w:hAnsi="Times New Roman"/>
                  <w:sz w:val="20"/>
                  <w:szCs w:val="20"/>
                </w:rPr>
                <w:t>yyyymmdd</w:t>
              </w:r>
              <w:proofErr w:type="spellEnd"/>
            </w:ins>
          </w:p>
        </w:tc>
      </w:tr>
      <w:tr w:rsidR="00C76809" w:rsidRPr="00497450" w14:paraId="1F626FAD" w14:textId="77777777" w:rsidTr="00082ED8">
        <w:trPr>
          <w:cantSplit/>
          <w:trHeight w:val="345"/>
          <w:jc w:val="center"/>
          <w:ins w:id="946"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EC87B05" w14:textId="77777777" w:rsidR="00C76809" w:rsidRPr="00497450" w:rsidRDefault="00C76809" w:rsidP="00082ED8">
            <w:pPr>
              <w:spacing w:after="0" w:line="240" w:lineRule="auto"/>
              <w:jc w:val="center"/>
              <w:rPr>
                <w:ins w:id="947" w:author="ERCOT" w:date="2025-07-14T09:33:00Z" w16du:dateUtc="2025-07-14T14:33:00Z"/>
                <w:rFonts w:ascii="Times New Roman" w:eastAsia="Times New Roman" w:hAnsi="Times New Roman"/>
                <w:sz w:val="20"/>
                <w:szCs w:val="20"/>
              </w:rPr>
            </w:pPr>
            <w:ins w:id="948" w:author="ERCOT" w:date="2025-07-14T09:33:00Z" w16du:dateUtc="2025-07-14T14:33:00Z">
              <w:r w:rsidRPr="00497450">
                <w:rPr>
                  <w:rFonts w:ascii="Times New Roman" w:eastAsia="Times New Roman" w:hAnsi="Times New Roman"/>
                  <w:sz w:val="20"/>
                  <w:szCs w:val="20"/>
                </w:rPr>
                <w:t>Stop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C242285" w14:textId="77777777" w:rsidR="00C76809" w:rsidRPr="00497450" w:rsidRDefault="00C76809" w:rsidP="00082ED8">
            <w:pPr>
              <w:spacing w:after="0" w:line="240" w:lineRule="auto"/>
              <w:jc w:val="center"/>
              <w:rPr>
                <w:ins w:id="949" w:author="ERCOT" w:date="2025-07-14T09:33:00Z" w16du:dateUtc="2025-07-14T14:33:00Z"/>
                <w:rFonts w:ascii="Times New Roman" w:eastAsia="Times New Roman" w:hAnsi="Times New Roman"/>
                <w:sz w:val="20"/>
                <w:szCs w:val="20"/>
              </w:rPr>
            </w:pPr>
            <w:ins w:id="950"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14D0887" w14:textId="77777777" w:rsidR="00C76809" w:rsidRPr="00497450" w:rsidRDefault="00C76809" w:rsidP="00082ED8">
            <w:pPr>
              <w:spacing w:after="0" w:line="240" w:lineRule="auto"/>
              <w:jc w:val="center"/>
              <w:rPr>
                <w:ins w:id="951" w:author="ERCOT" w:date="2025-07-14T09:33:00Z" w16du:dateUtc="2025-07-14T14:33:00Z"/>
                <w:rFonts w:ascii="Times New Roman" w:eastAsia="Times New Roman" w:hAnsi="Times New Roman"/>
                <w:sz w:val="20"/>
                <w:szCs w:val="20"/>
              </w:rPr>
            </w:pPr>
            <w:ins w:id="952" w:author="ERCOT" w:date="2025-07-14T09:33:00Z" w16du:dateUtc="2025-07-14T14:33:00Z">
              <w:r w:rsidRPr="00497450">
                <w:rPr>
                  <w:rFonts w:ascii="Times New Roman" w:eastAsia="Times New Roman" w:hAnsi="Times New Roman"/>
                  <w:sz w:val="20"/>
                  <w:szCs w:val="20"/>
                </w:rPr>
                <w:t>Enter the earlier of the last date of the reporting calendar quarter or the date the ESI ID stopped participation in the responsive device program.</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34D166E" w14:textId="77777777" w:rsidR="00C76809" w:rsidRPr="00497450" w:rsidRDefault="00C76809" w:rsidP="00082ED8">
            <w:pPr>
              <w:spacing w:after="0" w:line="240" w:lineRule="auto"/>
              <w:jc w:val="center"/>
              <w:rPr>
                <w:ins w:id="953" w:author="ERCOT" w:date="2025-07-14T09:33:00Z" w16du:dateUtc="2025-07-14T14:33:00Z"/>
                <w:rFonts w:ascii="Times New Roman" w:eastAsia="Times New Roman" w:hAnsi="Times New Roman"/>
                <w:sz w:val="20"/>
                <w:szCs w:val="20"/>
              </w:rPr>
            </w:pPr>
            <w:ins w:id="954" w:author="ERCOT" w:date="2025-07-14T09:33:00Z" w16du:dateUtc="2025-07-14T14:33:00Z">
              <w:r w:rsidRPr="00497450">
                <w:rPr>
                  <w:rFonts w:ascii="Times New Roman" w:eastAsia="Times New Roman" w:hAnsi="Times New Roman"/>
                  <w:sz w:val="20"/>
                  <w:szCs w:val="20"/>
                </w:rPr>
                <w:t xml:space="preserve">Numeric (8) </w:t>
              </w:r>
              <w:proofErr w:type="spellStart"/>
              <w:r w:rsidRPr="00497450">
                <w:rPr>
                  <w:rFonts w:ascii="Times New Roman" w:eastAsia="Times New Roman" w:hAnsi="Times New Roman"/>
                  <w:sz w:val="20"/>
                  <w:szCs w:val="20"/>
                </w:rPr>
                <w:t>yyyymmdd</w:t>
              </w:r>
              <w:proofErr w:type="spellEnd"/>
            </w:ins>
          </w:p>
        </w:tc>
      </w:tr>
    </w:tbl>
    <w:p w14:paraId="572B9128" w14:textId="21C2DDE1" w:rsidR="00C76809" w:rsidRPr="00D45362" w:rsidRDefault="00D5640C" w:rsidP="00D5640C">
      <w:pPr>
        <w:spacing w:before="240" w:after="240"/>
        <w:ind w:left="2160" w:hanging="720"/>
        <w:rPr>
          <w:ins w:id="955" w:author="ERCOT" w:date="2025-07-14T09:33:00Z" w16du:dateUtc="2025-07-14T14:33:00Z"/>
          <w:rFonts w:ascii="Times New Roman" w:hAnsi="Times New Roman"/>
        </w:rPr>
      </w:pPr>
      <w:ins w:id="956" w:author="ERCOT" w:date="2025-07-14T13:50:00Z" w16du:dateUtc="2025-07-14T18:50:00Z">
        <w:r w:rsidRPr="00D5640C">
          <w:rPr>
            <w:rFonts w:ascii="Times New Roman" w:hAnsi="Times New Roman"/>
          </w:rPr>
          <w:t>(v)</w:t>
        </w:r>
        <w:r w:rsidRPr="00D5640C">
          <w:rPr>
            <w:rFonts w:ascii="Times New Roman" w:hAnsi="Times New Roman"/>
          </w:rPr>
          <w:tab/>
          <w:t>Summary Record</w:t>
        </w:r>
        <w:r w:rsidRPr="00D45362">
          <w:rPr>
            <w:rFonts w:ascii="Times New Roman" w:hAnsi="Times New Roman"/>
          </w:rPr>
          <w:t xml:space="preserve"> – This record shows the number of DET records in the file.</w:t>
        </w:r>
      </w:ins>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C76809" w:rsidRPr="00497450" w14:paraId="1324979F" w14:textId="77777777" w:rsidTr="00082ED8">
        <w:trPr>
          <w:cantSplit/>
          <w:trHeight w:val="495"/>
          <w:tblHeader/>
          <w:jc w:val="center"/>
          <w:ins w:id="957" w:author="ERCOT" w:date="2025-07-14T09:33:00Z"/>
        </w:trPr>
        <w:tc>
          <w:tcPr>
            <w:tcW w:w="107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3D6C9209" w14:textId="77777777" w:rsidR="00C76809" w:rsidRPr="00497450" w:rsidRDefault="00C76809" w:rsidP="00082ED8">
            <w:pPr>
              <w:spacing w:after="0" w:line="240" w:lineRule="auto"/>
              <w:jc w:val="center"/>
              <w:rPr>
                <w:ins w:id="958" w:author="ERCOT" w:date="2025-07-14T09:33:00Z" w16du:dateUtc="2025-07-14T14:33:00Z"/>
                <w:rFonts w:ascii="Times New Roman" w:eastAsia="Arial Unicode MS" w:hAnsi="Times New Roman"/>
                <w:b/>
                <w:sz w:val="20"/>
                <w:szCs w:val="20"/>
              </w:rPr>
            </w:pPr>
            <w:ins w:id="959" w:author="ERCOT" w:date="2025-07-14T09:33:00Z" w16du:dateUtc="2025-07-14T14:33:00Z">
              <w:r w:rsidRPr="00497450">
                <w:rPr>
                  <w:rFonts w:ascii="Times New Roman" w:eastAsia="Times New Roman" w:hAnsi="Times New Roman"/>
                  <w:b/>
                  <w:sz w:val="20"/>
                  <w:szCs w:val="20"/>
                </w:rPr>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092B2955" w14:textId="77777777" w:rsidR="00C76809" w:rsidRPr="00497450" w:rsidRDefault="00C76809" w:rsidP="00082ED8">
            <w:pPr>
              <w:spacing w:after="0" w:line="240" w:lineRule="auto"/>
              <w:jc w:val="center"/>
              <w:rPr>
                <w:ins w:id="960" w:author="ERCOT" w:date="2025-07-14T09:33:00Z" w16du:dateUtc="2025-07-14T14:33:00Z"/>
                <w:rFonts w:ascii="Times New Roman" w:eastAsia="Arial Unicode MS" w:hAnsi="Times New Roman"/>
                <w:b/>
                <w:sz w:val="20"/>
                <w:szCs w:val="20"/>
              </w:rPr>
            </w:pPr>
            <w:ins w:id="961" w:author="ERCOT" w:date="2025-07-14T09:33:00Z" w16du:dateUtc="2025-07-14T14:33:00Z">
              <w:r w:rsidRPr="00497450">
                <w:rPr>
                  <w:rFonts w:ascii="Times New Roman" w:eastAsia="Times New Roman" w:hAnsi="Times New Roman"/>
                  <w:b/>
                  <w:sz w:val="20"/>
                  <w:szCs w:val="20"/>
                </w:rPr>
                <w:t>Mandatory / Optional</w:t>
              </w:r>
            </w:ins>
          </w:p>
        </w:tc>
        <w:tc>
          <w:tcPr>
            <w:tcW w:w="51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57DD4EFC" w14:textId="77777777" w:rsidR="00C76809" w:rsidRPr="00497450" w:rsidRDefault="00C76809" w:rsidP="00082ED8">
            <w:pPr>
              <w:spacing w:after="0" w:line="240" w:lineRule="auto"/>
              <w:jc w:val="center"/>
              <w:rPr>
                <w:ins w:id="962" w:author="ERCOT" w:date="2025-07-14T09:33:00Z" w16du:dateUtc="2025-07-14T14:33:00Z"/>
                <w:rFonts w:ascii="Times New Roman" w:eastAsia="Arial Unicode MS" w:hAnsi="Times New Roman"/>
                <w:b/>
                <w:sz w:val="20"/>
                <w:szCs w:val="20"/>
              </w:rPr>
            </w:pPr>
            <w:ins w:id="963" w:author="ERCOT" w:date="2025-07-14T09:33:00Z" w16du:dateUtc="2025-07-14T14:33:00Z">
              <w:r w:rsidRPr="00497450">
                <w:rPr>
                  <w:rFonts w:ascii="Times New Roman" w:eastAsia="Times New Roman" w:hAnsi="Times New Roman"/>
                  <w:b/>
                  <w:sz w:val="20"/>
                  <w:szCs w:val="20"/>
                </w:rPr>
                <w:t>Comments</w:t>
              </w:r>
            </w:ins>
          </w:p>
        </w:tc>
        <w:tc>
          <w:tcPr>
            <w:tcW w:w="171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602C00B9" w14:textId="77777777" w:rsidR="00C76809" w:rsidRPr="00497450" w:rsidRDefault="00C76809" w:rsidP="00082ED8">
            <w:pPr>
              <w:spacing w:after="0" w:line="240" w:lineRule="auto"/>
              <w:jc w:val="center"/>
              <w:rPr>
                <w:ins w:id="964" w:author="ERCOT" w:date="2025-07-14T09:33:00Z" w16du:dateUtc="2025-07-14T14:33:00Z"/>
                <w:rFonts w:ascii="Times New Roman" w:eastAsia="Arial Unicode MS" w:hAnsi="Times New Roman"/>
                <w:b/>
                <w:sz w:val="20"/>
                <w:szCs w:val="20"/>
              </w:rPr>
            </w:pPr>
            <w:ins w:id="965" w:author="ERCOT" w:date="2025-07-14T09:33:00Z" w16du:dateUtc="2025-07-14T14:33:00Z">
              <w:r w:rsidRPr="00497450">
                <w:rPr>
                  <w:rFonts w:ascii="Times New Roman" w:eastAsia="Times New Roman" w:hAnsi="Times New Roman"/>
                  <w:b/>
                  <w:sz w:val="20"/>
                  <w:szCs w:val="20"/>
                </w:rPr>
                <w:t>Format</w:t>
              </w:r>
            </w:ins>
          </w:p>
        </w:tc>
      </w:tr>
      <w:tr w:rsidR="00C76809" w:rsidRPr="00497450" w14:paraId="0D47AC31" w14:textId="77777777" w:rsidTr="00082ED8">
        <w:trPr>
          <w:cantSplit/>
          <w:trHeight w:val="518"/>
          <w:jc w:val="center"/>
          <w:ins w:id="966"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DD95D24" w14:textId="77777777" w:rsidR="00C76809" w:rsidRPr="00497450" w:rsidRDefault="00C76809" w:rsidP="00082ED8">
            <w:pPr>
              <w:spacing w:after="0" w:line="240" w:lineRule="auto"/>
              <w:jc w:val="center"/>
              <w:rPr>
                <w:ins w:id="967" w:author="ERCOT" w:date="2025-07-14T09:33:00Z" w16du:dateUtc="2025-07-14T14:33:00Z"/>
                <w:rFonts w:ascii="Times New Roman" w:eastAsia="Times New Roman" w:hAnsi="Times New Roman"/>
                <w:sz w:val="20"/>
                <w:szCs w:val="20"/>
              </w:rPr>
            </w:pPr>
            <w:ins w:id="968" w:author="ERCOT" w:date="2025-07-14T09:33:00Z" w16du:dateUtc="2025-07-14T14:33:00Z">
              <w:r w:rsidRPr="00497450">
                <w:rPr>
                  <w:rFonts w:ascii="Times New Roman" w:eastAsia="Times New Roman" w:hAnsi="Times New Roman"/>
                  <w:sz w:val="20"/>
                  <w:szCs w:val="20"/>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6D718A1" w14:textId="77777777" w:rsidR="00C76809" w:rsidRPr="00497450" w:rsidRDefault="00C76809" w:rsidP="00082ED8">
            <w:pPr>
              <w:spacing w:after="0" w:line="240" w:lineRule="auto"/>
              <w:jc w:val="center"/>
              <w:rPr>
                <w:ins w:id="969" w:author="ERCOT" w:date="2025-07-14T09:33:00Z" w16du:dateUtc="2025-07-14T14:33:00Z"/>
                <w:rFonts w:ascii="Times New Roman" w:eastAsia="Times New Roman" w:hAnsi="Times New Roman"/>
                <w:sz w:val="20"/>
                <w:szCs w:val="20"/>
              </w:rPr>
            </w:pPr>
            <w:ins w:id="970" w:author="ERCOT" w:date="2025-07-14T09:33:00Z" w16du:dateUtc="2025-07-14T14:33:00Z">
              <w:r w:rsidRPr="00497450">
                <w:rPr>
                  <w:rFonts w:ascii="Times New Roman" w:eastAsia="Times New Roman" w:hAnsi="Times New Roman"/>
                  <w:sz w:val="20"/>
                  <w:szCs w:val="20"/>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4D8975A" w14:textId="77777777" w:rsidR="00C76809" w:rsidRPr="00497450" w:rsidRDefault="00C76809" w:rsidP="00082ED8">
            <w:pPr>
              <w:spacing w:after="0" w:line="240" w:lineRule="auto"/>
              <w:jc w:val="center"/>
              <w:rPr>
                <w:ins w:id="971" w:author="ERCOT" w:date="2025-07-14T09:33:00Z" w16du:dateUtc="2025-07-14T14:33:00Z"/>
                <w:rFonts w:ascii="Times New Roman" w:eastAsia="Times New Roman" w:hAnsi="Times New Roman"/>
                <w:sz w:val="20"/>
                <w:szCs w:val="20"/>
              </w:rPr>
            </w:pPr>
            <w:ins w:id="972" w:author="ERCOT" w:date="2025-07-14T09:33:00Z" w16du:dateUtc="2025-07-14T14:33:00Z">
              <w:r w:rsidRPr="00497450">
                <w:rPr>
                  <w:rFonts w:ascii="Times New Roman" w:eastAsia="Times New Roman" w:hAnsi="Times New Roman"/>
                  <w:sz w:val="20"/>
                  <w:szCs w:val="20"/>
                </w:rPr>
                <w:t>Hard Code “SUM”.</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43340BF" w14:textId="77777777" w:rsidR="00C76809" w:rsidRPr="00497450" w:rsidRDefault="00C76809" w:rsidP="00082ED8">
            <w:pPr>
              <w:spacing w:after="0" w:line="240" w:lineRule="auto"/>
              <w:jc w:val="center"/>
              <w:rPr>
                <w:ins w:id="973" w:author="ERCOT" w:date="2025-07-14T09:33:00Z" w16du:dateUtc="2025-07-14T14:33:00Z"/>
                <w:rFonts w:ascii="Times New Roman" w:eastAsia="Times New Roman" w:hAnsi="Times New Roman"/>
                <w:sz w:val="20"/>
                <w:szCs w:val="20"/>
              </w:rPr>
            </w:pPr>
            <w:ins w:id="974"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3EB38DFB" w14:textId="77777777" w:rsidTr="00082ED8">
        <w:trPr>
          <w:cantSplit/>
          <w:trHeight w:val="518"/>
          <w:jc w:val="center"/>
          <w:ins w:id="975"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1A58E3F" w14:textId="77777777" w:rsidR="00C76809" w:rsidRPr="00497450" w:rsidRDefault="00C76809" w:rsidP="00082ED8">
            <w:pPr>
              <w:spacing w:after="0" w:line="240" w:lineRule="auto"/>
              <w:jc w:val="center"/>
              <w:rPr>
                <w:ins w:id="976" w:author="ERCOT" w:date="2025-07-14T09:33:00Z" w16du:dateUtc="2025-07-14T14:33:00Z"/>
                <w:rFonts w:ascii="Times New Roman" w:eastAsia="Times New Roman" w:hAnsi="Times New Roman"/>
                <w:sz w:val="20"/>
                <w:szCs w:val="20"/>
              </w:rPr>
            </w:pPr>
            <w:ins w:id="977" w:author="ERCOT" w:date="2025-07-14T09:33:00Z" w16du:dateUtc="2025-07-14T14:33:00Z">
              <w:r w:rsidRPr="00497450">
                <w:rPr>
                  <w:rFonts w:ascii="Times New Roman" w:eastAsia="Times New Roman" w:hAnsi="Times New Roman"/>
                  <w:sz w:val="20"/>
                  <w:szCs w:val="20"/>
                </w:rPr>
                <w:t>Total Number of DET Records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74ED471" w14:textId="77777777" w:rsidR="00C76809" w:rsidRPr="00497450" w:rsidRDefault="00C76809" w:rsidP="00082ED8">
            <w:pPr>
              <w:spacing w:after="0" w:line="240" w:lineRule="auto"/>
              <w:jc w:val="center"/>
              <w:rPr>
                <w:ins w:id="978" w:author="ERCOT" w:date="2025-07-14T09:33:00Z" w16du:dateUtc="2025-07-14T14:33:00Z"/>
                <w:rFonts w:ascii="Times New Roman" w:eastAsia="Times New Roman" w:hAnsi="Times New Roman"/>
                <w:sz w:val="20"/>
                <w:szCs w:val="20"/>
              </w:rPr>
            </w:pPr>
            <w:ins w:id="979" w:author="ERCOT" w:date="2025-07-14T09:33:00Z" w16du:dateUtc="2025-07-14T14:33:00Z">
              <w:r w:rsidRPr="00497450">
                <w:rPr>
                  <w:rFonts w:ascii="Times New Roman" w:eastAsia="Times New Roman" w:hAnsi="Times New Roman"/>
                  <w:sz w:val="20"/>
                  <w:szCs w:val="20"/>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638A674" w14:textId="77777777" w:rsidR="00C76809" w:rsidRPr="00497450" w:rsidRDefault="00C76809" w:rsidP="00082ED8">
            <w:pPr>
              <w:spacing w:after="0" w:line="240" w:lineRule="auto"/>
              <w:jc w:val="center"/>
              <w:rPr>
                <w:ins w:id="980" w:author="ERCOT" w:date="2025-07-14T09:33:00Z" w16du:dateUtc="2025-07-14T14:33:00Z"/>
                <w:rFonts w:ascii="Times New Roman" w:eastAsia="Times New Roman" w:hAnsi="Times New Roman"/>
                <w:sz w:val="20"/>
                <w:szCs w:val="20"/>
              </w:rPr>
            </w:pPr>
            <w:ins w:id="981" w:author="ERCOT" w:date="2025-07-14T09:33:00Z" w16du:dateUtc="2025-07-14T14:33:00Z">
              <w:r w:rsidRPr="00497450">
                <w:rPr>
                  <w:rFonts w:ascii="Times New Roman" w:eastAsia="Times New Roman" w:hAnsi="Times New Roman"/>
                  <w:sz w:val="20"/>
                  <w:szCs w:val="20"/>
                </w:rPr>
                <w:t xml:space="preserve">Total number of DET </w:t>
              </w:r>
              <w:proofErr w:type="gramStart"/>
              <w:r w:rsidRPr="00497450">
                <w:rPr>
                  <w:rFonts w:ascii="Times New Roman" w:eastAsia="Times New Roman" w:hAnsi="Times New Roman"/>
                  <w:sz w:val="20"/>
                  <w:szCs w:val="20"/>
                </w:rPr>
                <w:t>records,</w:t>
              </w:r>
              <w:proofErr w:type="gramEnd"/>
              <w:r w:rsidRPr="00497450">
                <w:rPr>
                  <w:rFonts w:ascii="Times New Roman" w:eastAsia="Times New Roman" w:hAnsi="Times New Roman"/>
                  <w:sz w:val="20"/>
                  <w:szCs w:val="20"/>
                </w:rPr>
                <w:t xml:space="preserve"> should be equal to the Record Counter in the last DET record.  Use zero if no records sent.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6567AD9" w14:textId="77777777" w:rsidR="00C76809" w:rsidRPr="00497450" w:rsidRDefault="00C76809" w:rsidP="00082ED8">
            <w:pPr>
              <w:spacing w:after="0" w:line="240" w:lineRule="auto"/>
              <w:jc w:val="center"/>
              <w:rPr>
                <w:ins w:id="982" w:author="ERCOT" w:date="2025-07-14T09:33:00Z" w16du:dateUtc="2025-07-14T14:33:00Z"/>
                <w:rFonts w:ascii="Times New Roman" w:eastAsia="Times New Roman" w:hAnsi="Times New Roman"/>
                <w:sz w:val="20"/>
                <w:szCs w:val="20"/>
              </w:rPr>
            </w:pPr>
            <w:ins w:id="983" w:author="ERCOT" w:date="2025-07-14T09:33:00Z" w16du:dateUtc="2025-07-14T14:33:00Z">
              <w:r w:rsidRPr="00497450">
                <w:rPr>
                  <w:rFonts w:ascii="Times New Roman" w:eastAsia="Times New Roman" w:hAnsi="Times New Roman"/>
                  <w:sz w:val="20"/>
                  <w:szCs w:val="20"/>
                </w:rPr>
                <w:t>Numeric (8)</w:t>
              </w:r>
            </w:ins>
          </w:p>
        </w:tc>
      </w:tr>
    </w:tbl>
    <w:p w14:paraId="28F2D795" w14:textId="77777777" w:rsidR="000473A4" w:rsidRPr="00D5640C" w:rsidRDefault="00D5640C" w:rsidP="000473A4">
      <w:pPr>
        <w:spacing w:before="240" w:after="240"/>
        <w:ind w:left="2160" w:hanging="720"/>
        <w:rPr>
          <w:ins w:id="984" w:author="ERCOT" w:date="2025-07-16T18:29:00Z" w16du:dateUtc="2025-07-16T23:29:00Z"/>
          <w:rFonts w:ascii="Times New Roman" w:hAnsi="Times New Roman"/>
        </w:rPr>
      </w:pPr>
      <w:ins w:id="985" w:author="ERCOT" w:date="2025-07-14T13:51:00Z" w16du:dateUtc="2025-07-14T18:51:00Z">
        <w:r w:rsidRPr="00D5640C">
          <w:rPr>
            <w:rFonts w:ascii="Times New Roman" w:hAnsi="Times New Roman"/>
          </w:rPr>
          <w:t>(vi)</w:t>
        </w:r>
        <w:r w:rsidRPr="00D5640C">
          <w:rPr>
            <w:rFonts w:ascii="Times New Roman" w:hAnsi="Times New Roman"/>
          </w:rPr>
          <w:tab/>
        </w:r>
      </w:ins>
      <w:ins w:id="986" w:author="ERCOT" w:date="2025-07-16T18:29:00Z" w16du:dateUtc="2025-07-16T23:29:00Z">
        <w:r w:rsidR="000473A4" w:rsidRPr="00D5640C">
          <w:rPr>
            <w:rFonts w:ascii="Times New Roman" w:hAnsi="Times New Roman"/>
          </w:rPr>
          <w:t xml:space="preserve">Example </w:t>
        </w:r>
        <w:proofErr w:type="spellStart"/>
        <w:r w:rsidR="000473A4" w:rsidRPr="00D5640C">
          <w:rPr>
            <w:rFonts w:ascii="Times New Roman" w:hAnsi="Times New Roman"/>
          </w:rPr>
          <w:t>RD</w:t>
        </w:r>
        <w:r w:rsidR="000473A4">
          <w:rPr>
            <w:rFonts w:ascii="Times New Roman" w:hAnsi="Times New Roman"/>
          </w:rPr>
          <w:t>R</w:t>
        </w:r>
        <w:r w:rsidR="000473A4" w:rsidRPr="00D5640C">
          <w:rPr>
            <w:rFonts w:ascii="Times New Roman" w:hAnsi="Times New Roman"/>
          </w:rPr>
          <w:t>Participant</w:t>
        </w:r>
        <w:proofErr w:type="spellEnd"/>
        <w:r w:rsidR="000473A4" w:rsidRPr="00D5640C">
          <w:rPr>
            <w:rFonts w:ascii="Times New Roman" w:hAnsi="Times New Roman"/>
          </w:rPr>
          <w:t xml:space="preserve"> file</w:t>
        </w:r>
      </w:ins>
    </w:p>
    <w:p w14:paraId="07453C9C" w14:textId="77777777" w:rsidR="000473A4" w:rsidRPr="00BB44D8" w:rsidRDefault="000473A4" w:rsidP="000473A4">
      <w:pPr>
        <w:spacing w:after="0"/>
        <w:ind w:firstLine="720"/>
        <w:rPr>
          <w:ins w:id="987" w:author="ERCOT" w:date="2025-07-16T18:29:00Z" w16du:dateUtc="2025-07-16T23:29:00Z"/>
          <w:rFonts w:ascii="Times New Roman" w:hAnsi="Times New Roman"/>
        </w:rPr>
      </w:pPr>
      <w:ins w:id="988" w:author="ERCOT" w:date="2025-07-16T18:29:00Z" w16du:dateUtc="2025-07-16T23:29:00Z">
        <w:r w:rsidRPr="00BB44D8">
          <w:rPr>
            <w:rFonts w:ascii="Times New Roman" w:hAnsi="Times New Roman"/>
          </w:rPr>
          <w:t>HDR|RD</w:t>
        </w:r>
        <w:r>
          <w:rPr>
            <w:rFonts w:ascii="Times New Roman" w:hAnsi="Times New Roman"/>
          </w:rPr>
          <w:t>R</w:t>
        </w:r>
        <w:r w:rsidRPr="00BB44D8">
          <w:rPr>
            <w:rFonts w:ascii="Times New Roman" w:hAnsi="Times New Roman"/>
          </w:rPr>
          <w:t>Participant|200608300001||123456789</w:t>
        </w:r>
      </w:ins>
    </w:p>
    <w:p w14:paraId="0632D91C" w14:textId="77777777" w:rsidR="000473A4" w:rsidRPr="00BB44D8" w:rsidRDefault="000473A4" w:rsidP="000473A4">
      <w:pPr>
        <w:spacing w:after="0"/>
        <w:ind w:firstLine="720"/>
        <w:rPr>
          <w:ins w:id="989" w:author="ERCOT" w:date="2025-07-16T18:29:00Z" w16du:dateUtc="2025-07-16T23:29:00Z"/>
          <w:rFonts w:ascii="Times New Roman" w:hAnsi="Times New Roman"/>
        </w:rPr>
      </w:pPr>
      <w:ins w:id="990" w:author="ERCOT" w:date="2025-07-16T18:29:00Z" w16du:dateUtc="2025-07-16T23:29:00Z">
        <w:r w:rsidRPr="00BB44D8">
          <w:rPr>
            <w:rFonts w:ascii="Times New Roman" w:hAnsi="Times New Roman"/>
          </w:rPr>
          <w:t>DET|1|123456789|1001001001001|20250101|20250331</w:t>
        </w:r>
      </w:ins>
    </w:p>
    <w:p w14:paraId="67BFAFA2" w14:textId="77777777" w:rsidR="000473A4" w:rsidRPr="00BB44D8" w:rsidRDefault="000473A4" w:rsidP="000473A4">
      <w:pPr>
        <w:spacing w:after="0"/>
        <w:ind w:firstLine="720"/>
        <w:rPr>
          <w:ins w:id="991" w:author="ERCOT" w:date="2025-07-16T18:29:00Z" w16du:dateUtc="2025-07-16T23:29:00Z"/>
          <w:rFonts w:ascii="Times New Roman" w:hAnsi="Times New Roman"/>
        </w:rPr>
      </w:pPr>
      <w:ins w:id="992" w:author="ERCOT" w:date="2025-07-16T18:29:00Z" w16du:dateUtc="2025-07-16T23:29:00Z">
        <w:r w:rsidRPr="00BB44D8">
          <w:rPr>
            <w:rFonts w:ascii="Times New Roman" w:hAnsi="Times New Roman"/>
          </w:rPr>
          <w:t>DET|2|123456789|1001001001023|20250101|20250331</w:t>
        </w:r>
      </w:ins>
    </w:p>
    <w:p w14:paraId="3FC1B6FD" w14:textId="77777777" w:rsidR="000473A4" w:rsidRPr="00BB44D8" w:rsidRDefault="000473A4" w:rsidP="000473A4">
      <w:pPr>
        <w:spacing w:after="0"/>
        <w:ind w:firstLine="720"/>
        <w:rPr>
          <w:ins w:id="993" w:author="ERCOT" w:date="2025-07-16T18:29:00Z" w16du:dateUtc="2025-07-16T23:29:00Z"/>
          <w:rFonts w:ascii="Times New Roman" w:hAnsi="Times New Roman"/>
        </w:rPr>
      </w:pPr>
      <w:ins w:id="994" w:author="ERCOT" w:date="2025-07-16T18:29:00Z" w16du:dateUtc="2025-07-16T23:29:00Z">
        <w:r w:rsidRPr="00BB44D8">
          <w:rPr>
            <w:rFonts w:ascii="Times New Roman" w:hAnsi="Times New Roman"/>
          </w:rPr>
          <w:t>DET|3|123456789|1001001001045|20250101|20250228</w:t>
        </w:r>
      </w:ins>
    </w:p>
    <w:p w14:paraId="0595D949" w14:textId="77777777" w:rsidR="000473A4" w:rsidRDefault="000473A4" w:rsidP="000473A4">
      <w:pPr>
        <w:spacing w:after="0"/>
        <w:ind w:firstLine="720"/>
        <w:rPr>
          <w:ins w:id="995" w:author="ERCOT" w:date="2025-07-16T18:29:00Z" w16du:dateUtc="2025-07-16T23:29:00Z"/>
          <w:rFonts w:ascii="Times New Roman" w:hAnsi="Times New Roman"/>
        </w:rPr>
      </w:pPr>
      <w:ins w:id="996" w:author="ERCOT" w:date="2025-07-16T18:29:00Z" w16du:dateUtc="2025-07-16T23:29:00Z">
        <w:r w:rsidRPr="00BB44D8">
          <w:rPr>
            <w:rFonts w:ascii="Times New Roman" w:hAnsi="Times New Roman"/>
          </w:rPr>
          <w:t>DET|4|123456789|1001001001045|20250315|20250331</w:t>
        </w:r>
      </w:ins>
    </w:p>
    <w:p w14:paraId="60BD8309" w14:textId="77777777" w:rsidR="000473A4" w:rsidRDefault="000473A4" w:rsidP="000473A4">
      <w:pPr>
        <w:spacing w:after="0"/>
        <w:ind w:firstLine="720"/>
        <w:rPr>
          <w:ins w:id="997" w:author="ERCOT" w:date="2025-07-16T18:29:00Z" w16du:dateUtc="2025-07-16T23:29:00Z"/>
          <w:rFonts w:ascii="Times New Roman" w:hAnsi="Times New Roman"/>
        </w:rPr>
      </w:pPr>
      <w:ins w:id="998" w:author="ERCOT" w:date="2025-07-16T18:29:00Z" w16du:dateUtc="2025-07-16T23:29:00Z">
        <w:r w:rsidRPr="00BB44D8">
          <w:rPr>
            <w:rFonts w:ascii="Times New Roman" w:hAnsi="Times New Roman"/>
          </w:rPr>
          <w:t>SUM|4|</w:t>
        </w:r>
      </w:ins>
    </w:p>
    <w:p w14:paraId="670BDBA4" w14:textId="4F4F6633" w:rsidR="00C76809" w:rsidRDefault="00C76809" w:rsidP="00D5640C">
      <w:pPr>
        <w:spacing w:before="240" w:after="240" w:line="240" w:lineRule="auto"/>
        <w:ind w:left="1440" w:hanging="720"/>
        <w:rPr>
          <w:ins w:id="999" w:author="ERCOT" w:date="2025-07-14T09:33:00Z" w16du:dateUtc="2025-07-14T14:33:00Z"/>
          <w:rFonts w:ascii="Times New Roman" w:eastAsia="Calibri" w:hAnsi="Times New Roman" w:cs="Times New Roman"/>
        </w:rPr>
      </w:pPr>
      <w:ins w:id="1000" w:author="ERCOT" w:date="2025-07-14T09:33:00Z" w16du:dateUtc="2025-07-14T14:33:00Z">
        <w:r>
          <w:rPr>
            <w:rFonts w:ascii="Times New Roman" w:eastAsia="Calibri" w:hAnsi="Times New Roman" w:cs="Times New Roman"/>
          </w:rPr>
          <w:t>(d)</w:t>
        </w:r>
      </w:ins>
      <w:ins w:id="1001" w:author="ERCOT" w:date="2025-07-14T13:52:00Z" w16du:dateUtc="2025-07-14T18:52:00Z">
        <w:r w:rsidR="00D5640C">
          <w:rPr>
            <w:rFonts w:ascii="Times New Roman" w:eastAsia="Calibri" w:hAnsi="Times New Roman" w:cs="Times New Roman"/>
          </w:rPr>
          <w:tab/>
        </w:r>
      </w:ins>
      <w:ins w:id="1002" w:author="ERCOT" w:date="2025-07-14T09:33:00Z" w16du:dateUtc="2025-07-14T14:33:00Z">
        <w:r>
          <w:rPr>
            <w:rFonts w:ascii="Times New Roman" w:eastAsia="Calibri" w:hAnsi="Times New Roman" w:cs="Times New Roman"/>
          </w:rPr>
          <w:t xml:space="preserve">RDR Event Data File (Report Name </w:t>
        </w:r>
        <w:proofErr w:type="spellStart"/>
        <w:r>
          <w:rPr>
            <w:rFonts w:ascii="Times New Roman" w:eastAsia="Calibri" w:hAnsi="Times New Roman" w:cs="Times New Roman"/>
          </w:rPr>
          <w:t>RDREvent</w:t>
        </w:r>
        <w:proofErr w:type="spellEnd"/>
        <w:r>
          <w:rPr>
            <w:rFonts w:ascii="Times New Roman" w:eastAsia="Calibri" w:hAnsi="Times New Roman" w:cs="Times New Roman"/>
          </w:rPr>
          <w:t>)</w:t>
        </w:r>
      </w:ins>
    </w:p>
    <w:p w14:paraId="1ADE8DCA" w14:textId="77777777" w:rsidR="00F341A6" w:rsidRDefault="00F341A6" w:rsidP="00F341A6">
      <w:pPr>
        <w:spacing w:after="240"/>
        <w:ind w:left="2160" w:hanging="720"/>
        <w:rPr>
          <w:ins w:id="1003" w:author="ERCOT" w:date="2025-07-15T07:38:00Z" w16du:dateUtc="2025-07-15T12:38:00Z"/>
          <w:rFonts w:ascii="Times New Roman" w:hAnsi="Times New Roman"/>
        </w:rPr>
      </w:pPr>
      <w:ins w:id="1004" w:author="ERCOT" w:date="2025-07-15T07:38:00Z" w16du:dateUtc="2025-07-15T12:38:00Z">
        <w:r w:rsidRPr="00F341A6">
          <w:rPr>
            <w:rFonts w:ascii="Times New Roman" w:hAnsi="Times New Roman"/>
          </w:rPr>
          <w:t>(i)</w:t>
        </w:r>
        <w:r w:rsidRPr="00F341A6">
          <w:rPr>
            <w:rFonts w:ascii="Times New Roman" w:hAnsi="Times New Roman"/>
          </w:rPr>
          <w:tab/>
          <w:t xml:space="preserve">NOIE LSEs are required to submit an </w:t>
        </w:r>
        <w:proofErr w:type="spellStart"/>
        <w:r w:rsidRPr="00F341A6">
          <w:rPr>
            <w:rFonts w:ascii="Times New Roman" w:hAnsi="Times New Roman"/>
          </w:rPr>
          <w:t>RDREvent</w:t>
        </w:r>
        <w:proofErr w:type="spellEnd"/>
        <w:r w:rsidRPr="00F341A6">
          <w:rPr>
            <w:rFonts w:ascii="Times New Roman" w:hAnsi="Times New Roman"/>
          </w:rPr>
          <w:t xml:space="preserve"> Data File to send information to ERCOT regarding Unique Meter ID-level deployments in their responsive device programs. </w:t>
        </w:r>
        <w:r>
          <w:rPr>
            <w:rFonts w:ascii="Times New Roman" w:hAnsi="Times New Roman"/>
          </w:rPr>
          <w:t xml:space="preserve"> </w:t>
        </w:r>
        <w:r w:rsidRPr="00F374E3">
          <w:rPr>
            <w:rFonts w:ascii="Times New Roman" w:hAnsi="Times New Roman"/>
          </w:rPr>
          <w:t xml:space="preserve">Note that separate rows must be submitted for each time a device is deployed for </w:t>
        </w:r>
        <w:proofErr w:type="gramStart"/>
        <w:r w:rsidRPr="00F374E3">
          <w:rPr>
            <w:rFonts w:ascii="Times New Roman" w:hAnsi="Times New Roman"/>
          </w:rPr>
          <w:t>an</w:t>
        </w:r>
        <w:proofErr w:type="gramEnd"/>
        <w:r w:rsidRPr="00F374E3">
          <w:rPr>
            <w:rFonts w:ascii="Times New Roman" w:hAnsi="Times New Roman"/>
          </w:rPr>
          <w:t xml:space="preserve"> </w:t>
        </w:r>
        <w:r>
          <w:rPr>
            <w:rFonts w:ascii="Times New Roman" w:hAnsi="Times New Roman"/>
          </w:rPr>
          <w:t>Unique Meter ID</w:t>
        </w:r>
        <w:r w:rsidRPr="00F374E3">
          <w:rPr>
            <w:rFonts w:ascii="Times New Roman" w:hAnsi="Times New Roman"/>
          </w:rPr>
          <w:t xml:space="preserve"> </w:t>
        </w:r>
        <w:r w:rsidRPr="00F374E3">
          <w:rPr>
            <w:rFonts w:ascii="Times New Roman" w:hAnsi="Times New Roman"/>
          </w:rPr>
          <w:lastRenderedPageBreak/>
          <w:t>during a single day</w:t>
        </w:r>
        <w:r w:rsidRPr="00F341A6">
          <w:rPr>
            <w:rFonts w:ascii="Times New Roman" w:hAnsi="Times New Roman"/>
          </w:rPr>
          <w:t xml:space="preserve"> and must follow the file format and content specifications shown in the table below.</w:t>
        </w:r>
      </w:ins>
    </w:p>
    <w:p w14:paraId="66F251A0" w14:textId="7AF748A1" w:rsidR="00F341A6" w:rsidRPr="00F341A6" w:rsidRDefault="00F341A6" w:rsidP="00F341A6">
      <w:pPr>
        <w:spacing w:after="240"/>
        <w:ind w:left="2160" w:hanging="720"/>
        <w:rPr>
          <w:ins w:id="1005" w:author="ERCOT" w:date="2025-07-15T07:38:00Z" w16du:dateUtc="2025-07-15T12:38:00Z"/>
          <w:rFonts w:ascii="Times New Roman" w:hAnsi="Times New Roman"/>
        </w:rPr>
      </w:pPr>
      <w:ins w:id="1006" w:author="ERCOT" w:date="2025-07-15T07:38:00Z" w16du:dateUtc="2025-07-15T12:38:00Z">
        <w:r w:rsidRPr="00F341A6">
          <w:rPr>
            <w:rFonts w:ascii="Times New Roman" w:hAnsi="Times New Roman"/>
          </w:rPr>
          <w:t>(ii)</w:t>
        </w:r>
        <w:r w:rsidRPr="00F341A6">
          <w:rPr>
            <w:rFonts w:ascii="Times New Roman" w:hAnsi="Times New Roman"/>
          </w:rPr>
          <w:tab/>
        </w:r>
      </w:ins>
      <w:ins w:id="1007" w:author="ERCOT" w:date="2025-07-16T18:30:00Z" w16du:dateUtc="2025-07-16T23:30:00Z">
        <w:r w:rsidR="000473A4" w:rsidRPr="00F341A6">
          <w:rPr>
            <w:rFonts w:ascii="Times New Roman" w:hAnsi="Times New Roman"/>
          </w:rPr>
          <w:t xml:space="preserve">Note: data elements </w:t>
        </w:r>
        <w:r w:rsidR="000473A4">
          <w:rPr>
            <w:rFonts w:ascii="Times New Roman" w:hAnsi="Times New Roman"/>
          </w:rPr>
          <w:t>must</w:t>
        </w:r>
        <w:r w:rsidR="000473A4" w:rsidRPr="00F341A6">
          <w:rPr>
            <w:rFonts w:ascii="Times New Roman" w:hAnsi="Times New Roman"/>
          </w:rPr>
          <w:t xml:space="preserve"> be separated with pipes (‘|’) as the delimiter. Three record types are applicable to </w:t>
        </w:r>
        <w:proofErr w:type="spellStart"/>
        <w:r w:rsidR="000473A4" w:rsidRPr="00F341A6">
          <w:rPr>
            <w:rFonts w:ascii="Times New Roman" w:hAnsi="Times New Roman"/>
          </w:rPr>
          <w:t>RD</w:t>
        </w:r>
        <w:r w:rsidR="000473A4">
          <w:rPr>
            <w:rFonts w:ascii="Times New Roman" w:hAnsi="Times New Roman"/>
          </w:rPr>
          <w:t>REvent</w:t>
        </w:r>
        <w:proofErr w:type="spellEnd"/>
        <w:r w:rsidR="000473A4" w:rsidRPr="00F341A6">
          <w:rPr>
            <w:rFonts w:ascii="Times New Roman" w:hAnsi="Times New Roman"/>
          </w:rPr>
          <w:t xml:space="preserve"> files sent via NAESB: header record; detail record; and summary record. At a minimum the filename must contain .csv after decryption otherwise the file will be rejected by ERCOT.  Files must be sent with a NAESB input-format of “FF”.  Any file extension other than .csv, such as .xml or .x12 will fail at ERCOT.</w:t>
        </w:r>
      </w:ins>
    </w:p>
    <w:p w14:paraId="52130C4F" w14:textId="79325FC2" w:rsidR="00C76809" w:rsidRPr="00F341A6" w:rsidRDefault="00F341A6" w:rsidP="00F341A6">
      <w:pPr>
        <w:spacing w:after="240"/>
        <w:ind w:left="2160" w:hanging="720"/>
        <w:rPr>
          <w:ins w:id="1008" w:author="ERCOT" w:date="2025-07-14T09:33:00Z" w16du:dateUtc="2025-07-14T14:33:00Z"/>
          <w:rFonts w:ascii="Times New Roman" w:hAnsi="Times New Roman"/>
        </w:rPr>
      </w:pPr>
      <w:ins w:id="1009" w:author="ERCOT" w:date="2025-07-15T07:38:00Z" w16du:dateUtc="2025-07-15T12:38:00Z">
        <w:r w:rsidRPr="00F341A6">
          <w:rPr>
            <w:rFonts w:ascii="Times New Roman" w:hAnsi="Times New Roman"/>
          </w:rPr>
          <w:t>(iii)</w:t>
        </w:r>
        <w:r w:rsidRPr="00F341A6">
          <w:rPr>
            <w:rFonts w:ascii="Times New Roman" w:hAnsi="Times New Roman"/>
          </w:rPr>
          <w:tab/>
          <w:t>Header Record –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C76809" w:rsidRPr="00497450" w14:paraId="1D762152" w14:textId="77777777" w:rsidTr="00082ED8">
        <w:trPr>
          <w:cantSplit/>
          <w:trHeight w:val="490"/>
          <w:tblHeader/>
          <w:jc w:val="center"/>
          <w:ins w:id="1010" w:author="ERCOT" w:date="2025-07-14T09:33:00Z"/>
        </w:trPr>
        <w:tc>
          <w:tcPr>
            <w:tcW w:w="117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3FCC06D8" w14:textId="77777777" w:rsidR="00C76809" w:rsidRPr="00497450" w:rsidRDefault="00C76809" w:rsidP="00082ED8">
            <w:pPr>
              <w:spacing w:after="0" w:line="240" w:lineRule="auto"/>
              <w:jc w:val="center"/>
              <w:rPr>
                <w:ins w:id="1011" w:author="ERCOT" w:date="2025-07-14T09:33:00Z" w16du:dateUtc="2025-07-14T14:33:00Z"/>
                <w:rFonts w:ascii="Times New Roman" w:eastAsia="Arial Unicode MS" w:hAnsi="Times New Roman"/>
                <w:b/>
                <w:sz w:val="20"/>
                <w:szCs w:val="20"/>
              </w:rPr>
            </w:pPr>
            <w:ins w:id="1012" w:author="ERCOT" w:date="2025-07-14T09:33:00Z" w16du:dateUtc="2025-07-14T14:33:00Z">
              <w:r w:rsidRPr="00497450">
                <w:rPr>
                  <w:rFonts w:ascii="Times New Roman" w:eastAsia="Times New Roman" w:hAnsi="Times New Roman"/>
                  <w:b/>
                  <w:sz w:val="20"/>
                  <w:szCs w:val="20"/>
                </w:rPr>
                <w:t>Data Element</w:t>
              </w:r>
            </w:ins>
          </w:p>
        </w:tc>
        <w:tc>
          <w:tcPr>
            <w:tcW w:w="14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112F65A3" w14:textId="77777777" w:rsidR="00C76809" w:rsidRPr="00497450" w:rsidRDefault="00C76809" w:rsidP="00082ED8">
            <w:pPr>
              <w:spacing w:after="0" w:line="240" w:lineRule="auto"/>
              <w:jc w:val="center"/>
              <w:rPr>
                <w:ins w:id="1013" w:author="ERCOT" w:date="2025-07-14T09:33:00Z" w16du:dateUtc="2025-07-14T14:33:00Z"/>
                <w:rFonts w:ascii="Times New Roman" w:eastAsia="Arial Unicode MS" w:hAnsi="Times New Roman"/>
                <w:b/>
                <w:sz w:val="20"/>
                <w:szCs w:val="20"/>
              </w:rPr>
            </w:pPr>
            <w:ins w:id="1014" w:author="ERCOT" w:date="2025-07-14T09:33:00Z" w16du:dateUtc="2025-07-14T14:33:00Z">
              <w:r w:rsidRPr="00497450">
                <w:rPr>
                  <w:rFonts w:ascii="Times New Roman" w:eastAsia="Times New Roman" w:hAnsi="Times New Roman"/>
                  <w:b/>
                  <w:sz w:val="20"/>
                  <w:szCs w:val="20"/>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625AD789" w14:textId="77777777" w:rsidR="00C76809" w:rsidRPr="00497450" w:rsidRDefault="00C76809" w:rsidP="00082ED8">
            <w:pPr>
              <w:spacing w:after="0" w:line="240" w:lineRule="auto"/>
              <w:jc w:val="center"/>
              <w:rPr>
                <w:ins w:id="1015" w:author="ERCOT" w:date="2025-07-14T09:33:00Z" w16du:dateUtc="2025-07-14T14:33:00Z"/>
                <w:rFonts w:ascii="Times New Roman" w:eastAsia="Arial Unicode MS" w:hAnsi="Times New Roman"/>
                <w:b/>
                <w:sz w:val="20"/>
                <w:szCs w:val="20"/>
              </w:rPr>
            </w:pPr>
            <w:ins w:id="1016" w:author="ERCOT" w:date="2025-07-14T09:33:00Z" w16du:dateUtc="2025-07-14T14:33:00Z">
              <w:r w:rsidRPr="00497450">
                <w:rPr>
                  <w:rFonts w:ascii="Times New Roman" w:eastAsia="Times New Roman" w:hAnsi="Times New Roman"/>
                  <w:b/>
                  <w:sz w:val="20"/>
                  <w:szCs w:val="20"/>
                </w:rPr>
                <w:t>Comments</w:t>
              </w:r>
            </w:ins>
          </w:p>
        </w:tc>
        <w:tc>
          <w:tcPr>
            <w:tcW w:w="152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520B7AE2" w14:textId="77777777" w:rsidR="00C76809" w:rsidRPr="00497450" w:rsidRDefault="00C76809" w:rsidP="00082ED8">
            <w:pPr>
              <w:spacing w:after="0" w:line="240" w:lineRule="auto"/>
              <w:jc w:val="center"/>
              <w:rPr>
                <w:ins w:id="1017" w:author="ERCOT" w:date="2025-07-14T09:33:00Z" w16du:dateUtc="2025-07-14T14:33:00Z"/>
                <w:rFonts w:ascii="Times New Roman" w:eastAsia="Arial Unicode MS" w:hAnsi="Times New Roman"/>
                <w:b/>
                <w:sz w:val="20"/>
                <w:szCs w:val="20"/>
              </w:rPr>
            </w:pPr>
            <w:ins w:id="1018" w:author="ERCOT" w:date="2025-07-14T09:33:00Z" w16du:dateUtc="2025-07-14T14:33:00Z">
              <w:r w:rsidRPr="00497450">
                <w:rPr>
                  <w:rFonts w:ascii="Times New Roman" w:eastAsia="Times New Roman" w:hAnsi="Times New Roman"/>
                  <w:b/>
                  <w:sz w:val="20"/>
                  <w:szCs w:val="20"/>
                </w:rPr>
                <w:t>Format</w:t>
              </w:r>
            </w:ins>
          </w:p>
        </w:tc>
      </w:tr>
      <w:tr w:rsidR="00C76809" w:rsidRPr="00497450" w14:paraId="2BED00F9" w14:textId="77777777" w:rsidTr="00082ED8">
        <w:trPr>
          <w:cantSplit/>
          <w:trHeight w:val="512"/>
          <w:jc w:val="center"/>
          <w:ins w:id="1019"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7E90BDF" w14:textId="77777777" w:rsidR="00C76809" w:rsidRPr="00497450" w:rsidRDefault="00C76809" w:rsidP="00082ED8">
            <w:pPr>
              <w:spacing w:after="0" w:line="240" w:lineRule="auto"/>
              <w:ind w:left="720" w:hanging="720"/>
              <w:jc w:val="center"/>
              <w:rPr>
                <w:ins w:id="1020" w:author="ERCOT" w:date="2025-07-14T09:33:00Z" w16du:dateUtc="2025-07-14T14:33:00Z"/>
                <w:rFonts w:ascii="Times New Roman" w:eastAsia="Times New Roman" w:hAnsi="Times New Roman"/>
                <w:sz w:val="20"/>
                <w:szCs w:val="20"/>
              </w:rPr>
            </w:pPr>
            <w:ins w:id="1021" w:author="ERCOT" w:date="2025-07-14T09:33:00Z" w16du:dateUtc="2025-07-14T14:33:00Z">
              <w:r w:rsidRPr="00497450">
                <w:rPr>
                  <w:rFonts w:ascii="Times New Roman" w:eastAsia="Times New Roman" w:hAnsi="Times New Roman"/>
                  <w:sz w:val="20"/>
                  <w:szCs w:val="20"/>
                </w:rPr>
                <w:t>Record</w:t>
              </w:r>
            </w:ins>
          </w:p>
          <w:p w14:paraId="227955FC" w14:textId="77777777" w:rsidR="00C76809" w:rsidRPr="00497450" w:rsidRDefault="00C76809" w:rsidP="00082ED8">
            <w:pPr>
              <w:spacing w:after="0" w:line="240" w:lineRule="auto"/>
              <w:ind w:left="720" w:hanging="720"/>
              <w:jc w:val="center"/>
              <w:rPr>
                <w:ins w:id="1022" w:author="ERCOT" w:date="2025-07-14T09:33:00Z" w16du:dateUtc="2025-07-14T14:33:00Z"/>
                <w:rFonts w:ascii="Times New Roman" w:eastAsia="Times New Roman" w:hAnsi="Times New Roman"/>
                <w:sz w:val="20"/>
                <w:szCs w:val="20"/>
              </w:rPr>
            </w:pPr>
            <w:ins w:id="1023" w:author="ERCOT" w:date="2025-07-14T09:33:00Z" w16du:dateUtc="2025-07-14T14:33:00Z">
              <w:r w:rsidRPr="00497450">
                <w:rPr>
                  <w:rFonts w:ascii="Times New Roman" w:eastAsia="Times New Roman" w:hAnsi="Times New Roman"/>
                  <w:sz w:val="20"/>
                  <w:szCs w:val="20"/>
                </w:rPr>
                <w:t>Type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3E47493" w14:textId="77777777" w:rsidR="00C76809" w:rsidRPr="00497450" w:rsidRDefault="00C76809" w:rsidP="00082ED8">
            <w:pPr>
              <w:spacing w:after="0" w:line="240" w:lineRule="auto"/>
              <w:jc w:val="center"/>
              <w:rPr>
                <w:ins w:id="1024" w:author="ERCOT" w:date="2025-07-14T09:33:00Z" w16du:dateUtc="2025-07-14T14:33:00Z"/>
                <w:rFonts w:ascii="Times New Roman" w:eastAsia="Times New Roman" w:hAnsi="Times New Roman"/>
                <w:sz w:val="20"/>
                <w:szCs w:val="20"/>
              </w:rPr>
            </w:pPr>
            <w:ins w:id="1025"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E58DE95" w14:textId="77777777" w:rsidR="00C76809" w:rsidRPr="00497450" w:rsidRDefault="00C76809" w:rsidP="00082ED8">
            <w:pPr>
              <w:spacing w:after="0" w:line="240" w:lineRule="auto"/>
              <w:jc w:val="center"/>
              <w:rPr>
                <w:ins w:id="1026" w:author="ERCOT" w:date="2025-07-14T09:33:00Z" w16du:dateUtc="2025-07-14T14:33:00Z"/>
                <w:rFonts w:ascii="Times New Roman" w:eastAsia="Times New Roman" w:hAnsi="Times New Roman"/>
                <w:sz w:val="20"/>
                <w:szCs w:val="20"/>
              </w:rPr>
            </w:pPr>
            <w:ins w:id="1027" w:author="ERCOT" w:date="2025-07-14T09:33:00Z" w16du:dateUtc="2025-07-14T14:33:00Z">
              <w:r w:rsidRPr="00497450">
                <w:rPr>
                  <w:rFonts w:ascii="Times New Roman" w:eastAsia="Times New Roman" w:hAnsi="Times New Roman"/>
                  <w:sz w:val="20"/>
                  <w:szCs w:val="20"/>
                </w:rPr>
                <w:t>Hard Code “HDR”.</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25FAFEE" w14:textId="77777777" w:rsidR="00C76809" w:rsidRPr="00497450" w:rsidRDefault="00C76809" w:rsidP="00082ED8">
            <w:pPr>
              <w:spacing w:after="0" w:line="240" w:lineRule="auto"/>
              <w:jc w:val="center"/>
              <w:rPr>
                <w:ins w:id="1028" w:author="ERCOT" w:date="2025-07-14T09:33:00Z" w16du:dateUtc="2025-07-14T14:33:00Z"/>
                <w:rFonts w:ascii="Times New Roman" w:eastAsia="Times New Roman" w:hAnsi="Times New Roman"/>
                <w:sz w:val="20"/>
                <w:szCs w:val="20"/>
              </w:rPr>
            </w:pPr>
            <w:ins w:id="1029"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35C75F6C" w14:textId="77777777" w:rsidTr="00082ED8">
        <w:trPr>
          <w:cantSplit/>
          <w:trHeight w:val="512"/>
          <w:jc w:val="center"/>
          <w:ins w:id="1030"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E4B1D30" w14:textId="77777777" w:rsidR="00C76809" w:rsidRPr="00497450" w:rsidRDefault="00C76809" w:rsidP="00082ED8">
            <w:pPr>
              <w:spacing w:after="0" w:line="240" w:lineRule="auto"/>
              <w:jc w:val="center"/>
              <w:rPr>
                <w:ins w:id="1031" w:author="ERCOT" w:date="2025-07-14T09:33:00Z" w16du:dateUtc="2025-07-14T14:33:00Z"/>
                <w:rFonts w:ascii="Times New Roman" w:eastAsia="Times New Roman" w:hAnsi="Times New Roman"/>
                <w:sz w:val="20"/>
                <w:szCs w:val="20"/>
              </w:rPr>
            </w:pPr>
            <w:ins w:id="1032" w:author="ERCOT" w:date="2025-07-14T09:33:00Z" w16du:dateUtc="2025-07-14T14:33:00Z">
              <w:r w:rsidRPr="00497450">
                <w:rPr>
                  <w:rFonts w:ascii="Times New Roman" w:eastAsia="Times New Roman" w:hAnsi="Times New Roman"/>
                  <w:sz w:val="20"/>
                  <w:szCs w:val="20"/>
                </w:rPr>
                <w:t>Report Name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2AB84EA" w14:textId="77777777" w:rsidR="00C76809" w:rsidRPr="00497450" w:rsidRDefault="00C76809" w:rsidP="00082ED8">
            <w:pPr>
              <w:spacing w:after="0" w:line="240" w:lineRule="auto"/>
              <w:jc w:val="center"/>
              <w:rPr>
                <w:ins w:id="1033" w:author="ERCOT" w:date="2025-07-14T09:33:00Z" w16du:dateUtc="2025-07-14T14:33:00Z"/>
                <w:rFonts w:ascii="Times New Roman" w:eastAsia="Times New Roman" w:hAnsi="Times New Roman"/>
                <w:sz w:val="20"/>
                <w:szCs w:val="20"/>
              </w:rPr>
            </w:pPr>
            <w:ins w:id="1034"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916F3F9" w14:textId="05FD9DD6" w:rsidR="00C76809" w:rsidRPr="00497450" w:rsidRDefault="00C76809" w:rsidP="00082ED8">
            <w:pPr>
              <w:spacing w:after="0" w:line="240" w:lineRule="auto"/>
              <w:jc w:val="center"/>
              <w:rPr>
                <w:ins w:id="1035" w:author="ERCOT" w:date="2025-07-14T09:33:00Z" w16du:dateUtc="2025-07-14T14:33:00Z"/>
                <w:rFonts w:ascii="Times New Roman" w:eastAsia="Times New Roman" w:hAnsi="Times New Roman"/>
                <w:sz w:val="20"/>
                <w:szCs w:val="20"/>
              </w:rPr>
            </w:pPr>
            <w:ins w:id="1036" w:author="ERCOT" w:date="2025-07-14T09:33:00Z" w16du:dateUtc="2025-07-14T14:33:00Z">
              <w:r w:rsidRPr="00497450">
                <w:rPr>
                  <w:rFonts w:ascii="Times New Roman" w:eastAsia="Times New Roman" w:hAnsi="Times New Roman"/>
                  <w:sz w:val="20"/>
                  <w:szCs w:val="20"/>
                </w:rPr>
                <w:t>Hard Code “</w:t>
              </w:r>
              <w:proofErr w:type="spellStart"/>
              <w:r w:rsidRPr="00497450">
                <w:rPr>
                  <w:rFonts w:ascii="Times New Roman" w:eastAsia="Times New Roman" w:hAnsi="Times New Roman"/>
                  <w:sz w:val="20"/>
                  <w:szCs w:val="20"/>
                </w:rPr>
                <w:t>RD</w:t>
              </w:r>
            </w:ins>
            <w:ins w:id="1037" w:author="ERCOT" w:date="2025-07-16T18:39:00Z" w16du:dateUtc="2025-07-16T23:39:00Z">
              <w:r w:rsidR="008D4B87">
                <w:rPr>
                  <w:rFonts w:ascii="Times New Roman" w:eastAsia="Times New Roman" w:hAnsi="Times New Roman"/>
                  <w:sz w:val="20"/>
                  <w:szCs w:val="20"/>
                </w:rPr>
                <w:t>R</w:t>
              </w:r>
            </w:ins>
            <w:ins w:id="1038" w:author="ERCOT" w:date="2025-07-14T09:33:00Z" w16du:dateUtc="2025-07-14T14:33:00Z">
              <w:r w:rsidRPr="00497450">
                <w:rPr>
                  <w:rFonts w:ascii="Times New Roman" w:eastAsia="Times New Roman" w:hAnsi="Times New Roman"/>
                  <w:sz w:val="20"/>
                  <w:szCs w:val="20"/>
                </w:rPr>
                <w:t>Event</w:t>
              </w:r>
              <w:proofErr w:type="spellEnd"/>
              <w:r w:rsidRPr="00497450">
                <w:rPr>
                  <w:rFonts w:ascii="Times New Roman" w:eastAsia="Times New Roman" w:hAnsi="Times New Roman"/>
                  <w:sz w:val="20"/>
                  <w:szCs w:val="20"/>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09A9809" w14:textId="77777777" w:rsidR="00C76809" w:rsidRPr="00497450" w:rsidRDefault="00C76809" w:rsidP="00082ED8">
            <w:pPr>
              <w:spacing w:after="0" w:line="240" w:lineRule="auto"/>
              <w:jc w:val="center"/>
              <w:rPr>
                <w:ins w:id="1039" w:author="ERCOT" w:date="2025-07-14T09:33:00Z" w16du:dateUtc="2025-07-14T14:33:00Z"/>
                <w:rFonts w:ascii="Times New Roman" w:eastAsia="Times New Roman" w:hAnsi="Times New Roman"/>
                <w:sz w:val="20"/>
                <w:szCs w:val="20"/>
              </w:rPr>
            </w:pPr>
            <w:ins w:id="1040" w:author="ERCOT" w:date="2025-07-14T09:33:00Z" w16du:dateUtc="2025-07-14T14:33:00Z">
              <w:r w:rsidRPr="00497450">
                <w:rPr>
                  <w:rFonts w:ascii="Times New Roman" w:eastAsia="Times New Roman" w:hAnsi="Times New Roman"/>
                  <w:sz w:val="20"/>
                  <w:szCs w:val="20"/>
                </w:rPr>
                <w:t>Alpha numeric (8)</w:t>
              </w:r>
            </w:ins>
          </w:p>
        </w:tc>
      </w:tr>
      <w:tr w:rsidR="00C76809" w:rsidRPr="00497450" w14:paraId="6459E885" w14:textId="77777777" w:rsidTr="00082ED8">
        <w:trPr>
          <w:cantSplit/>
          <w:trHeight w:val="512"/>
          <w:jc w:val="center"/>
          <w:ins w:id="1041"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CA47705" w14:textId="77777777" w:rsidR="00C76809" w:rsidRPr="00497450" w:rsidRDefault="00C76809" w:rsidP="00082ED8">
            <w:pPr>
              <w:spacing w:after="0" w:line="240" w:lineRule="auto"/>
              <w:jc w:val="center"/>
              <w:rPr>
                <w:ins w:id="1042" w:author="ERCOT" w:date="2025-07-14T09:33:00Z" w16du:dateUtc="2025-07-14T14:33:00Z"/>
                <w:rFonts w:ascii="Times New Roman" w:eastAsia="Times New Roman" w:hAnsi="Times New Roman"/>
                <w:sz w:val="20"/>
                <w:szCs w:val="20"/>
              </w:rPr>
            </w:pPr>
            <w:ins w:id="1043" w:author="ERCOT" w:date="2025-07-14T09:33:00Z" w16du:dateUtc="2025-07-14T14:33:00Z">
              <w:r w:rsidRPr="00497450">
                <w:rPr>
                  <w:rFonts w:ascii="Times New Roman" w:eastAsia="Times New Roman" w:hAnsi="Times New Roman"/>
                  <w:sz w:val="20"/>
                  <w:szCs w:val="20"/>
                </w:rPr>
                <w:t>Report ID</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C76CAEB" w14:textId="77777777" w:rsidR="00C76809" w:rsidRPr="00497450" w:rsidRDefault="00C76809" w:rsidP="00082ED8">
            <w:pPr>
              <w:spacing w:after="0" w:line="240" w:lineRule="auto"/>
              <w:jc w:val="center"/>
              <w:rPr>
                <w:ins w:id="1044" w:author="ERCOT" w:date="2025-07-14T09:33:00Z" w16du:dateUtc="2025-07-14T14:33:00Z"/>
                <w:rFonts w:ascii="Times New Roman" w:eastAsia="Times New Roman" w:hAnsi="Times New Roman"/>
                <w:sz w:val="20"/>
                <w:szCs w:val="20"/>
              </w:rPr>
            </w:pPr>
            <w:ins w:id="1045" w:author="ERCOT" w:date="2025-07-14T09:33:00Z" w16du:dateUtc="2025-07-14T14:33:00Z">
              <w:r w:rsidRPr="00497450">
                <w:rPr>
                  <w:rFonts w:ascii="Times New Roman" w:eastAsia="Times New Roman" w:hAnsi="Times New Roman"/>
                  <w:sz w:val="20"/>
                  <w:szCs w:val="20"/>
                </w:rPr>
                <w:t>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4535384" w14:textId="77777777" w:rsidR="00C76809" w:rsidRPr="00497450" w:rsidRDefault="00C76809" w:rsidP="00082ED8">
            <w:pPr>
              <w:spacing w:after="0" w:line="240" w:lineRule="auto"/>
              <w:jc w:val="center"/>
              <w:rPr>
                <w:ins w:id="1046" w:author="ERCOT" w:date="2025-07-14T09:33:00Z" w16du:dateUtc="2025-07-14T14:33:00Z"/>
                <w:rFonts w:ascii="Times New Roman" w:eastAsia="Times New Roman" w:hAnsi="Times New Roman"/>
                <w:sz w:val="20"/>
                <w:szCs w:val="20"/>
              </w:rPr>
            </w:pPr>
            <w:ins w:id="1047" w:author="ERCOT" w:date="2025-07-14T09:33:00Z" w16du:dateUtc="2025-07-14T14:33:00Z">
              <w:r w:rsidRPr="00497450">
                <w:rPr>
                  <w:rFonts w:ascii="Times New Roman" w:eastAsia="Times New Roman" w:hAnsi="Times New Roman"/>
                  <w:sz w:val="20"/>
                  <w:szCs w:val="20"/>
                </w:rPr>
                <w:t>A unique report number designated by the sender to be included in ERCOT produced response and validation files.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BB7C6FE" w14:textId="77777777" w:rsidR="00C76809" w:rsidRPr="00497450" w:rsidRDefault="00C76809" w:rsidP="00082ED8">
            <w:pPr>
              <w:spacing w:after="0" w:line="240" w:lineRule="auto"/>
              <w:jc w:val="center"/>
              <w:rPr>
                <w:ins w:id="1048" w:author="ERCOT" w:date="2025-07-14T09:33:00Z" w16du:dateUtc="2025-07-14T14:33:00Z"/>
                <w:rFonts w:ascii="Times New Roman" w:eastAsia="Times New Roman" w:hAnsi="Times New Roman"/>
                <w:sz w:val="20"/>
                <w:szCs w:val="20"/>
              </w:rPr>
            </w:pPr>
            <w:ins w:id="1049" w:author="ERCOT" w:date="2025-07-14T09:33:00Z" w16du:dateUtc="2025-07-14T14:33:00Z">
              <w:r w:rsidRPr="00497450">
                <w:rPr>
                  <w:rFonts w:ascii="Times New Roman" w:eastAsia="Times New Roman" w:hAnsi="Times New Roman"/>
                  <w:sz w:val="20"/>
                  <w:szCs w:val="20"/>
                </w:rPr>
                <w:t>Alpha numeric</w:t>
              </w:r>
            </w:ins>
          </w:p>
        </w:tc>
      </w:tr>
      <w:tr w:rsidR="00C76809" w:rsidRPr="00497450" w14:paraId="260214E8" w14:textId="77777777" w:rsidTr="00082ED8">
        <w:trPr>
          <w:cantSplit/>
          <w:trHeight w:val="512"/>
          <w:jc w:val="center"/>
          <w:ins w:id="1050"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83A25E2" w14:textId="77777777" w:rsidR="00C76809" w:rsidRPr="00497450" w:rsidRDefault="00C76809" w:rsidP="00082ED8">
            <w:pPr>
              <w:spacing w:after="0" w:line="240" w:lineRule="auto"/>
              <w:jc w:val="center"/>
              <w:rPr>
                <w:ins w:id="1051" w:author="ERCOT" w:date="2025-07-14T09:33:00Z" w16du:dateUtc="2025-07-14T14:33:00Z"/>
                <w:rFonts w:ascii="Times New Roman" w:eastAsia="Times New Roman" w:hAnsi="Times New Roman"/>
                <w:sz w:val="20"/>
                <w:szCs w:val="20"/>
              </w:rPr>
            </w:pPr>
            <w:ins w:id="1052" w:author="ERCOT" w:date="2025-07-14T09:33:00Z" w16du:dateUtc="2025-07-14T14:33:00Z">
              <w:r w:rsidRPr="00497450">
                <w:rPr>
                  <w:rFonts w:ascii="Times New Roman" w:eastAsia="Times New Roman" w:hAnsi="Times New Roman"/>
                  <w:sz w:val="20"/>
                  <w:szCs w:val="20"/>
                </w:rPr>
                <w:t>DUNS Number</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9CC3AB4" w14:textId="77777777" w:rsidR="00C76809" w:rsidRPr="00497450" w:rsidRDefault="00C76809" w:rsidP="00082ED8">
            <w:pPr>
              <w:spacing w:after="0" w:line="240" w:lineRule="auto"/>
              <w:jc w:val="center"/>
              <w:rPr>
                <w:ins w:id="1053" w:author="ERCOT" w:date="2025-07-14T09:33:00Z" w16du:dateUtc="2025-07-14T14:33:00Z"/>
                <w:rFonts w:ascii="Times New Roman" w:eastAsia="Times New Roman" w:hAnsi="Times New Roman"/>
                <w:sz w:val="20"/>
                <w:szCs w:val="20"/>
              </w:rPr>
            </w:pPr>
            <w:ins w:id="1054"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AF4B892" w14:textId="77777777" w:rsidR="00C76809" w:rsidRPr="00497450" w:rsidRDefault="00C76809" w:rsidP="00082ED8">
            <w:pPr>
              <w:spacing w:after="0" w:line="240" w:lineRule="auto"/>
              <w:jc w:val="center"/>
              <w:rPr>
                <w:ins w:id="1055" w:author="ERCOT" w:date="2025-07-14T09:33:00Z" w16du:dateUtc="2025-07-14T14:33:00Z"/>
                <w:rFonts w:ascii="Times New Roman" w:eastAsia="Times New Roman" w:hAnsi="Times New Roman"/>
                <w:sz w:val="20"/>
                <w:szCs w:val="20"/>
              </w:rPr>
            </w:pPr>
            <w:ins w:id="1056" w:author="ERCOT" w:date="2025-07-14T09:33:00Z" w16du:dateUtc="2025-07-14T14:33:00Z">
              <w:r w:rsidRPr="00497450">
                <w:rPr>
                  <w:rFonts w:ascii="Times New Roman" w:eastAsia="Times New Roman" w:hAnsi="Times New Roman"/>
                  <w:sz w:val="20"/>
                  <w:szCs w:val="20"/>
                </w:rPr>
                <w:t>NOIE DUNS # associated with the population data sent in the file.</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959A72F" w14:textId="77777777" w:rsidR="00C76809" w:rsidRPr="00497450" w:rsidRDefault="00C76809" w:rsidP="00082ED8">
            <w:pPr>
              <w:spacing w:after="0" w:line="240" w:lineRule="auto"/>
              <w:jc w:val="center"/>
              <w:rPr>
                <w:ins w:id="1057" w:author="ERCOT" w:date="2025-07-14T09:33:00Z" w16du:dateUtc="2025-07-14T14:33:00Z"/>
                <w:rFonts w:ascii="Times New Roman" w:eastAsia="Times New Roman" w:hAnsi="Times New Roman"/>
                <w:sz w:val="20"/>
                <w:szCs w:val="20"/>
              </w:rPr>
            </w:pPr>
            <w:ins w:id="1058" w:author="ERCOT" w:date="2025-07-14T09:33:00Z" w16du:dateUtc="2025-07-14T14:33:00Z">
              <w:r w:rsidRPr="00497450">
                <w:rPr>
                  <w:rFonts w:ascii="Times New Roman" w:eastAsia="Times New Roman" w:hAnsi="Times New Roman"/>
                  <w:sz w:val="20"/>
                  <w:szCs w:val="20"/>
                </w:rPr>
                <w:t>Numeric</w:t>
              </w:r>
            </w:ins>
          </w:p>
          <w:p w14:paraId="6F6F905C" w14:textId="77777777" w:rsidR="00C76809" w:rsidRPr="00497450" w:rsidRDefault="00C76809" w:rsidP="00082ED8">
            <w:pPr>
              <w:spacing w:after="0" w:line="240" w:lineRule="auto"/>
              <w:jc w:val="center"/>
              <w:rPr>
                <w:ins w:id="1059" w:author="ERCOT" w:date="2025-07-14T09:33:00Z" w16du:dateUtc="2025-07-14T14:33:00Z"/>
                <w:rFonts w:ascii="Times New Roman" w:eastAsia="Times New Roman" w:hAnsi="Times New Roman"/>
                <w:sz w:val="20"/>
                <w:szCs w:val="20"/>
              </w:rPr>
            </w:pPr>
            <w:ins w:id="1060" w:author="ERCOT" w:date="2025-07-14T09:33:00Z" w16du:dateUtc="2025-07-14T14:33:00Z">
              <w:r w:rsidRPr="00497450">
                <w:rPr>
                  <w:rFonts w:ascii="Times New Roman" w:eastAsia="Times New Roman" w:hAnsi="Times New Roman"/>
                  <w:sz w:val="20"/>
                  <w:szCs w:val="20"/>
                </w:rPr>
                <w:t>(9 or 13)</w:t>
              </w:r>
            </w:ins>
          </w:p>
        </w:tc>
      </w:tr>
    </w:tbl>
    <w:p w14:paraId="38E8C8F2" w14:textId="0F9E96E4" w:rsidR="00C76809" w:rsidRPr="00F341A6" w:rsidRDefault="00F341A6" w:rsidP="00F341A6">
      <w:pPr>
        <w:spacing w:before="240" w:after="240"/>
        <w:ind w:left="2160" w:hanging="720"/>
        <w:rPr>
          <w:ins w:id="1061" w:author="ERCOT" w:date="2025-07-14T09:33:00Z" w16du:dateUtc="2025-07-14T14:33:00Z"/>
          <w:rFonts w:ascii="Times New Roman" w:hAnsi="Times New Roman"/>
        </w:rPr>
      </w:pPr>
      <w:ins w:id="1062" w:author="ERCOT" w:date="2025-07-15T07:39:00Z" w16du:dateUtc="2025-07-15T12:39:00Z">
        <w:r w:rsidRPr="00F341A6">
          <w:rPr>
            <w:rFonts w:ascii="Times New Roman" w:hAnsi="Times New Roman"/>
          </w:rPr>
          <w:t>(iv)</w:t>
        </w:r>
        <w:r w:rsidRPr="00F341A6">
          <w:rPr>
            <w:rFonts w:ascii="Times New Roman" w:hAnsi="Times New Roman"/>
          </w:rPr>
          <w:tab/>
          <w:t>Detail Record - The DET record contains the ESI ID-level participation date information.</w:t>
        </w:r>
      </w:ins>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5"/>
        <w:gridCol w:w="1530"/>
        <w:gridCol w:w="5040"/>
        <w:gridCol w:w="1530"/>
      </w:tblGrid>
      <w:tr w:rsidR="00C76809" w:rsidRPr="00497450" w14:paraId="1CDE3F24" w14:textId="77777777" w:rsidTr="00082ED8">
        <w:trPr>
          <w:cantSplit/>
          <w:trHeight w:val="495"/>
          <w:tblHeader/>
          <w:jc w:val="center"/>
          <w:ins w:id="1063" w:author="ERCOT" w:date="2025-07-14T09:33:00Z"/>
        </w:trPr>
        <w:tc>
          <w:tcPr>
            <w:tcW w:w="11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5571BC63" w14:textId="77777777" w:rsidR="00C76809" w:rsidRPr="00497450" w:rsidRDefault="00C76809" w:rsidP="00082ED8">
            <w:pPr>
              <w:spacing w:after="0" w:line="240" w:lineRule="auto"/>
              <w:jc w:val="center"/>
              <w:rPr>
                <w:ins w:id="1064" w:author="ERCOT" w:date="2025-07-14T09:33:00Z" w16du:dateUtc="2025-07-14T14:33:00Z"/>
                <w:rFonts w:ascii="Times New Roman" w:eastAsia="Times New Roman" w:hAnsi="Times New Roman"/>
                <w:b/>
                <w:sz w:val="20"/>
                <w:szCs w:val="20"/>
              </w:rPr>
            </w:pPr>
            <w:ins w:id="1065" w:author="ERCOT" w:date="2025-07-14T09:33:00Z" w16du:dateUtc="2025-07-14T14:33:00Z">
              <w:r w:rsidRPr="00497450">
                <w:rPr>
                  <w:rFonts w:ascii="Times New Roman" w:eastAsia="Times New Roman" w:hAnsi="Times New Roman"/>
                  <w:b/>
                  <w:sz w:val="20"/>
                  <w:szCs w:val="20"/>
                </w:rPr>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0754FEF4" w14:textId="77777777" w:rsidR="00C76809" w:rsidRPr="00497450" w:rsidRDefault="00C76809" w:rsidP="00082ED8">
            <w:pPr>
              <w:spacing w:after="0" w:line="240" w:lineRule="auto"/>
              <w:jc w:val="center"/>
              <w:rPr>
                <w:ins w:id="1066" w:author="ERCOT" w:date="2025-07-14T09:33:00Z" w16du:dateUtc="2025-07-14T14:33:00Z"/>
                <w:rFonts w:ascii="Times New Roman" w:eastAsia="Times New Roman" w:hAnsi="Times New Roman"/>
                <w:b/>
                <w:sz w:val="20"/>
                <w:szCs w:val="20"/>
              </w:rPr>
            </w:pPr>
            <w:ins w:id="1067" w:author="ERCOT" w:date="2025-07-14T09:33:00Z" w16du:dateUtc="2025-07-14T14:33:00Z">
              <w:r w:rsidRPr="00497450">
                <w:rPr>
                  <w:rFonts w:ascii="Times New Roman" w:eastAsia="Times New Roman" w:hAnsi="Times New Roman"/>
                  <w:b/>
                  <w:sz w:val="20"/>
                  <w:szCs w:val="20"/>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62C59A13" w14:textId="77777777" w:rsidR="00C76809" w:rsidRPr="00497450" w:rsidRDefault="00C76809" w:rsidP="00082ED8">
            <w:pPr>
              <w:spacing w:after="0" w:line="240" w:lineRule="auto"/>
              <w:jc w:val="center"/>
              <w:rPr>
                <w:ins w:id="1068" w:author="ERCOT" w:date="2025-07-14T09:33:00Z" w16du:dateUtc="2025-07-14T14:33:00Z"/>
                <w:rFonts w:ascii="Times New Roman" w:eastAsia="Times New Roman" w:hAnsi="Times New Roman"/>
                <w:b/>
                <w:sz w:val="20"/>
                <w:szCs w:val="20"/>
              </w:rPr>
            </w:pPr>
            <w:ins w:id="1069" w:author="ERCOT" w:date="2025-07-14T09:33:00Z" w16du:dateUtc="2025-07-14T14:33:00Z">
              <w:r w:rsidRPr="00497450">
                <w:rPr>
                  <w:rFonts w:ascii="Times New Roman" w:eastAsia="Times New Roman" w:hAnsi="Times New Roman"/>
                  <w:b/>
                  <w:sz w:val="20"/>
                  <w:szCs w:val="20"/>
                </w:rPr>
                <w:t>Comments</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51B4B706" w14:textId="77777777" w:rsidR="00C76809" w:rsidRPr="00497450" w:rsidRDefault="00C76809" w:rsidP="00082ED8">
            <w:pPr>
              <w:spacing w:after="0" w:line="240" w:lineRule="auto"/>
              <w:jc w:val="center"/>
              <w:rPr>
                <w:ins w:id="1070" w:author="ERCOT" w:date="2025-07-14T09:33:00Z" w16du:dateUtc="2025-07-14T14:33:00Z"/>
                <w:rFonts w:ascii="Times New Roman" w:eastAsia="Times New Roman" w:hAnsi="Times New Roman"/>
                <w:b/>
                <w:sz w:val="20"/>
                <w:szCs w:val="20"/>
              </w:rPr>
            </w:pPr>
            <w:ins w:id="1071" w:author="ERCOT" w:date="2025-07-14T09:33:00Z" w16du:dateUtc="2025-07-14T14:33:00Z">
              <w:r w:rsidRPr="00497450">
                <w:rPr>
                  <w:rFonts w:ascii="Times New Roman" w:eastAsia="Times New Roman" w:hAnsi="Times New Roman"/>
                  <w:b/>
                  <w:sz w:val="20"/>
                  <w:szCs w:val="20"/>
                </w:rPr>
                <w:t>Format</w:t>
              </w:r>
            </w:ins>
          </w:p>
        </w:tc>
      </w:tr>
      <w:tr w:rsidR="00C76809" w:rsidRPr="00497450" w14:paraId="3ACEA47D" w14:textId="77777777" w:rsidTr="00082ED8">
        <w:trPr>
          <w:cantSplit/>
          <w:trHeight w:val="518"/>
          <w:jc w:val="center"/>
          <w:ins w:id="1072"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5291961" w14:textId="77777777" w:rsidR="00C76809" w:rsidRPr="00497450" w:rsidRDefault="00C76809" w:rsidP="00082ED8">
            <w:pPr>
              <w:spacing w:after="0" w:line="240" w:lineRule="auto"/>
              <w:jc w:val="center"/>
              <w:rPr>
                <w:ins w:id="1073" w:author="ERCOT" w:date="2025-07-14T09:33:00Z" w16du:dateUtc="2025-07-14T14:33:00Z"/>
                <w:rFonts w:ascii="Times New Roman" w:eastAsia="Times New Roman" w:hAnsi="Times New Roman"/>
                <w:sz w:val="20"/>
                <w:szCs w:val="20"/>
              </w:rPr>
            </w:pPr>
            <w:ins w:id="1074" w:author="ERCOT" w:date="2025-07-14T09:33:00Z" w16du:dateUtc="2025-07-14T14:33:00Z">
              <w:r w:rsidRPr="00497450">
                <w:rPr>
                  <w:rFonts w:ascii="Times New Roman" w:eastAsia="Times New Roman" w:hAnsi="Times New Roman"/>
                  <w:sz w:val="20"/>
                  <w:szCs w:val="20"/>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4BF54C9" w14:textId="77777777" w:rsidR="00C76809" w:rsidRPr="00497450" w:rsidRDefault="00C76809" w:rsidP="00082ED8">
            <w:pPr>
              <w:spacing w:after="0" w:line="240" w:lineRule="auto"/>
              <w:jc w:val="center"/>
              <w:rPr>
                <w:ins w:id="1075" w:author="ERCOT" w:date="2025-07-14T09:33:00Z" w16du:dateUtc="2025-07-14T14:33:00Z"/>
                <w:rFonts w:ascii="Times New Roman" w:eastAsia="Times New Roman" w:hAnsi="Times New Roman"/>
                <w:sz w:val="20"/>
                <w:szCs w:val="20"/>
              </w:rPr>
            </w:pPr>
            <w:ins w:id="1076"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B2485DA" w14:textId="77777777" w:rsidR="00C76809" w:rsidRPr="00497450" w:rsidRDefault="00C76809" w:rsidP="00082ED8">
            <w:pPr>
              <w:spacing w:after="0" w:line="240" w:lineRule="auto"/>
              <w:jc w:val="center"/>
              <w:rPr>
                <w:ins w:id="1077" w:author="ERCOT" w:date="2025-07-14T09:33:00Z" w16du:dateUtc="2025-07-14T14:33:00Z"/>
                <w:rFonts w:ascii="Times New Roman" w:eastAsia="Times New Roman" w:hAnsi="Times New Roman"/>
                <w:sz w:val="20"/>
                <w:szCs w:val="20"/>
              </w:rPr>
            </w:pPr>
            <w:ins w:id="1078" w:author="ERCOT" w:date="2025-07-14T09:33:00Z" w16du:dateUtc="2025-07-14T14:33:00Z">
              <w:r w:rsidRPr="00497450">
                <w:rPr>
                  <w:rFonts w:ascii="Times New Roman" w:eastAsia="Times New Roman" w:hAnsi="Times New Roman"/>
                  <w:sz w:val="20"/>
                  <w:szCs w:val="20"/>
                </w:rPr>
                <w:t>Hard Code “DET”.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32FC613" w14:textId="77777777" w:rsidR="00C76809" w:rsidRPr="00497450" w:rsidRDefault="00C76809" w:rsidP="00082ED8">
            <w:pPr>
              <w:spacing w:after="0" w:line="240" w:lineRule="auto"/>
              <w:jc w:val="center"/>
              <w:rPr>
                <w:ins w:id="1079" w:author="ERCOT" w:date="2025-07-14T09:33:00Z" w16du:dateUtc="2025-07-14T14:33:00Z"/>
                <w:rFonts w:ascii="Times New Roman" w:eastAsia="Times New Roman" w:hAnsi="Times New Roman"/>
                <w:sz w:val="20"/>
                <w:szCs w:val="20"/>
              </w:rPr>
            </w:pPr>
            <w:ins w:id="1080"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2FCF5E4D" w14:textId="77777777" w:rsidTr="00082ED8">
        <w:trPr>
          <w:cantSplit/>
          <w:trHeight w:val="518"/>
          <w:jc w:val="center"/>
          <w:ins w:id="1081"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489243B" w14:textId="77777777" w:rsidR="00C76809" w:rsidRPr="00497450" w:rsidRDefault="00C76809" w:rsidP="00082ED8">
            <w:pPr>
              <w:spacing w:after="0" w:line="240" w:lineRule="auto"/>
              <w:jc w:val="center"/>
              <w:rPr>
                <w:ins w:id="1082" w:author="ERCOT" w:date="2025-07-14T09:33:00Z" w16du:dateUtc="2025-07-14T14:33:00Z"/>
                <w:rFonts w:ascii="Times New Roman" w:eastAsia="Times New Roman" w:hAnsi="Times New Roman"/>
                <w:sz w:val="20"/>
                <w:szCs w:val="20"/>
              </w:rPr>
            </w:pPr>
            <w:ins w:id="1083" w:author="ERCOT" w:date="2025-07-14T09:33:00Z" w16du:dateUtc="2025-07-14T14:33:00Z">
              <w:r w:rsidRPr="00497450">
                <w:rPr>
                  <w:rFonts w:ascii="Times New Roman" w:eastAsia="Times New Roman" w:hAnsi="Times New Roman"/>
                  <w:sz w:val="20"/>
                  <w:szCs w:val="20"/>
                </w:rPr>
                <w:t>Record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C3FB696" w14:textId="77777777" w:rsidR="00C76809" w:rsidRPr="00497450" w:rsidRDefault="00C76809" w:rsidP="00082ED8">
            <w:pPr>
              <w:spacing w:after="0" w:line="240" w:lineRule="auto"/>
              <w:jc w:val="center"/>
              <w:rPr>
                <w:ins w:id="1084" w:author="ERCOT" w:date="2025-07-14T09:33:00Z" w16du:dateUtc="2025-07-14T14:33:00Z"/>
                <w:rFonts w:ascii="Times New Roman" w:eastAsia="Times New Roman" w:hAnsi="Times New Roman"/>
                <w:sz w:val="20"/>
                <w:szCs w:val="20"/>
              </w:rPr>
            </w:pPr>
            <w:ins w:id="1085"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34C7972" w14:textId="77777777" w:rsidR="00C76809" w:rsidRPr="00497450" w:rsidRDefault="00C76809" w:rsidP="00082ED8">
            <w:pPr>
              <w:spacing w:after="0" w:line="240" w:lineRule="auto"/>
              <w:jc w:val="center"/>
              <w:rPr>
                <w:ins w:id="1086" w:author="ERCOT" w:date="2025-07-14T09:33:00Z" w16du:dateUtc="2025-07-14T14:33:00Z"/>
                <w:rFonts w:ascii="Times New Roman" w:eastAsia="Times New Roman" w:hAnsi="Times New Roman"/>
                <w:sz w:val="20"/>
                <w:szCs w:val="20"/>
              </w:rPr>
            </w:pPr>
            <w:ins w:id="1087" w:author="ERCOT" w:date="2025-07-14T09:33:00Z" w16du:dateUtc="2025-07-14T14:33:00Z">
              <w:r w:rsidRPr="00497450">
                <w:rPr>
                  <w:rFonts w:ascii="Times New Roman" w:eastAsia="Times New Roman" w:hAnsi="Times New Roman"/>
                  <w:sz w:val="20"/>
                  <w:szCs w:val="20"/>
                </w:rPr>
                <w:t>The unique sequential record number starting with “1”.</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7DC0C43" w14:textId="77777777" w:rsidR="00C76809" w:rsidRPr="00497450" w:rsidRDefault="00C76809" w:rsidP="00082ED8">
            <w:pPr>
              <w:spacing w:after="0" w:line="240" w:lineRule="auto"/>
              <w:jc w:val="center"/>
              <w:rPr>
                <w:ins w:id="1088" w:author="ERCOT" w:date="2025-07-14T09:33:00Z" w16du:dateUtc="2025-07-14T14:33:00Z"/>
                <w:rFonts w:ascii="Times New Roman" w:eastAsia="Times New Roman" w:hAnsi="Times New Roman"/>
                <w:sz w:val="20"/>
                <w:szCs w:val="20"/>
              </w:rPr>
            </w:pPr>
            <w:ins w:id="1089" w:author="ERCOT" w:date="2025-07-14T09:33:00Z" w16du:dateUtc="2025-07-14T14:33:00Z">
              <w:r w:rsidRPr="00497450">
                <w:rPr>
                  <w:rFonts w:ascii="Times New Roman" w:eastAsia="Times New Roman" w:hAnsi="Times New Roman"/>
                  <w:sz w:val="20"/>
                  <w:szCs w:val="20"/>
                </w:rPr>
                <w:t>Numeric (8)</w:t>
              </w:r>
            </w:ins>
          </w:p>
        </w:tc>
      </w:tr>
      <w:tr w:rsidR="00C76809" w:rsidRPr="00497450" w14:paraId="01B44AB4" w14:textId="77777777" w:rsidTr="00082ED8">
        <w:trPr>
          <w:cantSplit/>
          <w:trHeight w:val="518"/>
          <w:jc w:val="center"/>
          <w:ins w:id="1090"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1618265" w14:textId="77777777" w:rsidR="00C76809" w:rsidRPr="00497450" w:rsidRDefault="00C76809" w:rsidP="00082ED8">
            <w:pPr>
              <w:spacing w:after="0" w:line="240" w:lineRule="auto"/>
              <w:jc w:val="center"/>
              <w:rPr>
                <w:ins w:id="1091" w:author="ERCOT" w:date="2025-07-14T09:33:00Z" w16du:dateUtc="2025-07-14T14:33:00Z"/>
                <w:rFonts w:ascii="Times New Roman" w:eastAsia="Times New Roman" w:hAnsi="Times New Roman"/>
                <w:sz w:val="20"/>
                <w:szCs w:val="20"/>
              </w:rPr>
            </w:pPr>
            <w:ins w:id="1092" w:author="ERCOT" w:date="2025-07-14T09:33:00Z" w16du:dateUtc="2025-07-14T14:33:00Z">
              <w:r w:rsidRPr="00497450">
                <w:rPr>
                  <w:rFonts w:ascii="Times New Roman" w:eastAsia="Times New Roman" w:hAnsi="Times New Roman"/>
                  <w:sz w:val="20"/>
                  <w:szCs w:val="20"/>
                </w:rPr>
                <w:t>DUNS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4D42F09" w14:textId="77777777" w:rsidR="00C76809" w:rsidRPr="00497450" w:rsidRDefault="00C76809" w:rsidP="00082ED8">
            <w:pPr>
              <w:spacing w:after="0" w:line="240" w:lineRule="auto"/>
              <w:jc w:val="center"/>
              <w:rPr>
                <w:ins w:id="1093" w:author="ERCOT" w:date="2025-07-14T09:33:00Z" w16du:dateUtc="2025-07-14T14:33:00Z"/>
                <w:rFonts w:ascii="Times New Roman" w:eastAsia="Times New Roman" w:hAnsi="Times New Roman"/>
                <w:sz w:val="20"/>
                <w:szCs w:val="20"/>
              </w:rPr>
            </w:pPr>
            <w:ins w:id="1094"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B1D5E02" w14:textId="77777777" w:rsidR="00C76809" w:rsidRPr="00497450" w:rsidRDefault="00C76809" w:rsidP="00082ED8">
            <w:pPr>
              <w:spacing w:after="0" w:line="240" w:lineRule="auto"/>
              <w:jc w:val="center"/>
              <w:rPr>
                <w:ins w:id="1095" w:author="ERCOT" w:date="2025-07-14T09:33:00Z" w16du:dateUtc="2025-07-14T14:33:00Z"/>
                <w:rFonts w:ascii="Times New Roman" w:eastAsia="Times New Roman" w:hAnsi="Times New Roman"/>
                <w:sz w:val="20"/>
                <w:szCs w:val="20"/>
              </w:rPr>
            </w:pPr>
            <w:ins w:id="1096" w:author="ERCOT" w:date="2025-07-14T09:33:00Z" w16du:dateUtc="2025-07-14T14:33:00Z">
              <w:r w:rsidRPr="00497450">
                <w:rPr>
                  <w:rFonts w:ascii="Times New Roman" w:eastAsia="Times New Roman" w:hAnsi="Times New Roman"/>
                  <w:sz w:val="20"/>
                  <w:szCs w:val="20"/>
                </w:rPr>
                <w:t>NOIE DUNS # associated with the population data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0AC6896" w14:textId="77777777" w:rsidR="00C76809" w:rsidRPr="00497450" w:rsidRDefault="00C76809" w:rsidP="00082ED8">
            <w:pPr>
              <w:spacing w:after="0" w:line="240" w:lineRule="auto"/>
              <w:jc w:val="center"/>
              <w:rPr>
                <w:ins w:id="1097" w:author="ERCOT" w:date="2025-07-14T09:33:00Z" w16du:dateUtc="2025-07-14T14:33:00Z"/>
                <w:rFonts w:ascii="Times New Roman" w:eastAsia="Times New Roman" w:hAnsi="Times New Roman"/>
                <w:sz w:val="20"/>
                <w:szCs w:val="20"/>
              </w:rPr>
            </w:pPr>
            <w:ins w:id="1098" w:author="ERCOT" w:date="2025-07-14T09:33:00Z" w16du:dateUtc="2025-07-14T14:33:00Z">
              <w:r w:rsidRPr="00497450">
                <w:rPr>
                  <w:rFonts w:ascii="Times New Roman" w:eastAsia="Times New Roman" w:hAnsi="Times New Roman"/>
                  <w:sz w:val="20"/>
                  <w:szCs w:val="20"/>
                </w:rPr>
                <w:t>Numeric</w:t>
              </w:r>
            </w:ins>
          </w:p>
          <w:p w14:paraId="5135380E" w14:textId="77777777" w:rsidR="00C76809" w:rsidRPr="00497450" w:rsidRDefault="00C76809" w:rsidP="00082ED8">
            <w:pPr>
              <w:spacing w:after="0" w:line="240" w:lineRule="auto"/>
              <w:jc w:val="center"/>
              <w:rPr>
                <w:ins w:id="1099" w:author="ERCOT" w:date="2025-07-14T09:33:00Z" w16du:dateUtc="2025-07-14T14:33:00Z"/>
                <w:rFonts w:ascii="Times New Roman" w:eastAsia="Times New Roman" w:hAnsi="Times New Roman"/>
                <w:sz w:val="20"/>
                <w:szCs w:val="20"/>
              </w:rPr>
            </w:pPr>
            <w:ins w:id="1100" w:author="ERCOT" w:date="2025-07-14T09:33:00Z" w16du:dateUtc="2025-07-14T14:33:00Z">
              <w:r w:rsidRPr="00497450">
                <w:rPr>
                  <w:rFonts w:ascii="Times New Roman" w:eastAsia="Times New Roman" w:hAnsi="Times New Roman"/>
                  <w:sz w:val="20"/>
                  <w:szCs w:val="20"/>
                </w:rPr>
                <w:t>(9 or 13)</w:t>
              </w:r>
            </w:ins>
          </w:p>
        </w:tc>
      </w:tr>
      <w:tr w:rsidR="00C76809" w:rsidRPr="00497450" w14:paraId="45E5FC05" w14:textId="77777777" w:rsidTr="00082ED8">
        <w:trPr>
          <w:cantSplit/>
          <w:trHeight w:val="518"/>
          <w:jc w:val="center"/>
          <w:ins w:id="1101"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CA29827" w14:textId="77777777" w:rsidR="00C76809" w:rsidRPr="00497450" w:rsidRDefault="00C76809" w:rsidP="00082ED8">
            <w:pPr>
              <w:spacing w:after="0" w:line="240" w:lineRule="auto"/>
              <w:jc w:val="center"/>
              <w:rPr>
                <w:ins w:id="1102" w:author="ERCOT" w:date="2025-07-14T09:33:00Z" w16du:dateUtc="2025-07-14T14:33:00Z"/>
                <w:rFonts w:ascii="Times New Roman" w:eastAsia="Times New Roman" w:hAnsi="Times New Roman"/>
                <w:sz w:val="20"/>
                <w:szCs w:val="20"/>
              </w:rPr>
            </w:pPr>
            <w:ins w:id="1103" w:author="ERCOT" w:date="2025-07-14T09:33:00Z" w16du:dateUtc="2025-07-14T14:33:00Z">
              <w:r w:rsidRPr="00497450">
                <w:rPr>
                  <w:rFonts w:ascii="Times New Roman" w:eastAsia="Times New Roman" w:hAnsi="Times New Roman"/>
                  <w:sz w:val="20"/>
                  <w:szCs w:val="20"/>
                </w:rPr>
                <w:t>Unique Meter ID</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4B41C4A" w14:textId="77777777" w:rsidR="00C76809" w:rsidRPr="00497450" w:rsidRDefault="00C76809" w:rsidP="00082ED8">
            <w:pPr>
              <w:spacing w:after="0" w:line="240" w:lineRule="auto"/>
              <w:jc w:val="center"/>
              <w:rPr>
                <w:ins w:id="1104" w:author="ERCOT" w:date="2025-07-14T09:33:00Z" w16du:dateUtc="2025-07-14T14:33:00Z"/>
                <w:rFonts w:ascii="Times New Roman" w:eastAsia="Times New Roman" w:hAnsi="Times New Roman"/>
                <w:sz w:val="20"/>
                <w:szCs w:val="20"/>
              </w:rPr>
            </w:pPr>
            <w:ins w:id="1105"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CAE00B4" w14:textId="77777777" w:rsidR="00C76809" w:rsidRPr="00497450" w:rsidRDefault="00C76809" w:rsidP="00082ED8">
            <w:pPr>
              <w:spacing w:after="0" w:line="240" w:lineRule="auto"/>
              <w:jc w:val="center"/>
              <w:rPr>
                <w:ins w:id="1106" w:author="ERCOT" w:date="2025-07-14T09:33:00Z" w16du:dateUtc="2025-07-14T14:33:00Z"/>
                <w:rFonts w:ascii="Times New Roman" w:eastAsia="Times New Roman" w:hAnsi="Times New Roman"/>
                <w:sz w:val="20"/>
                <w:szCs w:val="20"/>
              </w:rPr>
            </w:pPr>
            <w:ins w:id="1107" w:author="ERCOT" w:date="2025-07-14T09:33:00Z" w16du:dateUtc="2025-07-14T14:33:00Z">
              <w:r w:rsidRPr="00497450">
                <w:rPr>
                  <w:rFonts w:ascii="Times New Roman" w:eastAsia="Times New Roman" w:hAnsi="Times New Roman"/>
                  <w:sz w:val="20"/>
                  <w:szCs w:val="20"/>
                </w:rPr>
                <w:t>The Unique Meter ID is the basic identifier assigned by the NOIE to each SDP.</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A5DA740" w14:textId="77777777" w:rsidR="00C76809" w:rsidRPr="00497450" w:rsidRDefault="00C76809" w:rsidP="00082ED8">
            <w:pPr>
              <w:spacing w:after="0" w:line="240" w:lineRule="auto"/>
              <w:jc w:val="center"/>
              <w:rPr>
                <w:ins w:id="1108" w:author="ERCOT" w:date="2025-07-14T09:33:00Z" w16du:dateUtc="2025-07-14T14:33:00Z"/>
                <w:rFonts w:ascii="Times New Roman" w:eastAsia="Times New Roman" w:hAnsi="Times New Roman"/>
                <w:sz w:val="20"/>
                <w:szCs w:val="20"/>
              </w:rPr>
            </w:pPr>
            <w:ins w:id="1109" w:author="ERCOT" w:date="2025-07-14T09:33:00Z" w16du:dateUtc="2025-07-14T14:33:00Z">
              <w:r w:rsidRPr="00497450">
                <w:rPr>
                  <w:rFonts w:ascii="Times New Roman" w:eastAsia="Times New Roman" w:hAnsi="Times New Roman"/>
                  <w:sz w:val="20"/>
                  <w:szCs w:val="20"/>
                </w:rPr>
                <w:t>Alpha numeric (36)</w:t>
              </w:r>
            </w:ins>
          </w:p>
        </w:tc>
      </w:tr>
      <w:tr w:rsidR="00C76809" w:rsidRPr="00497450" w14:paraId="73AEFE57" w14:textId="77777777" w:rsidTr="00082ED8">
        <w:trPr>
          <w:cantSplit/>
          <w:trHeight w:val="345"/>
          <w:jc w:val="center"/>
          <w:ins w:id="1110"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3022762" w14:textId="77777777" w:rsidR="00C76809" w:rsidRPr="00497450" w:rsidRDefault="00C76809" w:rsidP="00082ED8">
            <w:pPr>
              <w:spacing w:after="0" w:line="240" w:lineRule="auto"/>
              <w:jc w:val="center"/>
              <w:rPr>
                <w:ins w:id="1111" w:author="ERCOT" w:date="2025-07-14T09:33:00Z" w16du:dateUtc="2025-07-14T14:33:00Z"/>
                <w:rFonts w:ascii="Times New Roman" w:eastAsia="Times New Roman" w:hAnsi="Times New Roman"/>
                <w:sz w:val="20"/>
                <w:szCs w:val="20"/>
              </w:rPr>
            </w:pPr>
            <w:ins w:id="1112" w:author="ERCOT" w:date="2025-07-14T09:33:00Z" w16du:dateUtc="2025-07-14T14:33:00Z">
              <w:r w:rsidRPr="00497450">
                <w:rPr>
                  <w:rFonts w:ascii="Times New Roman" w:eastAsia="Times New Roman" w:hAnsi="Times New Roman"/>
                  <w:sz w:val="20"/>
                  <w:szCs w:val="20"/>
                </w:rPr>
                <w:t>Event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4AD8CBB" w14:textId="77777777" w:rsidR="00C76809" w:rsidRPr="00497450" w:rsidRDefault="00C76809" w:rsidP="00082ED8">
            <w:pPr>
              <w:spacing w:after="0" w:line="240" w:lineRule="auto"/>
              <w:jc w:val="center"/>
              <w:rPr>
                <w:ins w:id="1113" w:author="ERCOT" w:date="2025-07-14T09:33:00Z" w16du:dateUtc="2025-07-14T14:33:00Z"/>
                <w:rFonts w:ascii="Times New Roman" w:eastAsia="Times New Roman" w:hAnsi="Times New Roman"/>
                <w:sz w:val="20"/>
                <w:szCs w:val="20"/>
              </w:rPr>
            </w:pPr>
            <w:ins w:id="1114"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0FCA944" w14:textId="77777777" w:rsidR="00C76809" w:rsidRPr="00497450" w:rsidRDefault="00C76809" w:rsidP="00082ED8">
            <w:pPr>
              <w:spacing w:after="0" w:line="240" w:lineRule="auto"/>
              <w:jc w:val="center"/>
              <w:rPr>
                <w:ins w:id="1115" w:author="ERCOT" w:date="2025-07-14T09:33:00Z" w16du:dateUtc="2025-07-14T14:33:00Z"/>
                <w:rFonts w:ascii="Times New Roman" w:eastAsia="Times New Roman" w:hAnsi="Times New Roman"/>
                <w:sz w:val="20"/>
                <w:szCs w:val="20"/>
              </w:rPr>
            </w:pPr>
            <w:ins w:id="1116" w:author="ERCOT" w:date="2025-07-14T09:33:00Z" w16du:dateUtc="2025-07-14T14:33:00Z">
              <w:r w:rsidRPr="00497450">
                <w:rPr>
                  <w:rFonts w:ascii="Times New Roman" w:eastAsia="Times New Roman" w:hAnsi="Times New Roman"/>
                  <w:sz w:val="20"/>
                  <w:szCs w:val="20"/>
                </w:rPr>
                <w:t xml:space="preserve">The date the Unique Meter ID was deployed for the responsive device program.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7F66C8B" w14:textId="77777777" w:rsidR="00C76809" w:rsidRPr="00497450" w:rsidRDefault="00C76809" w:rsidP="00082ED8">
            <w:pPr>
              <w:spacing w:after="0" w:line="240" w:lineRule="auto"/>
              <w:jc w:val="center"/>
              <w:rPr>
                <w:ins w:id="1117" w:author="ERCOT" w:date="2025-07-14T09:33:00Z" w16du:dateUtc="2025-07-14T14:33:00Z"/>
                <w:rFonts w:ascii="Times New Roman" w:eastAsia="Times New Roman" w:hAnsi="Times New Roman"/>
                <w:sz w:val="20"/>
                <w:szCs w:val="20"/>
              </w:rPr>
            </w:pPr>
            <w:ins w:id="1118" w:author="ERCOT" w:date="2025-07-14T09:33:00Z" w16du:dateUtc="2025-07-14T14:33:00Z">
              <w:r w:rsidRPr="00497450">
                <w:rPr>
                  <w:rFonts w:ascii="Times New Roman" w:eastAsia="Times New Roman" w:hAnsi="Times New Roman"/>
                  <w:sz w:val="20"/>
                  <w:szCs w:val="20"/>
                </w:rPr>
                <w:t xml:space="preserve">Numeric (8) </w:t>
              </w:r>
              <w:proofErr w:type="spellStart"/>
              <w:r w:rsidRPr="00497450">
                <w:rPr>
                  <w:rFonts w:ascii="Times New Roman" w:eastAsia="Times New Roman" w:hAnsi="Times New Roman"/>
                  <w:sz w:val="20"/>
                  <w:szCs w:val="20"/>
                </w:rPr>
                <w:t>yyyymmdd</w:t>
              </w:r>
              <w:proofErr w:type="spellEnd"/>
            </w:ins>
          </w:p>
        </w:tc>
      </w:tr>
      <w:tr w:rsidR="00C76809" w:rsidRPr="00497450" w14:paraId="0CCA26D9" w14:textId="77777777" w:rsidTr="00082ED8">
        <w:trPr>
          <w:cantSplit/>
          <w:trHeight w:val="345"/>
          <w:jc w:val="center"/>
          <w:ins w:id="1119"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B603463" w14:textId="77777777" w:rsidR="00C76809" w:rsidRPr="00497450" w:rsidRDefault="00C76809" w:rsidP="00082ED8">
            <w:pPr>
              <w:spacing w:after="0" w:line="240" w:lineRule="auto"/>
              <w:jc w:val="center"/>
              <w:rPr>
                <w:ins w:id="1120" w:author="ERCOT" w:date="2025-07-14T09:33:00Z" w16du:dateUtc="2025-07-14T14:33:00Z"/>
                <w:rFonts w:ascii="Times New Roman" w:eastAsia="Times New Roman" w:hAnsi="Times New Roman"/>
                <w:sz w:val="20"/>
                <w:szCs w:val="20"/>
              </w:rPr>
            </w:pPr>
            <w:ins w:id="1121" w:author="ERCOT" w:date="2025-07-14T09:33:00Z" w16du:dateUtc="2025-07-14T14:33:00Z">
              <w:r w:rsidRPr="00497450">
                <w:rPr>
                  <w:rFonts w:ascii="Times New Roman" w:eastAsia="Times New Roman" w:hAnsi="Times New Roman"/>
                  <w:sz w:val="20"/>
                  <w:szCs w:val="20"/>
                </w:rPr>
                <w:t>Start Time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4C67947" w14:textId="77777777" w:rsidR="00C76809" w:rsidRPr="00497450" w:rsidRDefault="00C76809" w:rsidP="00082ED8">
            <w:pPr>
              <w:spacing w:after="0" w:line="240" w:lineRule="auto"/>
              <w:jc w:val="center"/>
              <w:rPr>
                <w:ins w:id="1122" w:author="ERCOT" w:date="2025-07-14T09:33:00Z" w16du:dateUtc="2025-07-14T14:33:00Z"/>
                <w:rFonts w:ascii="Times New Roman" w:eastAsia="Times New Roman" w:hAnsi="Times New Roman"/>
                <w:sz w:val="20"/>
                <w:szCs w:val="20"/>
              </w:rPr>
            </w:pPr>
            <w:ins w:id="1123"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D27854A" w14:textId="77777777" w:rsidR="00C76809" w:rsidRPr="00497450" w:rsidRDefault="00C76809" w:rsidP="00082ED8">
            <w:pPr>
              <w:spacing w:after="0" w:line="240" w:lineRule="auto"/>
              <w:jc w:val="center"/>
              <w:rPr>
                <w:ins w:id="1124" w:author="ERCOT" w:date="2025-07-14T09:33:00Z" w16du:dateUtc="2025-07-14T14:33:00Z"/>
                <w:rFonts w:ascii="Times New Roman" w:eastAsia="Times New Roman" w:hAnsi="Times New Roman"/>
                <w:sz w:val="20"/>
                <w:szCs w:val="20"/>
              </w:rPr>
            </w:pPr>
            <w:ins w:id="1125" w:author="ERCOT" w:date="2025-07-14T09:33:00Z" w16du:dateUtc="2025-07-14T14:33:00Z">
              <w:r w:rsidRPr="00497450">
                <w:rPr>
                  <w:rFonts w:ascii="Times New Roman" w:eastAsia="Times New Roman" w:hAnsi="Times New Roman"/>
                  <w:sz w:val="20"/>
                  <w:szCs w:val="20"/>
                </w:rPr>
                <w:t xml:space="preserve">The time the load reduction event started for the Unique Meter ID.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0314252" w14:textId="77777777" w:rsidR="00C76809" w:rsidRPr="00497450" w:rsidRDefault="00C76809" w:rsidP="00082ED8">
            <w:pPr>
              <w:spacing w:after="0" w:line="240" w:lineRule="auto"/>
              <w:jc w:val="center"/>
              <w:rPr>
                <w:ins w:id="1126" w:author="ERCOT" w:date="2025-07-14T09:33:00Z" w16du:dateUtc="2025-07-14T14:33:00Z"/>
                <w:rFonts w:ascii="Times New Roman" w:eastAsia="Times New Roman" w:hAnsi="Times New Roman"/>
                <w:sz w:val="20"/>
                <w:szCs w:val="20"/>
              </w:rPr>
            </w:pPr>
            <w:ins w:id="1127" w:author="ERCOT" w:date="2025-07-14T09:33:00Z" w16du:dateUtc="2025-07-14T14:33:00Z">
              <w:r w:rsidRPr="00497450">
                <w:rPr>
                  <w:rFonts w:ascii="Times New Roman" w:eastAsia="Times New Roman" w:hAnsi="Times New Roman"/>
                  <w:sz w:val="20"/>
                  <w:szCs w:val="20"/>
                </w:rPr>
                <w:t xml:space="preserve"> Numeric (4) </w:t>
              </w:r>
              <w:proofErr w:type="spellStart"/>
              <w:r w:rsidRPr="00497450">
                <w:rPr>
                  <w:rFonts w:ascii="Times New Roman" w:eastAsia="Times New Roman" w:hAnsi="Times New Roman"/>
                  <w:sz w:val="20"/>
                  <w:szCs w:val="20"/>
                </w:rPr>
                <w:t>hhmm</w:t>
              </w:r>
              <w:proofErr w:type="spellEnd"/>
            </w:ins>
          </w:p>
        </w:tc>
      </w:tr>
      <w:tr w:rsidR="00C76809" w:rsidRPr="00497450" w14:paraId="6FCBC48C" w14:textId="77777777" w:rsidTr="00082ED8">
        <w:trPr>
          <w:cantSplit/>
          <w:trHeight w:val="345"/>
          <w:jc w:val="center"/>
          <w:ins w:id="1128"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2410B41" w14:textId="77777777" w:rsidR="00C76809" w:rsidRPr="00497450" w:rsidRDefault="00C76809" w:rsidP="00082ED8">
            <w:pPr>
              <w:spacing w:after="0" w:line="240" w:lineRule="auto"/>
              <w:jc w:val="center"/>
              <w:rPr>
                <w:ins w:id="1129" w:author="ERCOT" w:date="2025-07-14T09:33:00Z" w16du:dateUtc="2025-07-14T14:33:00Z"/>
                <w:rFonts w:ascii="Times New Roman" w:eastAsia="Times New Roman" w:hAnsi="Times New Roman"/>
                <w:sz w:val="20"/>
                <w:szCs w:val="20"/>
              </w:rPr>
            </w:pPr>
            <w:ins w:id="1130" w:author="ERCOT" w:date="2025-07-14T09:33:00Z" w16du:dateUtc="2025-07-14T14:33:00Z">
              <w:r w:rsidRPr="00497450">
                <w:rPr>
                  <w:rFonts w:ascii="Times New Roman" w:eastAsia="Times New Roman" w:hAnsi="Times New Roman"/>
                  <w:sz w:val="20"/>
                  <w:szCs w:val="20"/>
                </w:rPr>
                <w:lastRenderedPageBreak/>
                <w:t>Stop Time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4598DD6" w14:textId="77777777" w:rsidR="00C76809" w:rsidRPr="00497450" w:rsidRDefault="00C76809" w:rsidP="00082ED8">
            <w:pPr>
              <w:spacing w:after="0" w:line="240" w:lineRule="auto"/>
              <w:jc w:val="center"/>
              <w:rPr>
                <w:ins w:id="1131" w:author="ERCOT" w:date="2025-07-14T09:33:00Z" w16du:dateUtc="2025-07-14T14:33:00Z"/>
                <w:rFonts w:ascii="Times New Roman" w:eastAsia="Times New Roman" w:hAnsi="Times New Roman"/>
                <w:sz w:val="20"/>
                <w:szCs w:val="20"/>
              </w:rPr>
            </w:pPr>
            <w:ins w:id="1132"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AA320B0" w14:textId="77777777" w:rsidR="00C76809" w:rsidRPr="00497450" w:rsidRDefault="00C76809" w:rsidP="00082ED8">
            <w:pPr>
              <w:spacing w:after="0" w:line="240" w:lineRule="auto"/>
              <w:jc w:val="center"/>
              <w:rPr>
                <w:ins w:id="1133" w:author="ERCOT" w:date="2025-07-14T09:33:00Z" w16du:dateUtc="2025-07-14T14:33:00Z"/>
                <w:rFonts w:ascii="Times New Roman" w:eastAsia="Times New Roman" w:hAnsi="Times New Roman"/>
                <w:sz w:val="20"/>
                <w:szCs w:val="20"/>
              </w:rPr>
            </w:pPr>
            <w:ins w:id="1134" w:author="ERCOT" w:date="2025-07-14T09:33:00Z" w16du:dateUtc="2025-07-14T14:33:00Z">
              <w:r w:rsidRPr="00497450">
                <w:rPr>
                  <w:rFonts w:ascii="Times New Roman" w:eastAsia="Times New Roman" w:hAnsi="Times New Roman"/>
                  <w:sz w:val="20"/>
                  <w:szCs w:val="20"/>
                </w:rPr>
                <w:t xml:space="preserve">The time the load reduction event ended for the Unique Meter ID.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F29C087" w14:textId="77777777" w:rsidR="00C76809" w:rsidRPr="00497450" w:rsidRDefault="00C76809" w:rsidP="00082ED8">
            <w:pPr>
              <w:spacing w:after="0" w:line="240" w:lineRule="auto"/>
              <w:jc w:val="center"/>
              <w:rPr>
                <w:ins w:id="1135" w:author="ERCOT" w:date="2025-07-14T09:33:00Z" w16du:dateUtc="2025-07-14T14:33:00Z"/>
                <w:rFonts w:ascii="Times New Roman" w:eastAsia="Times New Roman" w:hAnsi="Times New Roman"/>
                <w:sz w:val="20"/>
                <w:szCs w:val="20"/>
              </w:rPr>
            </w:pPr>
            <w:ins w:id="1136" w:author="ERCOT" w:date="2025-07-14T09:33:00Z" w16du:dateUtc="2025-07-14T14:33:00Z">
              <w:r w:rsidRPr="00497450">
                <w:rPr>
                  <w:rFonts w:ascii="Times New Roman" w:eastAsia="Times New Roman" w:hAnsi="Times New Roman"/>
                  <w:sz w:val="20"/>
                  <w:szCs w:val="20"/>
                </w:rPr>
                <w:t xml:space="preserve">Numeric (4) </w:t>
              </w:r>
              <w:proofErr w:type="spellStart"/>
              <w:r w:rsidRPr="00497450">
                <w:rPr>
                  <w:rFonts w:ascii="Times New Roman" w:eastAsia="Times New Roman" w:hAnsi="Times New Roman"/>
                  <w:sz w:val="20"/>
                  <w:szCs w:val="20"/>
                </w:rPr>
                <w:t>hhmm</w:t>
              </w:r>
              <w:proofErr w:type="spellEnd"/>
            </w:ins>
          </w:p>
        </w:tc>
      </w:tr>
      <w:tr w:rsidR="00C76809" w:rsidRPr="00497450" w14:paraId="68365263" w14:textId="77777777" w:rsidTr="00082ED8">
        <w:trPr>
          <w:cantSplit/>
          <w:trHeight w:val="345"/>
          <w:jc w:val="center"/>
          <w:ins w:id="1137"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7400FF7" w14:textId="77777777" w:rsidR="00C76809" w:rsidRPr="00497450" w:rsidRDefault="00C76809" w:rsidP="00082ED8">
            <w:pPr>
              <w:spacing w:after="0" w:line="240" w:lineRule="auto"/>
              <w:jc w:val="center"/>
              <w:rPr>
                <w:ins w:id="1138" w:author="ERCOT" w:date="2025-07-14T09:33:00Z" w16du:dateUtc="2025-07-14T14:33:00Z"/>
                <w:rFonts w:ascii="Times New Roman" w:eastAsia="Times New Roman" w:hAnsi="Times New Roman"/>
                <w:sz w:val="20"/>
                <w:szCs w:val="20"/>
              </w:rPr>
            </w:pPr>
            <w:ins w:id="1139" w:author="ERCOT" w:date="2025-07-14T09:33:00Z" w16du:dateUtc="2025-07-14T14:33:00Z">
              <w:r w:rsidRPr="00497450">
                <w:rPr>
                  <w:rFonts w:ascii="Times New Roman" w:eastAsia="Times New Roman" w:hAnsi="Times New Roman"/>
                  <w:sz w:val="20"/>
                  <w:szCs w:val="20"/>
                </w:rPr>
                <w:t>Device Type Code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FB16027" w14:textId="77777777" w:rsidR="00C76809" w:rsidRPr="00497450" w:rsidRDefault="00C76809" w:rsidP="00082ED8">
            <w:pPr>
              <w:spacing w:after="0" w:line="240" w:lineRule="auto"/>
              <w:jc w:val="center"/>
              <w:rPr>
                <w:ins w:id="1140" w:author="ERCOT" w:date="2025-07-14T09:33:00Z" w16du:dateUtc="2025-07-14T14:33:00Z"/>
                <w:rFonts w:ascii="Times New Roman" w:eastAsia="Times New Roman" w:hAnsi="Times New Roman"/>
                <w:sz w:val="20"/>
                <w:szCs w:val="20"/>
              </w:rPr>
            </w:pPr>
            <w:ins w:id="1141"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2C2A7E4" w14:textId="77777777" w:rsidR="00C76809" w:rsidRPr="00497450" w:rsidRDefault="00C76809" w:rsidP="00082ED8">
            <w:pPr>
              <w:spacing w:after="0" w:line="240" w:lineRule="auto"/>
              <w:jc w:val="center"/>
              <w:rPr>
                <w:ins w:id="1142" w:author="ERCOT" w:date="2025-07-14T09:33:00Z" w16du:dateUtc="2025-07-14T14:33:00Z"/>
                <w:rFonts w:ascii="Times New Roman" w:eastAsia="Times New Roman" w:hAnsi="Times New Roman"/>
                <w:sz w:val="20"/>
                <w:szCs w:val="20"/>
              </w:rPr>
            </w:pPr>
            <w:ins w:id="1143" w:author="ERCOT" w:date="2025-07-14T09:33:00Z" w16du:dateUtc="2025-07-14T14:33:00Z">
              <w:r w:rsidRPr="00497450">
                <w:rPr>
                  <w:rFonts w:ascii="Times New Roman" w:eastAsia="Times New Roman" w:hAnsi="Times New Roman"/>
                  <w:sz w:val="20"/>
                  <w:szCs w:val="20"/>
                </w:rPr>
                <w:t>Code for the type of device deployed.</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0AF82B7" w14:textId="77777777" w:rsidR="00C76809" w:rsidRPr="00497450" w:rsidRDefault="00C76809" w:rsidP="00082ED8">
            <w:pPr>
              <w:spacing w:after="0" w:line="240" w:lineRule="auto"/>
              <w:jc w:val="center"/>
              <w:rPr>
                <w:ins w:id="1144" w:author="ERCOT" w:date="2025-07-14T09:33:00Z" w16du:dateUtc="2025-07-14T14:33:00Z"/>
                <w:rFonts w:ascii="Times New Roman" w:eastAsia="Times New Roman" w:hAnsi="Times New Roman"/>
                <w:sz w:val="20"/>
                <w:szCs w:val="20"/>
              </w:rPr>
            </w:pPr>
            <w:ins w:id="1145"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1C28BE08" w14:textId="77777777" w:rsidTr="00082ED8">
        <w:trPr>
          <w:cantSplit/>
          <w:trHeight w:val="345"/>
          <w:jc w:val="center"/>
          <w:ins w:id="1146"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703A1BD" w14:textId="77777777" w:rsidR="00C76809" w:rsidRPr="00497450" w:rsidRDefault="00C76809" w:rsidP="00082ED8">
            <w:pPr>
              <w:spacing w:after="0" w:line="240" w:lineRule="auto"/>
              <w:jc w:val="center"/>
              <w:rPr>
                <w:ins w:id="1147" w:author="ERCOT" w:date="2025-07-14T09:33:00Z" w16du:dateUtc="2025-07-14T14:33:00Z"/>
                <w:rFonts w:ascii="Times New Roman" w:eastAsia="Times New Roman" w:hAnsi="Times New Roman"/>
                <w:sz w:val="20"/>
                <w:szCs w:val="20"/>
              </w:rPr>
            </w:pPr>
            <w:ins w:id="1148" w:author="ERCOT" w:date="2025-07-14T09:33:00Z" w16du:dateUtc="2025-07-14T14:33:00Z">
              <w:r w:rsidRPr="00497450">
                <w:rPr>
                  <w:rFonts w:ascii="Times New Roman" w:eastAsia="Times New Roman" w:hAnsi="Times New Roman"/>
                  <w:sz w:val="20"/>
                  <w:szCs w:val="20"/>
                </w:rPr>
                <w:t>Pre-Event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160871C" w14:textId="77777777" w:rsidR="00C76809" w:rsidRPr="00497450" w:rsidRDefault="00C76809" w:rsidP="00082ED8">
            <w:pPr>
              <w:spacing w:after="0" w:line="240" w:lineRule="auto"/>
              <w:jc w:val="center"/>
              <w:rPr>
                <w:ins w:id="1149" w:author="ERCOT" w:date="2025-07-14T09:33:00Z" w16du:dateUtc="2025-07-14T14:33:00Z"/>
                <w:rFonts w:ascii="Times New Roman" w:eastAsia="Times New Roman" w:hAnsi="Times New Roman"/>
                <w:sz w:val="20"/>
                <w:szCs w:val="20"/>
              </w:rPr>
            </w:pPr>
            <w:ins w:id="1150"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F2C0088" w14:textId="77777777" w:rsidR="00C76809" w:rsidRPr="00497450" w:rsidRDefault="00C76809" w:rsidP="00082ED8">
            <w:pPr>
              <w:spacing w:after="0" w:line="240" w:lineRule="auto"/>
              <w:jc w:val="center"/>
              <w:rPr>
                <w:ins w:id="1151" w:author="ERCOT" w:date="2025-07-14T09:33:00Z" w16du:dateUtc="2025-07-14T14:33:00Z"/>
                <w:rFonts w:ascii="Times New Roman" w:eastAsia="Times New Roman" w:hAnsi="Times New Roman"/>
                <w:sz w:val="20"/>
                <w:szCs w:val="20"/>
              </w:rPr>
            </w:pPr>
            <w:ins w:id="1152" w:author="ERCOT" w:date="2025-07-14T09:33:00Z" w16du:dateUtc="2025-07-14T14:33:00Z">
              <w:r w:rsidRPr="00497450">
                <w:rPr>
                  <w:rFonts w:ascii="Times New Roman" w:eastAsia="Times New Roman" w:hAnsi="Times New Roman"/>
                  <w:sz w:val="20"/>
                  <w:szCs w:val="20"/>
                </w:rPr>
                <w:t>Y or N – did the REP initiate pre-cooling/pre-heating prior to the event.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61D468F" w14:textId="77777777" w:rsidR="00C76809" w:rsidRPr="00497450" w:rsidRDefault="00C76809" w:rsidP="00082ED8">
            <w:pPr>
              <w:spacing w:after="0" w:line="240" w:lineRule="auto"/>
              <w:jc w:val="center"/>
              <w:rPr>
                <w:ins w:id="1153" w:author="ERCOT" w:date="2025-07-14T09:33:00Z" w16du:dateUtc="2025-07-14T14:33:00Z"/>
                <w:rFonts w:ascii="Times New Roman" w:eastAsia="Times New Roman" w:hAnsi="Times New Roman"/>
                <w:sz w:val="20"/>
                <w:szCs w:val="20"/>
              </w:rPr>
            </w:pPr>
            <w:ins w:id="1154" w:author="ERCOT" w:date="2025-07-14T09:33:00Z" w16du:dateUtc="2025-07-14T14:33:00Z">
              <w:r w:rsidRPr="00497450">
                <w:rPr>
                  <w:rFonts w:ascii="Times New Roman" w:eastAsia="Times New Roman" w:hAnsi="Times New Roman"/>
                  <w:sz w:val="20"/>
                  <w:szCs w:val="20"/>
                </w:rPr>
                <w:t>Alpha numeric (1)</w:t>
              </w:r>
            </w:ins>
          </w:p>
        </w:tc>
      </w:tr>
      <w:tr w:rsidR="00C76809" w:rsidRPr="00497450" w14:paraId="49CF1876" w14:textId="77777777" w:rsidTr="00082ED8">
        <w:trPr>
          <w:cantSplit/>
          <w:trHeight w:val="345"/>
          <w:jc w:val="center"/>
          <w:ins w:id="1155"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20F09D4" w14:textId="77777777" w:rsidR="00C76809" w:rsidRPr="00497450" w:rsidRDefault="00C76809" w:rsidP="00082ED8">
            <w:pPr>
              <w:spacing w:after="0" w:line="240" w:lineRule="auto"/>
              <w:jc w:val="center"/>
              <w:rPr>
                <w:ins w:id="1156" w:author="ERCOT" w:date="2025-07-14T09:33:00Z" w16du:dateUtc="2025-07-14T14:33:00Z"/>
                <w:rFonts w:ascii="Times New Roman" w:eastAsia="Times New Roman" w:hAnsi="Times New Roman"/>
                <w:sz w:val="20"/>
                <w:szCs w:val="20"/>
              </w:rPr>
            </w:pPr>
            <w:ins w:id="1157" w:author="ERCOT" w:date="2025-07-14T09:33:00Z" w16du:dateUtc="2025-07-14T14:33:00Z">
              <w:r w:rsidRPr="00497450">
                <w:rPr>
                  <w:rFonts w:ascii="Times New Roman" w:eastAsia="Times New Roman" w:hAnsi="Times New Roman"/>
                  <w:sz w:val="20"/>
                  <w:szCs w:val="20"/>
                </w:rPr>
                <w:t>Opt-Out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5F8EA72" w14:textId="77777777" w:rsidR="00C76809" w:rsidRPr="00497450" w:rsidRDefault="00C76809" w:rsidP="00082ED8">
            <w:pPr>
              <w:spacing w:after="0" w:line="240" w:lineRule="auto"/>
              <w:jc w:val="center"/>
              <w:rPr>
                <w:ins w:id="1158" w:author="ERCOT" w:date="2025-07-14T09:33:00Z" w16du:dateUtc="2025-07-14T14:33:00Z"/>
                <w:rFonts w:ascii="Times New Roman" w:eastAsia="Times New Roman" w:hAnsi="Times New Roman"/>
                <w:sz w:val="20"/>
                <w:szCs w:val="20"/>
              </w:rPr>
            </w:pPr>
            <w:ins w:id="1159"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9470ED9" w14:textId="77777777" w:rsidR="00C76809" w:rsidRPr="00497450" w:rsidRDefault="00C76809" w:rsidP="00082ED8">
            <w:pPr>
              <w:spacing w:after="0" w:line="240" w:lineRule="auto"/>
              <w:jc w:val="center"/>
              <w:rPr>
                <w:ins w:id="1160" w:author="ERCOT" w:date="2025-07-14T09:33:00Z" w16du:dateUtc="2025-07-14T14:33:00Z"/>
                <w:rFonts w:ascii="Times New Roman" w:eastAsia="Times New Roman" w:hAnsi="Times New Roman"/>
                <w:sz w:val="20"/>
                <w:szCs w:val="20"/>
              </w:rPr>
            </w:pPr>
            <w:ins w:id="1161" w:author="ERCOT" w:date="2025-07-14T09:33:00Z" w16du:dateUtc="2025-07-14T14:33:00Z">
              <w:r w:rsidRPr="00497450">
                <w:rPr>
                  <w:rFonts w:ascii="Times New Roman" w:eastAsia="Times New Roman" w:hAnsi="Times New Roman"/>
                  <w:sz w:val="20"/>
                  <w:szCs w:val="20"/>
                </w:rPr>
                <w:t>Y or N – did the participant opt out at any time during the event.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6118959" w14:textId="77777777" w:rsidR="00C76809" w:rsidRPr="00497450" w:rsidRDefault="00C76809" w:rsidP="00082ED8">
            <w:pPr>
              <w:spacing w:after="0" w:line="240" w:lineRule="auto"/>
              <w:jc w:val="center"/>
              <w:rPr>
                <w:ins w:id="1162" w:author="ERCOT" w:date="2025-07-14T09:33:00Z" w16du:dateUtc="2025-07-14T14:33:00Z"/>
                <w:rFonts w:ascii="Times New Roman" w:eastAsia="Times New Roman" w:hAnsi="Times New Roman"/>
                <w:sz w:val="20"/>
                <w:szCs w:val="20"/>
              </w:rPr>
            </w:pPr>
            <w:ins w:id="1163" w:author="ERCOT" w:date="2025-07-14T09:33:00Z" w16du:dateUtc="2025-07-14T14:33:00Z">
              <w:r w:rsidRPr="00497450">
                <w:rPr>
                  <w:rFonts w:ascii="Times New Roman" w:eastAsia="Times New Roman" w:hAnsi="Times New Roman"/>
                  <w:sz w:val="20"/>
                  <w:szCs w:val="20"/>
                </w:rPr>
                <w:t>Alpha numeric (1)</w:t>
              </w:r>
            </w:ins>
          </w:p>
        </w:tc>
      </w:tr>
    </w:tbl>
    <w:p w14:paraId="3FB55AEC" w14:textId="73B56698" w:rsidR="00C76809" w:rsidRPr="00F341A6" w:rsidRDefault="00F341A6" w:rsidP="00F341A6">
      <w:pPr>
        <w:spacing w:before="240" w:after="240"/>
        <w:ind w:left="2160" w:hanging="720"/>
        <w:rPr>
          <w:ins w:id="1164" w:author="ERCOT" w:date="2025-07-14T09:33:00Z" w16du:dateUtc="2025-07-14T14:33:00Z"/>
          <w:rFonts w:ascii="Times New Roman" w:hAnsi="Times New Roman"/>
        </w:rPr>
      </w:pPr>
      <w:ins w:id="1165" w:author="ERCOT" w:date="2025-07-15T07:40:00Z" w16du:dateUtc="2025-07-15T12:40:00Z">
        <w:r w:rsidRPr="00F341A6">
          <w:rPr>
            <w:rFonts w:ascii="Times New Roman" w:hAnsi="Times New Roman"/>
          </w:rPr>
          <w:t>(v)</w:t>
        </w:r>
        <w:r w:rsidRPr="00F341A6">
          <w:rPr>
            <w:rFonts w:ascii="Times New Roman" w:hAnsi="Times New Roman"/>
          </w:rPr>
          <w:tab/>
          <w:t>Summary Record – This record shows the number of DET records in the file.</w:t>
        </w:r>
      </w:ins>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C76809" w:rsidRPr="00497450" w14:paraId="016A04CD" w14:textId="77777777" w:rsidTr="00082ED8">
        <w:trPr>
          <w:cantSplit/>
          <w:trHeight w:val="495"/>
          <w:tblHeader/>
          <w:jc w:val="center"/>
          <w:ins w:id="1166" w:author="ERCOT" w:date="2025-07-14T09:33:00Z"/>
        </w:trPr>
        <w:tc>
          <w:tcPr>
            <w:tcW w:w="107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2B6DF4F7" w14:textId="77777777" w:rsidR="00C76809" w:rsidRPr="00497450" w:rsidRDefault="00C76809" w:rsidP="00082ED8">
            <w:pPr>
              <w:spacing w:after="0" w:line="240" w:lineRule="auto"/>
              <w:jc w:val="center"/>
              <w:rPr>
                <w:ins w:id="1167" w:author="ERCOT" w:date="2025-07-14T09:33:00Z" w16du:dateUtc="2025-07-14T14:33:00Z"/>
                <w:rFonts w:ascii="Times New Roman" w:eastAsia="Arial Unicode MS" w:hAnsi="Times New Roman"/>
                <w:b/>
                <w:sz w:val="20"/>
                <w:szCs w:val="20"/>
              </w:rPr>
            </w:pPr>
            <w:ins w:id="1168" w:author="ERCOT" w:date="2025-07-14T09:33:00Z" w16du:dateUtc="2025-07-14T14:33:00Z">
              <w:r w:rsidRPr="00497450">
                <w:rPr>
                  <w:rFonts w:ascii="Times New Roman" w:eastAsia="Times New Roman" w:hAnsi="Times New Roman"/>
                  <w:b/>
                  <w:sz w:val="20"/>
                  <w:szCs w:val="20"/>
                </w:rPr>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345B6A6B" w14:textId="77777777" w:rsidR="00C76809" w:rsidRPr="00497450" w:rsidRDefault="00C76809" w:rsidP="00082ED8">
            <w:pPr>
              <w:spacing w:after="0" w:line="240" w:lineRule="auto"/>
              <w:jc w:val="center"/>
              <w:rPr>
                <w:ins w:id="1169" w:author="ERCOT" w:date="2025-07-14T09:33:00Z" w16du:dateUtc="2025-07-14T14:33:00Z"/>
                <w:rFonts w:ascii="Times New Roman" w:eastAsia="Arial Unicode MS" w:hAnsi="Times New Roman"/>
                <w:b/>
                <w:sz w:val="20"/>
                <w:szCs w:val="20"/>
              </w:rPr>
            </w:pPr>
            <w:ins w:id="1170" w:author="ERCOT" w:date="2025-07-14T09:33:00Z" w16du:dateUtc="2025-07-14T14:33:00Z">
              <w:r w:rsidRPr="00497450">
                <w:rPr>
                  <w:rFonts w:ascii="Times New Roman" w:eastAsia="Times New Roman" w:hAnsi="Times New Roman"/>
                  <w:b/>
                  <w:sz w:val="20"/>
                  <w:szCs w:val="20"/>
                </w:rPr>
                <w:t>Mandatory / Optional</w:t>
              </w:r>
            </w:ins>
          </w:p>
        </w:tc>
        <w:tc>
          <w:tcPr>
            <w:tcW w:w="51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320E57AC" w14:textId="77777777" w:rsidR="00C76809" w:rsidRPr="00497450" w:rsidRDefault="00C76809" w:rsidP="00082ED8">
            <w:pPr>
              <w:spacing w:after="0" w:line="240" w:lineRule="auto"/>
              <w:jc w:val="center"/>
              <w:rPr>
                <w:ins w:id="1171" w:author="ERCOT" w:date="2025-07-14T09:33:00Z" w16du:dateUtc="2025-07-14T14:33:00Z"/>
                <w:rFonts w:ascii="Times New Roman" w:eastAsia="Arial Unicode MS" w:hAnsi="Times New Roman"/>
                <w:b/>
                <w:sz w:val="20"/>
                <w:szCs w:val="20"/>
              </w:rPr>
            </w:pPr>
            <w:ins w:id="1172" w:author="ERCOT" w:date="2025-07-14T09:33:00Z" w16du:dateUtc="2025-07-14T14:33:00Z">
              <w:r w:rsidRPr="00497450">
                <w:rPr>
                  <w:rFonts w:ascii="Times New Roman" w:eastAsia="Times New Roman" w:hAnsi="Times New Roman"/>
                  <w:b/>
                  <w:sz w:val="20"/>
                  <w:szCs w:val="20"/>
                </w:rPr>
                <w:t>Comments</w:t>
              </w:r>
            </w:ins>
          </w:p>
        </w:tc>
        <w:tc>
          <w:tcPr>
            <w:tcW w:w="171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6B46424A" w14:textId="77777777" w:rsidR="00C76809" w:rsidRPr="00497450" w:rsidRDefault="00C76809" w:rsidP="00082ED8">
            <w:pPr>
              <w:spacing w:after="0" w:line="240" w:lineRule="auto"/>
              <w:jc w:val="center"/>
              <w:rPr>
                <w:ins w:id="1173" w:author="ERCOT" w:date="2025-07-14T09:33:00Z" w16du:dateUtc="2025-07-14T14:33:00Z"/>
                <w:rFonts w:ascii="Times New Roman" w:eastAsia="Arial Unicode MS" w:hAnsi="Times New Roman"/>
                <w:b/>
                <w:sz w:val="20"/>
                <w:szCs w:val="20"/>
              </w:rPr>
            </w:pPr>
            <w:ins w:id="1174" w:author="ERCOT" w:date="2025-07-14T09:33:00Z" w16du:dateUtc="2025-07-14T14:33:00Z">
              <w:r w:rsidRPr="00497450">
                <w:rPr>
                  <w:rFonts w:ascii="Times New Roman" w:eastAsia="Times New Roman" w:hAnsi="Times New Roman"/>
                  <w:b/>
                  <w:sz w:val="20"/>
                  <w:szCs w:val="20"/>
                </w:rPr>
                <w:t>Format</w:t>
              </w:r>
            </w:ins>
          </w:p>
        </w:tc>
      </w:tr>
      <w:tr w:rsidR="00C76809" w:rsidRPr="00497450" w14:paraId="5141325B" w14:textId="77777777" w:rsidTr="00082ED8">
        <w:trPr>
          <w:cantSplit/>
          <w:trHeight w:val="518"/>
          <w:jc w:val="center"/>
          <w:ins w:id="1175"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B46DFF2" w14:textId="77777777" w:rsidR="00C76809" w:rsidRPr="00497450" w:rsidRDefault="00C76809" w:rsidP="00082ED8">
            <w:pPr>
              <w:spacing w:after="0" w:line="240" w:lineRule="auto"/>
              <w:jc w:val="center"/>
              <w:rPr>
                <w:ins w:id="1176" w:author="ERCOT" w:date="2025-07-14T09:33:00Z" w16du:dateUtc="2025-07-14T14:33:00Z"/>
                <w:rFonts w:ascii="Times New Roman" w:eastAsia="Times New Roman" w:hAnsi="Times New Roman"/>
                <w:sz w:val="20"/>
                <w:szCs w:val="20"/>
              </w:rPr>
            </w:pPr>
            <w:ins w:id="1177" w:author="ERCOT" w:date="2025-07-14T09:33:00Z" w16du:dateUtc="2025-07-14T14:33:00Z">
              <w:r w:rsidRPr="00497450">
                <w:rPr>
                  <w:rFonts w:ascii="Times New Roman" w:eastAsia="Times New Roman" w:hAnsi="Times New Roman"/>
                  <w:sz w:val="20"/>
                  <w:szCs w:val="20"/>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90A3EF3" w14:textId="77777777" w:rsidR="00C76809" w:rsidRPr="00497450" w:rsidRDefault="00C76809" w:rsidP="00082ED8">
            <w:pPr>
              <w:spacing w:after="0" w:line="240" w:lineRule="auto"/>
              <w:jc w:val="center"/>
              <w:rPr>
                <w:ins w:id="1178" w:author="ERCOT" w:date="2025-07-14T09:33:00Z" w16du:dateUtc="2025-07-14T14:33:00Z"/>
                <w:rFonts w:ascii="Times New Roman" w:eastAsia="Times New Roman" w:hAnsi="Times New Roman"/>
                <w:sz w:val="20"/>
                <w:szCs w:val="20"/>
              </w:rPr>
            </w:pPr>
            <w:ins w:id="1179" w:author="ERCOT" w:date="2025-07-14T09:33:00Z" w16du:dateUtc="2025-07-14T14:33:00Z">
              <w:r w:rsidRPr="00497450">
                <w:rPr>
                  <w:rFonts w:ascii="Times New Roman" w:eastAsia="Times New Roman" w:hAnsi="Times New Roman"/>
                  <w:sz w:val="20"/>
                  <w:szCs w:val="20"/>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91DD522" w14:textId="77777777" w:rsidR="00C76809" w:rsidRPr="00497450" w:rsidRDefault="00C76809" w:rsidP="00082ED8">
            <w:pPr>
              <w:spacing w:after="0" w:line="240" w:lineRule="auto"/>
              <w:jc w:val="center"/>
              <w:rPr>
                <w:ins w:id="1180" w:author="ERCOT" w:date="2025-07-14T09:33:00Z" w16du:dateUtc="2025-07-14T14:33:00Z"/>
                <w:rFonts w:ascii="Times New Roman" w:eastAsia="Times New Roman" w:hAnsi="Times New Roman"/>
                <w:sz w:val="20"/>
                <w:szCs w:val="20"/>
              </w:rPr>
            </w:pPr>
            <w:ins w:id="1181" w:author="ERCOT" w:date="2025-07-14T09:33:00Z" w16du:dateUtc="2025-07-14T14:33:00Z">
              <w:r w:rsidRPr="00497450">
                <w:rPr>
                  <w:rFonts w:ascii="Times New Roman" w:eastAsia="Times New Roman" w:hAnsi="Times New Roman"/>
                  <w:sz w:val="20"/>
                  <w:szCs w:val="20"/>
                </w:rPr>
                <w:t>Hard Code “SUM”.</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8863F8E" w14:textId="77777777" w:rsidR="00C76809" w:rsidRPr="00497450" w:rsidRDefault="00C76809" w:rsidP="00082ED8">
            <w:pPr>
              <w:spacing w:after="0" w:line="240" w:lineRule="auto"/>
              <w:jc w:val="center"/>
              <w:rPr>
                <w:ins w:id="1182" w:author="ERCOT" w:date="2025-07-14T09:33:00Z" w16du:dateUtc="2025-07-14T14:33:00Z"/>
                <w:rFonts w:ascii="Times New Roman" w:eastAsia="Times New Roman" w:hAnsi="Times New Roman"/>
                <w:sz w:val="20"/>
                <w:szCs w:val="20"/>
              </w:rPr>
            </w:pPr>
            <w:ins w:id="1183"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61C14F90" w14:textId="77777777" w:rsidTr="00082ED8">
        <w:trPr>
          <w:cantSplit/>
          <w:trHeight w:val="518"/>
          <w:jc w:val="center"/>
          <w:ins w:id="1184"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D35ABFE" w14:textId="77777777" w:rsidR="00C76809" w:rsidRPr="00497450" w:rsidRDefault="00C76809" w:rsidP="00082ED8">
            <w:pPr>
              <w:spacing w:after="0" w:line="240" w:lineRule="auto"/>
              <w:jc w:val="center"/>
              <w:rPr>
                <w:ins w:id="1185" w:author="ERCOT" w:date="2025-07-14T09:33:00Z" w16du:dateUtc="2025-07-14T14:33:00Z"/>
                <w:rFonts w:ascii="Times New Roman" w:eastAsia="Times New Roman" w:hAnsi="Times New Roman"/>
                <w:sz w:val="20"/>
                <w:szCs w:val="20"/>
              </w:rPr>
            </w:pPr>
            <w:ins w:id="1186" w:author="ERCOT" w:date="2025-07-14T09:33:00Z" w16du:dateUtc="2025-07-14T14:33:00Z">
              <w:r w:rsidRPr="00497450">
                <w:rPr>
                  <w:rFonts w:ascii="Times New Roman" w:eastAsia="Times New Roman" w:hAnsi="Times New Roman"/>
                  <w:sz w:val="20"/>
                  <w:szCs w:val="20"/>
                </w:rPr>
                <w:t>Total Number of DET Records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F140E6F" w14:textId="77777777" w:rsidR="00C76809" w:rsidRPr="00497450" w:rsidRDefault="00C76809" w:rsidP="00082ED8">
            <w:pPr>
              <w:spacing w:after="0" w:line="240" w:lineRule="auto"/>
              <w:jc w:val="center"/>
              <w:rPr>
                <w:ins w:id="1187" w:author="ERCOT" w:date="2025-07-14T09:33:00Z" w16du:dateUtc="2025-07-14T14:33:00Z"/>
                <w:rFonts w:ascii="Times New Roman" w:eastAsia="Times New Roman" w:hAnsi="Times New Roman"/>
                <w:sz w:val="20"/>
                <w:szCs w:val="20"/>
              </w:rPr>
            </w:pPr>
            <w:ins w:id="1188" w:author="ERCOT" w:date="2025-07-14T09:33:00Z" w16du:dateUtc="2025-07-14T14:33:00Z">
              <w:r w:rsidRPr="00497450">
                <w:rPr>
                  <w:rFonts w:ascii="Times New Roman" w:eastAsia="Times New Roman" w:hAnsi="Times New Roman"/>
                  <w:sz w:val="20"/>
                  <w:szCs w:val="20"/>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F7A8606" w14:textId="77777777" w:rsidR="00C76809" w:rsidRPr="00497450" w:rsidRDefault="00C76809" w:rsidP="00082ED8">
            <w:pPr>
              <w:spacing w:after="0" w:line="240" w:lineRule="auto"/>
              <w:jc w:val="center"/>
              <w:rPr>
                <w:ins w:id="1189" w:author="ERCOT" w:date="2025-07-14T09:33:00Z" w16du:dateUtc="2025-07-14T14:33:00Z"/>
                <w:rFonts w:ascii="Times New Roman" w:eastAsia="Times New Roman" w:hAnsi="Times New Roman"/>
                <w:sz w:val="20"/>
                <w:szCs w:val="20"/>
              </w:rPr>
            </w:pPr>
            <w:ins w:id="1190" w:author="ERCOT" w:date="2025-07-14T09:33:00Z" w16du:dateUtc="2025-07-14T14:33:00Z">
              <w:r w:rsidRPr="00497450">
                <w:rPr>
                  <w:rFonts w:ascii="Times New Roman" w:eastAsia="Times New Roman" w:hAnsi="Times New Roman"/>
                  <w:sz w:val="20"/>
                  <w:szCs w:val="20"/>
                </w:rPr>
                <w:t xml:space="preserve">Total number of DET </w:t>
              </w:r>
              <w:proofErr w:type="gramStart"/>
              <w:r w:rsidRPr="00497450">
                <w:rPr>
                  <w:rFonts w:ascii="Times New Roman" w:eastAsia="Times New Roman" w:hAnsi="Times New Roman"/>
                  <w:sz w:val="20"/>
                  <w:szCs w:val="20"/>
                </w:rPr>
                <w:t>records,</w:t>
              </w:r>
              <w:proofErr w:type="gramEnd"/>
              <w:r w:rsidRPr="00497450">
                <w:rPr>
                  <w:rFonts w:ascii="Times New Roman" w:eastAsia="Times New Roman" w:hAnsi="Times New Roman"/>
                  <w:sz w:val="20"/>
                  <w:szCs w:val="20"/>
                </w:rPr>
                <w:t xml:space="preserve"> should be equal to the Record Counter in the last DET record.  Use zero if no records sent.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A747BE1" w14:textId="77777777" w:rsidR="00C76809" w:rsidRPr="00497450" w:rsidRDefault="00C76809" w:rsidP="00082ED8">
            <w:pPr>
              <w:spacing w:after="0" w:line="240" w:lineRule="auto"/>
              <w:jc w:val="center"/>
              <w:rPr>
                <w:ins w:id="1191" w:author="ERCOT" w:date="2025-07-14T09:33:00Z" w16du:dateUtc="2025-07-14T14:33:00Z"/>
                <w:rFonts w:ascii="Times New Roman" w:eastAsia="Times New Roman" w:hAnsi="Times New Roman"/>
                <w:sz w:val="20"/>
                <w:szCs w:val="20"/>
              </w:rPr>
            </w:pPr>
            <w:ins w:id="1192" w:author="ERCOT" w:date="2025-07-14T09:33:00Z" w16du:dateUtc="2025-07-14T14:33:00Z">
              <w:r w:rsidRPr="00497450">
                <w:rPr>
                  <w:rFonts w:ascii="Times New Roman" w:eastAsia="Times New Roman" w:hAnsi="Times New Roman"/>
                  <w:sz w:val="20"/>
                  <w:szCs w:val="20"/>
                </w:rPr>
                <w:t>Numeric (8)</w:t>
              </w:r>
            </w:ins>
          </w:p>
        </w:tc>
      </w:tr>
    </w:tbl>
    <w:p w14:paraId="1C865197" w14:textId="77777777" w:rsidR="000473A4" w:rsidRPr="00F341A6" w:rsidRDefault="00F341A6" w:rsidP="000473A4">
      <w:pPr>
        <w:spacing w:before="240" w:after="240"/>
        <w:ind w:left="2160" w:hanging="720"/>
        <w:rPr>
          <w:ins w:id="1193" w:author="ERCOT" w:date="2025-07-16T18:30:00Z" w16du:dateUtc="2025-07-16T23:30:00Z"/>
          <w:rFonts w:ascii="Times New Roman" w:hAnsi="Times New Roman"/>
        </w:rPr>
      </w:pPr>
      <w:ins w:id="1194" w:author="ERCOT" w:date="2025-07-15T07:40:00Z" w16du:dateUtc="2025-07-15T12:40:00Z">
        <w:r w:rsidRPr="00F341A6">
          <w:rPr>
            <w:rFonts w:ascii="Times New Roman" w:hAnsi="Times New Roman"/>
          </w:rPr>
          <w:t>(vi)</w:t>
        </w:r>
        <w:r w:rsidRPr="00F341A6">
          <w:rPr>
            <w:rFonts w:ascii="Times New Roman" w:hAnsi="Times New Roman"/>
          </w:rPr>
          <w:tab/>
        </w:r>
      </w:ins>
      <w:ins w:id="1195" w:author="ERCOT" w:date="2025-07-16T18:30:00Z" w16du:dateUtc="2025-07-16T23:30:00Z">
        <w:r w:rsidR="000473A4" w:rsidRPr="00F341A6">
          <w:rPr>
            <w:rFonts w:ascii="Times New Roman" w:hAnsi="Times New Roman"/>
          </w:rPr>
          <w:t xml:space="preserve">Example </w:t>
        </w:r>
        <w:proofErr w:type="spellStart"/>
        <w:r w:rsidR="000473A4" w:rsidRPr="00F341A6">
          <w:rPr>
            <w:rFonts w:ascii="Times New Roman" w:hAnsi="Times New Roman"/>
          </w:rPr>
          <w:t>RD</w:t>
        </w:r>
        <w:r w:rsidR="000473A4">
          <w:rPr>
            <w:rFonts w:ascii="Times New Roman" w:hAnsi="Times New Roman"/>
          </w:rPr>
          <w:t>REve</w:t>
        </w:r>
        <w:r w:rsidR="000473A4" w:rsidRPr="00F341A6">
          <w:rPr>
            <w:rFonts w:ascii="Times New Roman" w:hAnsi="Times New Roman"/>
          </w:rPr>
          <w:t>nt</w:t>
        </w:r>
        <w:proofErr w:type="spellEnd"/>
        <w:r w:rsidR="000473A4" w:rsidRPr="00F341A6">
          <w:rPr>
            <w:rFonts w:ascii="Times New Roman" w:hAnsi="Times New Roman"/>
          </w:rPr>
          <w:t xml:space="preserve"> file</w:t>
        </w:r>
      </w:ins>
    </w:p>
    <w:p w14:paraId="67F4E1EC" w14:textId="77777777" w:rsidR="000473A4" w:rsidRPr="00264B7F" w:rsidRDefault="000473A4" w:rsidP="000473A4">
      <w:pPr>
        <w:spacing w:after="240"/>
        <w:ind w:firstLine="720"/>
        <w:contextualSpacing/>
        <w:rPr>
          <w:ins w:id="1196" w:author="ERCOT" w:date="2025-07-16T18:30:00Z" w16du:dateUtc="2025-07-16T23:30:00Z"/>
          <w:rFonts w:ascii="Times New Roman" w:hAnsi="Times New Roman"/>
        </w:rPr>
      </w:pPr>
      <w:ins w:id="1197" w:author="ERCOT" w:date="2025-07-16T18:30:00Z" w16du:dateUtc="2025-07-16T23:30:00Z">
        <w:r w:rsidRPr="00264B7F">
          <w:rPr>
            <w:rFonts w:ascii="Times New Roman" w:hAnsi="Times New Roman"/>
          </w:rPr>
          <w:t>HDR|RD</w:t>
        </w:r>
        <w:r>
          <w:rPr>
            <w:rFonts w:ascii="Times New Roman" w:hAnsi="Times New Roman"/>
          </w:rPr>
          <w:t>R</w:t>
        </w:r>
        <w:r w:rsidRPr="00264B7F">
          <w:rPr>
            <w:rFonts w:ascii="Times New Roman" w:hAnsi="Times New Roman"/>
          </w:rPr>
          <w:t>Event|200608300001||123456789</w:t>
        </w:r>
      </w:ins>
    </w:p>
    <w:p w14:paraId="388C134B" w14:textId="77777777" w:rsidR="000473A4" w:rsidRPr="00264B7F" w:rsidRDefault="000473A4" w:rsidP="000473A4">
      <w:pPr>
        <w:spacing w:after="240"/>
        <w:ind w:firstLine="720"/>
        <w:contextualSpacing/>
        <w:rPr>
          <w:ins w:id="1198" w:author="ERCOT" w:date="2025-07-16T18:30:00Z" w16du:dateUtc="2025-07-16T23:30:00Z"/>
          <w:rFonts w:ascii="Times New Roman" w:hAnsi="Times New Roman"/>
        </w:rPr>
      </w:pPr>
      <w:ins w:id="1199" w:author="ERCOT" w:date="2025-07-16T18:30:00Z" w16du:dateUtc="2025-07-16T23:30:00Z">
        <w:r w:rsidRPr="00264B7F">
          <w:rPr>
            <w:rFonts w:ascii="Times New Roman" w:hAnsi="Times New Roman"/>
          </w:rPr>
          <w:t>DET|1|123456789|1001001001001|20250115|07:23|08:47|TST|N|N</w:t>
        </w:r>
      </w:ins>
    </w:p>
    <w:p w14:paraId="70CD080C" w14:textId="77777777" w:rsidR="000473A4" w:rsidRPr="00264B7F" w:rsidRDefault="000473A4" w:rsidP="000473A4">
      <w:pPr>
        <w:spacing w:after="240"/>
        <w:ind w:firstLine="720"/>
        <w:contextualSpacing/>
        <w:rPr>
          <w:ins w:id="1200" w:author="ERCOT" w:date="2025-07-16T18:30:00Z" w16du:dateUtc="2025-07-16T23:30:00Z"/>
          <w:rFonts w:ascii="Times New Roman" w:hAnsi="Times New Roman"/>
        </w:rPr>
      </w:pPr>
      <w:ins w:id="1201" w:author="ERCOT" w:date="2025-07-16T18:30:00Z" w16du:dateUtc="2025-07-16T23:30:00Z">
        <w:r w:rsidRPr="00264B7F">
          <w:rPr>
            <w:rFonts w:ascii="Times New Roman" w:hAnsi="Times New Roman"/>
          </w:rPr>
          <w:t>DET|2|123456789|1001001001023|20250301|07:23|08:47|WH|N|N</w:t>
        </w:r>
      </w:ins>
    </w:p>
    <w:p w14:paraId="04BAB278" w14:textId="77777777" w:rsidR="000473A4" w:rsidRDefault="000473A4" w:rsidP="000473A4">
      <w:pPr>
        <w:spacing w:after="240" w:line="240" w:lineRule="auto"/>
        <w:ind w:left="720"/>
        <w:rPr>
          <w:ins w:id="1202" w:author="ERCOT" w:date="2025-07-16T18:30:00Z" w16du:dateUtc="2025-07-16T23:30:00Z"/>
          <w:rFonts w:ascii="Times New Roman" w:hAnsi="Times New Roman"/>
        </w:rPr>
      </w:pPr>
      <w:ins w:id="1203" w:author="ERCOT" w:date="2025-07-16T18:30:00Z" w16du:dateUtc="2025-07-16T23:30:00Z">
        <w:r w:rsidRPr="00264B7F">
          <w:rPr>
            <w:rFonts w:ascii="Times New Roman" w:hAnsi="Times New Roman"/>
          </w:rPr>
          <w:t>DET|3|123456789|1001001001045|20250101|07:23|08:47|TST|N|N DET|4|123456789|1001001001045|20250101|07:23|08:47|WH|N|N</w:t>
        </w:r>
        <w:r>
          <w:rPr>
            <w:rFonts w:ascii="Times New Roman" w:hAnsi="Times New Roman"/>
          </w:rPr>
          <w:br/>
          <w:t xml:space="preserve"> </w:t>
        </w:r>
        <w:r w:rsidRPr="00264B7F">
          <w:rPr>
            <w:rFonts w:ascii="Times New Roman" w:hAnsi="Times New Roman"/>
          </w:rPr>
          <w:t>SUM|4|</w:t>
        </w:r>
      </w:ins>
    </w:p>
    <w:p w14:paraId="30C94D5D" w14:textId="77777777" w:rsidR="00C76809" w:rsidRPr="00F374E3" w:rsidRDefault="00C76809" w:rsidP="00C76809">
      <w:pPr>
        <w:jc w:val="center"/>
        <w:rPr>
          <w:ins w:id="1204" w:author="ERCOT" w:date="2025-07-14T09:33:00Z" w16du:dateUtc="2025-07-14T14:33:00Z"/>
          <w:rFonts w:ascii="Times New Roman" w:hAnsi="Times New Roman"/>
          <w:b/>
        </w:rPr>
      </w:pPr>
      <w:ins w:id="1205" w:author="ERCOT" w:date="2025-07-14T09:33:00Z" w16du:dateUtc="2025-07-14T14:33:00Z">
        <w:r w:rsidRPr="00F374E3">
          <w:rPr>
            <w:rFonts w:ascii="Times New Roman" w:hAnsi="Times New Roman"/>
            <w:b/>
          </w:rPr>
          <w:t>Device Type Code Descriptions</w:t>
        </w:r>
      </w:ins>
    </w:p>
    <w:tbl>
      <w:tblPr>
        <w:tblW w:w="6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5"/>
        <w:gridCol w:w="4500"/>
      </w:tblGrid>
      <w:tr w:rsidR="00C76809" w:rsidRPr="00497450" w14:paraId="426F7220" w14:textId="77777777" w:rsidTr="00082ED8">
        <w:trPr>
          <w:cantSplit/>
          <w:trHeight w:val="288"/>
          <w:jc w:val="center"/>
          <w:ins w:id="1206" w:author="ERCOT" w:date="2025-07-14T09:33:00Z"/>
        </w:trPr>
        <w:tc>
          <w:tcPr>
            <w:tcW w:w="1705"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35A9A4BB" w14:textId="77777777" w:rsidR="00C76809" w:rsidRPr="00497450" w:rsidRDefault="00C76809" w:rsidP="00082ED8">
            <w:pPr>
              <w:spacing w:after="0" w:line="240" w:lineRule="auto"/>
              <w:jc w:val="center"/>
              <w:rPr>
                <w:ins w:id="1207" w:author="ERCOT" w:date="2025-07-14T09:33:00Z" w16du:dateUtc="2025-07-14T14:33:00Z"/>
                <w:rFonts w:ascii="Times New Roman" w:eastAsia="Times New Roman" w:hAnsi="Times New Roman"/>
                <w:b/>
                <w:sz w:val="20"/>
                <w:szCs w:val="20"/>
              </w:rPr>
            </w:pPr>
            <w:ins w:id="1208" w:author="ERCOT" w:date="2025-07-14T09:33:00Z" w16du:dateUtc="2025-07-14T14:33:00Z">
              <w:r w:rsidRPr="00497450">
                <w:rPr>
                  <w:rFonts w:ascii="Times New Roman" w:eastAsia="Times New Roman" w:hAnsi="Times New Roman"/>
                  <w:b/>
                  <w:sz w:val="20"/>
                  <w:szCs w:val="20"/>
                </w:rPr>
                <w:t>Device Type Code</w:t>
              </w:r>
            </w:ins>
          </w:p>
        </w:tc>
        <w:tc>
          <w:tcPr>
            <w:tcW w:w="450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48215966" w14:textId="77777777" w:rsidR="00C76809" w:rsidRPr="00497450" w:rsidRDefault="00C76809" w:rsidP="00082ED8">
            <w:pPr>
              <w:spacing w:after="0" w:line="240" w:lineRule="auto"/>
              <w:jc w:val="center"/>
              <w:rPr>
                <w:ins w:id="1209" w:author="ERCOT" w:date="2025-07-14T09:33:00Z" w16du:dateUtc="2025-07-14T14:33:00Z"/>
                <w:rFonts w:ascii="Times New Roman" w:eastAsia="Times New Roman" w:hAnsi="Times New Roman"/>
                <w:b/>
                <w:sz w:val="20"/>
                <w:szCs w:val="20"/>
              </w:rPr>
            </w:pPr>
            <w:ins w:id="1210" w:author="ERCOT" w:date="2025-07-14T09:33:00Z" w16du:dateUtc="2025-07-14T14:33:00Z">
              <w:r w:rsidRPr="00497450">
                <w:rPr>
                  <w:rFonts w:ascii="Times New Roman" w:eastAsia="Times New Roman" w:hAnsi="Times New Roman"/>
                  <w:b/>
                  <w:sz w:val="20"/>
                  <w:szCs w:val="20"/>
                </w:rPr>
                <w:t>Description</w:t>
              </w:r>
            </w:ins>
          </w:p>
        </w:tc>
      </w:tr>
      <w:tr w:rsidR="00C76809" w:rsidRPr="00497450" w14:paraId="47D05B76" w14:textId="77777777" w:rsidTr="00082ED8">
        <w:trPr>
          <w:cantSplit/>
          <w:trHeight w:val="311"/>
          <w:jc w:val="center"/>
          <w:ins w:id="1211" w:author="ERCOT" w:date="2025-07-14T09: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87A07D2" w14:textId="77777777" w:rsidR="00C76809" w:rsidRPr="00497450" w:rsidRDefault="00C76809" w:rsidP="00082ED8">
            <w:pPr>
              <w:spacing w:after="0" w:line="240" w:lineRule="auto"/>
              <w:jc w:val="center"/>
              <w:rPr>
                <w:ins w:id="1212" w:author="ERCOT" w:date="2025-07-14T09:33:00Z" w16du:dateUtc="2025-07-14T14:33:00Z"/>
                <w:rFonts w:ascii="Times New Roman" w:eastAsia="Times New Roman" w:hAnsi="Times New Roman"/>
                <w:bCs/>
                <w:iCs/>
                <w:sz w:val="20"/>
                <w:szCs w:val="20"/>
              </w:rPr>
            </w:pPr>
            <w:ins w:id="1213" w:author="ERCOT" w:date="2025-07-14T09:33:00Z" w16du:dateUtc="2025-07-14T14:33:00Z">
              <w:r w:rsidRPr="00497450">
                <w:rPr>
                  <w:rFonts w:ascii="Times New Roman" w:eastAsia="Times New Roman" w:hAnsi="Times New Roman"/>
                  <w:bCs/>
                  <w:iCs/>
                  <w:sz w:val="20"/>
                  <w:szCs w:val="20"/>
                </w:rPr>
                <w:t>BAT</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C8AE719" w14:textId="77777777" w:rsidR="00C76809" w:rsidRPr="00497450" w:rsidRDefault="00C76809" w:rsidP="00082ED8">
            <w:pPr>
              <w:spacing w:after="0" w:line="240" w:lineRule="auto"/>
              <w:jc w:val="center"/>
              <w:rPr>
                <w:ins w:id="1214" w:author="ERCOT" w:date="2025-07-14T09:33:00Z" w16du:dateUtc="2025-07-14T14:33:00Z"/>
                <w:rFonts w:ascii="Times New Roman" w:eastAsia="Times New Roman" w:hAnsi="Times New Roman"/>
                <w:bCs/>
                <w:iCs/>
                <w:sz w:val="20"/>
                <w:szCs w:val="20"/>
              </w:rPr>
            </w:pPr>
            <w:ins w:id="1215" w:author="ERCOT" w:date="2025-07-14T09:33:00Z" w16du:dateUtc="2025-07-14T14:33:00Z">
              <w:r w:rsidRPr="00497450">
                <w:rPr>
                  <w:rFonts w:ascii="Times New Roman" w:eastAsia="Times New Roman" w:hAnsi="Times New Roman"/>
                  <w:bCs/>
                  <w:iCs/>
                  <w:sz w:val="20"/>
                  <w:szCs w:val="20"/>
                </w:rPr>
                <w:t>Battery</w:t>
              </w:r>
            </w:ins>
          </w:p>
        </w:tc>
      </w:tr>
      <w:tr w:rsidR="00C76809" w:rsidRPr="00497450" w14:paraId="7ADB01B6" w14:textId="77777777" w:rsidTr="00082ED8">
        <w:trPr>
          <w:cantSplit/>
          <w:trHeight w:val="311"/>
          <w:jc w:val="center"/>
          <w:ins w:id="1216" w:author="ERCOT" w:date="2025-07-14T09: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F518C3F" w14:textId="77777777" w:rsidR="00C76809" w:rsidRPr="00497450" w:rsidRDefault="00C76809" w:rsidP="00082ED8">
            <w:pPr>
              <w:spacing w:after="0" w:line="240" w:lineRule="auto"/>
              <w:jc w:val="center"/>
              <w:rPr>
                <w:ins w:id="1217" w:author="ERCOT" w:date="2025-07-14T09:33:00Z" w16du:dateUtc="2025-07-14T14:33:00Z"/>
                <w:rFonts w:ascii="Times New Roman" w:eastAsia="Times New Roman" w:hAnsi="Times New Roman"/>
                <w:sz w:val="20"/>
                <w:szCs w:val="20"/>
              </w:rPr>
            </w:pPr>
            <w:ins w:id="1218" w:author="ERCOT" w:date="2025-07-14T09:33:00Z" w16du:dateUtc="2025-07-14T14:33:00Z">
              <w:r w:rsidRPr="00497450">
                <w:rPr>
                  <w:rFonts w:ascii="Times New Roman" w:eastAsia="Times New Roman" w:hAnsi="Times New Roman"/>
                  <w:bCs/>
                  <w:iCs/>
                  <w:sz w:val="20"/>
                  <w:szCs w:val="20"/>
                </w:rPr>
                <w:t>EV</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67E0037" w14:textId="77777777" w:rsidR="00C76809" w:rsidRPr="00497450" w:rsidRDefault="00C76809" w:rsidP="00082ED8">
            <w:pPr>
              <w:spacing w:after="0" w:line="240" w:lineRule="auto"/>
              <w:jc w:val="center"/>
              <w:rPr>
                <w:ins w:id="1219" w:author="ERCOT" w:date="2025-07-14T09:33:00Z" w16du:dateUtc="2025-07-14T14:33:00Z"/>
                <w:rFonts w:ascii="Times New Roman" w:eastAsia="Times New Roman" w:hAnsi="Times New Roman"/>
                <w:sz w:val="20"/>
                <w:szCs w:val="20"/>
              </w:rPr>
            </w:pPr>
            <w:ins w:id="1220" w:author="ERCOT" w:date="2025-07-14T09:33:00Z" w16du:dateUtc="2025-07-14T14:33:00Z">
              <w:r w:rsidRPr="00497450">
                <w:rPr>
                  <w:rFonts w:ascii="Times New Roman" w:eastAsia="Times New Roman" w:hAnsi="Times New Roman"/>
                  <w:bCs/>
                  <w:iCs/>
                  <w:sz w:val="20"/>
                  <w:szCs w:val="20"/>
                </w:rPr>
                <w:t>Electric Vehicle Charging</w:t>
              </w:r>
            </w:ins>
          </w:p>
        </w:tc>
      </w:tr>
      <w:tr w:rsidR="00C76809" w:rsidRPr="00497450" w14:paraId="143936C2" w14:textId="77777777" w:rsidTr="00082ED8">
        <w:trPr>
          <w:cantSplit/>
          <w:trHeight w:val="288"/>
          <w:jc w:val="center"/>
          <w:ins w:id="1221" w:author="ERCOT" w:date="2025-07-14T09: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EDDAB1D" w14:textId="77777777" w:rsidR="00C76809" w:rsidRPr="00497450" w:rsidRDefault="00C76809" w:rsidP="00082ED8">
            <w:pPr>
              <w:spacing w:after="0" w:line="240" w:lineRule="auto"/>
              <w:jc w:val="center"/>
              <w:rPr>
                <w:ins w:id="1222" w:author="ERCOT" w:date="2025-07-14T09:33:00Z" w16du:dateUtc="2025-07-14T14:33:00Z"/>
                <w:rFonts w:ascii="Times New Roman" w:eastAsia="Times New Roman" w:hAnsi="Times New Roman"/>
                <w:color w:val="1F497D"/>
                <w:sz w:val="20"/>
                <w:szCs w:val="20"/>
              </w:rPr>
            </w:pPr>
            <w:ins w:id="1223" w:author="ERCOT" w:date="2025-07-14T09:33:00Z" w16du:dateUtc="2025-07-14T14:33:00Z">
              <w:r w:rsidRPr="00497450">
                <w:rPr>
                  <w:rFonts w:ascii="Times New Roman" w:eastAsia="Times New Roman" w:hAnsi="Times New Roman"/>
                  <w:bCs/>
                  <w:iCs/>
                  <w:sz w:val="20"/>
                  <w:szCs w:val="20"/>
                </w:rPr>
                <w:t>PP</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8FA4516" w14:textId="77777777" w:rsidR="00C76809" w:rsidRPr="00497450" w:rsidRDefault="00C76809" w:rsidP="00082ED8">
            <w:pPr>
              <w:spacing w:after="0" w:line="240" w:lineRule="auto"/>
              <w:jc w:val="center"/>
              <w:rPr>
                <w:ins w:id="1224" w:author="ERCOT" w:date="2025-07-14T09:33:00Z" w16du:dateUtc="2025-07-14T14:33:00Z"/>
                <w:rFonts w:ascii="Times New Roman" w:eastAsia="Times New Roman" w:hAnsi="Times New Roman"/>
                <w:color w:val="1F497D"/>
                <w:sz w:val="20"/>
                <w:szCs w:val="20"/>
              </w:rPr>
            </w:pPr>
            <w:ins w:id="1225" w:author="ERCOT" w:date="2025-07-14T09:33:00Z" w16du:dateUtc="2025-07-14T14:33:00Z">
              <w:r w:rsidRPr="00497450">
                <w:rPr>
                  <w:rFonts w:ascii="Times New Roman" w:eastAsia="Times New Roman" w:hAnsi="Times New Roman"/>
                  <w:bCs/>
                  <w:iCs/>
                  <w:sz w:val="20"/>
                  <w:szCs w:val="20"/>
                </w:rPr>
                <w:t>Pool Pump</w:t>
              </w:r>
            </w:ins>
          </w:p>
        </w:tc>
      </w:tr>
      <w:tr w:rsidR="00C76809" w:rsidRPr="00497450" w14:paraId="1864658F" w14:textId="77777777" w:rsidTr="00082ED8">
        <w:trPr>
          <w:cantSplit/>
          <w:trHeight w:val="288"/>
          <w:jc w:val="center"/>
          <w:ins w:id="1226" w:author="ERCOT" w:date="2025-07-14T09: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1F67B2D" w14:textId="77777777" w:rsidR="00C76809" w:rsidRPr="00497450" w:rsidRDefault="00C76809" w:rsidP="00082ED8">
            <w:pPr>
              <w:spacing w:after="0" w:line="240" w:lineRule="auto"/>
              <w:jc w:val="center"/>
              <w:rPr>
                <w:ins w:id="1227" w:author="ERCOT" w:date="2025-07-14T09:33:00Z" w16du:dateUtc="2025-07-14T14:33:00Z"/>
                <w:rFonts w:ascii="Times New Roman" w:eastAsia="Times New Roman" w:hAnsi="Times New Roman"/>
                <w:bCs/>
                <w:iCs/>
                <w:sz w:val="20"/>
                <w:szCs w:val="20"/>
              </w:rPr>
            </w:pPr>
            <w:ins w:id="1228" w:author="ERCOT" w:date="2025-07-14T09:33:00Z" w16du:dateUtc="2025-07-14T14:33:00Z">
              <w:r w:rsidRPr="00497450">
                <w:rPr>
                  <w:rFonts w:ascii="Times New Roman" w:eastAsia="Times New Roman" w:hAnsi="Times New Roman"/>
                  <w:bCs/>
                  <w:iCs/>
                  <w:sz w:val="20"/>
                  <w:szCs w:val="20"/>
                </w:rPr>
                <w:t>TST</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7E07139" w14:textId="77777777" w:rsidR="00C76809" w:rsidRPr="00497450" w:rsidRDefault="00C76809" w:rsidP="00082ED8">
            <w:pPr>
              <w:spacing w:after="0" w:line="240" w:lineRule="auto"/>
              <w:jc w:val="center"/>
              <w:rPr>
                <w:ins w:id="1229" w:author="ERCOT" w:date="2025-07-14T09:33:00Z" w16du:dateUtc="2025-07-14T14:33:00Z"/>
                <w:rFonts w:ascii="Times New Roman" w:eastAsia="Times New Roman" w:hAnsi="Times New Roman"/>
                <w:bCs/>
                <w:iCs/>
                <w:sz w:val="20"/>
                <w:szCs w:val="20"/>
              </w:rPr>
            </w:pPr>
            <w:ins w:id="1230" w:author="ERCOT" w:date="2025-07-14T09:33:00Z" w16du:dateUtc="2025-07-14T14:33:00Z">
              <w:r w:rsidRPr="00497450">
                <w:rPr>
                  <w:rFonts w:ascii="Times New Roman" w:eastAsia="Times New Roman" w:hAnsi="Times New Roman"/>
                  <w:bCs/>
                  <w:iCs/>
                  <w:sz w:val="20"/>
                  <w:szCs w:val="20"/>
                </w:rPr>
                <w:t>Thermostat</w:t>
              </w:r>
            </w:ins>
          </w:p>
        </w:tc>
      </w:tr>
      <w:tr w:rsidR="00C76809" w:rsidRPr="00497450" w14:paraId="5F8AB2E4" w14:textId="77777777" w:rsidTr="00082ED8">
        <w:trPr>
          <w:cantSplit/>
          <w:trHeight w:val="288"/>
          <w:jc w:val="center"/>
          <w:ins w:id="1231" w:author="ERCOT" w:date="2025-07-14T09: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E98EE39" w14:textId="77777777" w:rsidR="00C76809" w:rsidRPr="00497450" w:rsidRDefault="00C76809" w:rsidP="00082ED8">
            <w:pPr>
              <w:spacing w:after="0" w:line="240" w:lineRule="auto"/>
              <w:jc w:val="center"/>
              <w:rPr>
                <w:ins w:id="1232" w:author="ERCOT" w:date="2025-07-14T09:33:00Z" w16du:dateUtc="2025-07-14T14:33:00Z"/>
                <w:rFonts w:ascii="Times New Roman" w:eastAsia="Times New Roman" w:hAnsi="Times New Roman"/>
                <w:bCs/>
                <w:iCs/>
                <w:sz w:val="20"/>
                <w:szCs w:val="20"/>
              </w:rPr>
            </w:pPr>
            <w:ins w:id="1233" w:author="ERCOT" w:date="2025-07-14T09:33:00Z" w16du:dateUtc="2025-07-14T14:33:00Z">
              <w:r w:rsidRPr="00497450">
                <w:rPr>
                  <w:rFonts w:ascii="Times New Roman" w:eastAsia="Times New Roman" w:hAnsi="Times New Roman"/>
                  <w:bCs/>
                  <w:iCs/>
                  <w:sz w:val="20"/>
                  <w:szCs w:val="20"/>
                </w:rPr>
                <w:t>WH</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BF7E14B" w14:textId="77777777" w:rsidR="00C76809" w:rsidRPr="00497450" w:rsidRDefault="00C76809" w:rsidP="00082ED8">
            <w:pPr>
              <w:spacing w:after="0" w:line="240" w:lineRule="auto"/>
              <w:jc w:val="center"/>
              <w:rPr>
                <w:ins w:id="1234" w:author="ERCOT" w:date="2025-07-14T09:33:00Z" w16du:dateUtc="2025-07-14T14:33:00Z"/>
                <w:rFonts w:ascii="Times New Roman" w:eastAsia="Times New Roman" w:hAnsi="Times New Roman"/>
                <w:bCs/>
                <w:iCs/>
                <w:sz w:val="20"/>
                <w:szCs w:val="20"/>
              </w:rPr>
            </w:pPr>
            <w:ins w:id="1235" w:author="ERCOT" w:date="2025-07-14T09:33:00Z" w16du:dateUtc="2025-07-14T14:33:00Z">
              <w:r w:rsidRPr="00497450">
                <w:rPr>
                  <w:rFonts w:ascii="Times New Roman" w:eastAsia="Times New Roman" w:hAnsi="Times New Roman"/>
                  <w:bCs/>
                  <w:iCs/>
                  <w:sz w:val="20"/>
                  <w:szCs w:val="20"/>
                </w:rPr>
                <w:t>Electric Domestic Water Heater</w:t>
              </w:r>
            </w:ins>
          </w:p>
        </w:tc>
      </w:tr>
      <w:tr w:rsidR="00C76809" w:rsidRPr="00497450" w14:paraId="4AA7C634" w14:textId="77777777" w:rsidTr="00082ED8">
        <w:trPr>
          <w:cantSplit/>
          <w:trHeight w:val="288"/>
          <w:jc w:val="center"/>
          <w:ins w:id="1236" w:author="ERCOT" w:date="2025-07-14T09: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6FDBAF4" w14:textId="77777777" w:rsidR="00C76809" w:rsidRPr="00497450" w:rsidRDefault="00C76809" w:rsidP="00082ED8">
            <w:pPr>
              <w:spacing w:after="0" w:line="240" w:lineRule="auto"/>
              <w:jc w:val="center"/>
              <w:rPr>
                <w:ins w:id="1237" w:author="ERCOT" w:date="2025-07-14T09:33:00Z" w16du:dateUtc="2025-07-14T14:33:00Z"/>
                <w:rFonts w:ascii="Times New Roman" w:eastAsia="Times New Roman" w:hAnsi="Times New Roman"/>
                <w:bCs/>
                <w:iCs/>
                <w:sz w:val="20"/>
                <w:szCs w:val="20"/>
              </w:rPr>
            </w:pPr>
            <w:ins w:id="1238" w:author="ERCOT" w:date="2025-07-14T09:33:00Z" w16du:dateUtc="2025-07-14T14:33:00Z">
              <w:r w:rsidRPr="00497450">
                <w:rPr>
                  <w:rFonts w:ascii="Times New Roman" w:eastAsia="Times New Roman" w:hAnsi="Times New Roman"/>
                  <w:bCs/>
                  <w:iCs/>
                  <w:sz w:val="20"/>
                  <w:szCs w:val="20"/>
                </w:rPr>
                <w:t>OTH</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EFA1296" w14:textId="77777777" w:rsidR="00C76809" w:rsidRPr="00497450" w:rsidRDefault="00C76809" w:rsidP="00082ED8">
            <w:pPr>
              <w:spacing w:after="0" w:line="240" w:lineRule="auto"/>
              <w:jc w:val="center"/>
              <w:rPr>
                <w:ins w:id="1239" w:author="ERCOT" w:date="2025-07-14T09:33:00Z" w16du:dateUtc="2025-07-14T14:33:00Z"/>
                <w:rFonts w:ascii="Times New Roman" w:eastAsia="Times New Roman" w:hAnsi="Times New Roman"/>
                <w:bCs/>
                <w:iCs/>
                <w:sz w:val="20"/>
                <w:szCs w:val="20"/>
              </w:rPr>
            </w:pPr>
            <w:ins w:id="1240" w:author="ERCOT" w:date="2025-07-14T09:33:00Z" w16du:dateUtc="2025-07-14T14:33:00Z">
              <w:r w:rsidRPr="00497450">
                <w:rPr>
                  <w:rFonts w:ascii="Times New Roman" w:eastAsia="Times New Roman" w:hAnsi="Times New Roman"/>
                  <w:bCs/>
                  <w:iCs/>
                  <w:sz w:val="20"/>
                  <w:szCs w:val="20"/>
                </w:rPr>
                <w:t>Other Device Type</w:t>
              </w:r>
            </w:ins>
          </w:p>
        </w:tc>
      </w:tr>
    </w:tbl>
    <w:p w14:paraId="073919F9" w14:textId="5F9015D3" w:rsidR="00C76809" w:rsidRDefault="00C76809" w:rsidP="00F341A6">
      <w:pPr>
        <w:spacing w:before="240" w:after="240" w:line="240" w:lineRule="auto"/>
        <w:ind w:left="1440" w:hanging="720"/>
        <w:rPr>
          <w:ins w:id="1241" w:author="ERCOT" w:date="2025-07-14T09:33:00Z" w16du:dateUtc="2025-07-14T14:33:00Z"/>
          <w:rFonts w:ascii="Times New Roman" w:eastAsia="Calibri" w:hAnsi="Times New Roman" w:cs="Times New Roman"/>
        </w:rPr>
      </w:pPr>
      <w:ins w:id="1242" w:author="ERCOT" w:date="2025-07-14T09:33:00Z" w16du:dateUtc="2025-07-14T14:33:00Z">
        <w:r>
          <w:rPr>
            <w:rFonts w:ascii="Times New Roman" w:eastAsia="Calibri" w:hAnsi="Times New Roman" w:cs="Times New Roman"/>
          </w:rPr>
          <w:t>(e)</w:t>
        </w:r>
      </w:ins>
      <w:ins w:id="1243" w:author="ERCOT" w:date="2025-07-15T07:41:00Z" w16du:dateUtc="2025-07-15T12:41:00Z">
        <w:r w:rsidR="00F341A6">
          <w:rPr>
            <w:rFonts w:ascii="Times New Roman" w:eastAsia="Calibri" w:hAnsi="Times New Roman" w:cs="Times New Roman"/>
          </w:rPr>
          <w:tab/>
        </w:r>
      </w:ins>
      <w:ins w:id="1244" w:author="ERCOT" w:date="2025-07-14T09:33:00Z" w16du:dateUtc="2025-07-14T14:33:00Z">
        <w:r>
          <w:rPr>
            <w:rFonts w:ascii="Times New Roman" w:eastAsia="Calibri" w:hAnsi="Times New Roman" w:cs="Times New Roman"/>
          </w:rPr>
          <w:t>NOIE Interval Data File (Report Name RDRIntervaldata)</w:t>
        </w:r>
      </w:ins>
    </w:p>
    <w:p w14:paraId="1360B38B" w14:textId="77777777" w:rsidR="00D43793" w:rsidRDefault="00F341A6" w:rsidP="00D43793">
      <w:pPr>
        <w:spacing w:before="240" w:after="240"/>
        <w:ind w:left="2160" w:hanging="720"/>
        <w:rPr>
          <w:ins w:id="1245" w:author="ERCOT" w:date="2025-08-22T09:15:00Z" w16du:dateUtc="2025-08-22T14:15:00Z"/>
          <w:rFonts w:ascii="Times New Roman" w:hAnsi="Times New Roman"/>
        </w:rPr>
      </w:pPr>
      <w:ins w:id="1246" w:author="ERCOT" w:date="2025-07-15T07:41:00Z" w16du:dateUtc="2025-07-15T12:41:00Z">
        <w:r>
          <w:rPr>
            <w:rFonts w:ascii="Times New Roman" w:hAnsi="Times New Roman"/>
          </w:rPr>
          <w:lastRenderedPageBreak/>
          <w:t>(i)</w:t>
        </w:r>
        <w:r>
          <w:rPr>
            <w:rFonts w:ascii="Times New Roman" w:hAnsi="Times New Roman"/>
          </w:rPr>
          <w:tab/>
        </w:r>
      </w:ins>
      <w:ins w:id="1247" w:author="ERCOT" w:date="2025-07-14T09:33:00Z" w16du:dateUtc="2025-07-14T14:33:00Z">
        <w:r w:rsidR="00C76809" w:rsidRPr="00F341A6">
          <w:rPr>
            <w:rFonts w:ascii="Times New Roman" w:hAnsi="Times New Roman"/>
          </w:rPr>
          <w:t xml:space="preserve">NOIE LSEs are required to submit RDRIntervaldata Files </w:t>
        </w:r>
        <w:r w:rsidR="00C76809">
          <w:rPr>
            <w:rFonts w:ascii="Times New Roman" w:hAnsi="Times New Roman"/>
          </w:rPr>
          <w:t xml:space="preserve">for all days in the Assessment Period for RDR Program participants and for other Unique Meter IDs selected by ERCOT from the initial population files submitted by the </w:t>
        </w:r>
        <w:r w:rsidR="00C76809" w:rsidRPr="00F341A6">
          <w:rPr>
            <w:rFonts w:ascii="Times New Roman" w:hAnsi="Times New Roman"/>
          </w:rPr>
          <w:t>NOIE LSEs</w:t>
        </w:r>
        <w:r w:rsidR="00C76809">
          <w:rPr>
            <w:rFonts w:ascii="Times New Roman" w:hAnsi="Times New Roman"/>
          </w:rPr>
          <w:t xml:space="preserve">. These other Unique Meter IDs will be used as a pool of candidates from which to select matches for participating sites to be used for baseline estimation purposes. If on-site generation is associated with a Unique Meter ID, data must also be submitted for the export to the grid from that service delivery point. The interval data files may cover one or more days in the Assessment Period and </w:t>
        </w:r>
        <w:r w:rsidR="00C76809" w:rsidRPr="00F341A6">
          <w:rPr>
            <w:rFonts w:ascii="Times New Roman" w:hAnsi="Times New Roman"/>
          </w:rPr>
          <w:t>must follow the file format and content specifications shown in the table below.</w:t>
        </w:r>
      </w:ins>
    </w:p>
    <w:p w14:paraId="7FD495A3" w14:textId="77777777" w:rsidR="00D43793" w:rsidRDefault="00D43793" w:rsidP="00D43793">
      <w:pPr>
        <w:spacing w:before="240" w:after="240"/>
        <w:ind w:left="2160" w:hanging="720"/>
        <w:rPr>
          <w:ins w:id="1248" w:author="ERCOT" w:date="2025-08-22T09:15:00Z" w16du:dateUtc="2025-08-22T14:15:00Z"/>
          <w:rFonts w:ascii="Times New Roman" w:hAnsi="Times New Roman"/>
        </w:rPr>
      </w:pPr>
      <w:ins w:id="1249" w:author="ERCOT" w:date="2025-08-22T09:15:00Z" w16du:dateUtc="2025-08-22T14:15:00Z">
        <w:r>
          <w:rPr>
            <w:rFonts w:ascii="Times New Roman" w:hAnsi="Times New Roman"/>
          </w:rPr>
          <w:t>(ii)</w:t>
        </w:r>
        <w:r>
          <w:rPr>
            <w:rFonts w:ascii="Times New Roman" w:hAnsi="Times New Roman"/>
          </w:rPr>
          <w:tab/>
          <w:t>Files are limited in size to no more than 50,000 rows. Multiple files may be submitted together and the counter field in the filename may be used to distinguish them from each other. The interval data within the file must be in single UMI-single day groups with the required header rows for each group followed by the interval data rows for the UMI and date.</w:t>
        </w:r>
      </w:ins>
    </w:p>
    <w:p w14:paraId="64310DD2" w14:textId="0DB6E256" w:rsidR="00C76809" w:rsidRDefault="00F341A6" w:rsidP="00F341A6">
      <w:pPr>
        <w:spacing w:before="240" w:after="240"/>
        <w:ind w:left="2160" w:hanging="720"/>
        <w:rPr>
          <w:ins w:id="1250" w:author="ERCOT" w:date="2025-07-14T09:33:00Z" w16du:dateUtc="2025-07-14T14:33:00Z"/>
          <w:rFonts w:ascii="Times New Roman" w:hAnsi="Times New Roman"/>
        </w:rPr>
      </w:pPr>
      <w:ins w:id="1251" w:author="ERCOT" w:date="2025-07-15T07:41:00Z" w16du:dateUtc="2025-07-15T12:41:00Z">
        <w:r>
          <w:rPr>
            <w:rFonts w:ascii="Times New Roman" w:hAnsi="Times New Roman"/>
          </w:rPr>
          <w:t>(</w:t>
        </w:r>
      </w:ins>
      <w:ins w:id="1252" w:author="ERCOT" w:date="2025-08-22T09:14:00Z" w16du:dateUtc="2025-08-22T14:14:00Z">
        <w:r w:rsidR="00D43793">
          <w:rPr>
            <w:rFonts w:ascii="Times New Roman" w:hAnsi="Times New Roman"/>
          </w:rPr>
          <w:t>i</w:t>
        </w:r>
      </w:ins>
      <w:ins w:id="1253" w:author="ERCOT" w:date="2025-07-15T07:41:00Z" w16du:dateUtc="2025-07-15T12:41:00Z">
        <w:r>
          <w:rPr>
            <w:rFonts w:ascii="Times New Roman" w:hAnsi="Times New Roman"/>
          </w:rPr>
          <w:t>ii)</w:t>
        </w:r>
        <w:r>
          <w:rPr>
            <w:rFonts w:ascii="Times New Roman" w:hAnsi="Times New Roman"/>
          </w:rPr>
          <w:tab/>
        </w:r>
      </w:ins>
      <w:ins w:id="1254" w:author="ERCOT" w:date="2025-07-16T18:30:00Z" w16du:dateUtc="2025-07-16T23:30:00Z">
        <w:r w:rsidR="000473A4" w:rsidRPr="00F341A6">
          <w:rPr>
            <w:rFonts w:ascii="Times New Roman" w:hAnsi="Times New Roman"/>
          </w:rPr>
          <w:t xml:space="preserve">Note: data elements </w:t>
        </w:r>
        <w:r w:rsidR="000473A4">
          <w:rPr>
            <w:rFonts w:ascii="Times New Roman" w:hAnsi="Times New Roman"/>
          </w:rPr>
          <w:t>must</w:t>
        </w:r>
        <w:r w:rsidR="000473A4" w:rsidRPr="00F341A6">
          <w:rPr>
            <w:rFonts w:ascii="Times New Roman" w:hAnsi="Times New Roman"/>
          </w:rPr>
          <w:t xml:space="preserve"> be separated with pipes (‘|’) as the delimiter. </w:t>
        </w:r>
        <w:r w:rsidR="000473A4" w:rsidRPr="00F374E3">
          <w:rPr>
            <w:rFonts w:ascii="Times New Roman" w:hAnsi="Times New Roman"/>
          </w:rPr>
          <w:t>Three record types are applicable to RD</w:t>
        </w:r>
        <w:r w:rsidR="000473A4">
          <w:rPr>
            <w:rFonts w:ascii="Times New Roman" w:hAnsi="Times New Roman"/>
          </w:rPr>
          <w:t>RIntervaldata</w:t>
        </w:r>
        <w:r w:rsidR="000473A4" w:rsidRPr="00F374E3">
          <w:rPr>
            <w:rFonts w:ascii="Times New Roman" w:hAnsi="Times New Roman"/>
          </w:rPr>
          <w:t xml:space="preserve"> files sent via NAESB: header record; detail record; and summary record.</w:t>
        </w:r>
        <w:r w:rsidR="000473A4">
          <w:rPr>
            <w:rFonts w:ascii="Times New Roman" w:hAnsi="Times New Roman"/>
          </w:rPr>
          <w:t xml:space="preserve"> </w:t>
        </w:r>
        <w:r w:rsidR="000473A4" w:rsidRPr="00F374E3">
          <w:rPr>
            <w:rFonts w:ascii="Times New Roman" w:hAnsi="Times New Roman"/>
          </w:rPr>
          <w:t>At a minimum the filename must contain</w:t>
        </w:r>
        <w:r w:rsidR="000473A4">
          <w:rPr>
            <w:rFonts w:ascii="Times New Roman" w:hAnsi="Times New Roman"/>
          </w:rPr>
          <w:t xml:space="preserve"> </w:t>
        </w:r>
        <w:r w:rsidR="000473A4" w:rsidRPr="00F374E3">
          <w:rPr>
            <w:rFonts w:ascii="Times New Roman" w:hAnsi="Times New Roman"/>
          </w:rPr>
          <w:t>.csv after decryption otherwise the file will be rejected by ERCOT.  Files must be sent with a NAESB input-format of “FF”.  Any file extension other than .csv, such as .xml or .x12 will fail at ERCOT.</w:t>
        </w:r>
      </w:ins>
    </w:p>
    <w:p w14:paraId="48EC1CD0" w14:textId="40BB4464" w:rsidR="00C76809" w:rsidRDefault="00F341A6" w:rsidP="00F341A6">
      <w:pPr>
        <w:spacing w:before="240" w:after="240"/>
        <w:ind w:left="2160" w:hanging="720"/>
        <w:rPr>
          <w:ins w:id="1255" w:author="ERCOT" w:date="2025-07-14T09:33:00Z" w16du:dateUtc="2025-07-14T14:33:00Z"/>
          <w:rFonts w:ascii="Times New Roman" w:hAnsi="Times New Roman"/>
        </w:rPr>
      </w:pPr>
      <w:ins w:id="1256" w:author="ERCOT" w:date="2025-07-15T07:42:00Z" w16du:dateUtc="2025-07-15T12:42:00Z">
        <w:r>
          <w:rPr>
            <w:rFonts w:ascii="Times New Roman" w:hAnsi="Times New Roman"/>
          </w:rPr>
          <w:t>(i</w:t>
        </w:r>
      </w:ins>
      <w:ins w:id="1257" w:author="ERCOT" w:date="2025-08-22T09:14:00Z" w16du:dateUtc="2025-08-22T14:14:00Z">
        <w:r w:rsidR="00D43793">
          <w:rPr>
            <w:rFonts w:ascii="Times New Roman" w:hAnsi="Times New Roman"/>
          </w:rPr>
          <w:t>v</w:t>
        </w:r>
      </w:ins>
      <w:ins w:id="1258" w:author="ERCOT" w:date="2025-07-15T07:42:00Z" w16du:dateUtc="2025-07-15T12:42:00Z">
        <w:r>
          <w:rPr>
            <w:rFonts w:ascii="Times New Roman" w:hAnsi="Times New Roman"/>
          </w:rPr>
          <w:t>)</w:t>
        </w:r>
        <w:r>
          <w:rPr>
            <w:rFonts w:ascii="Times New Roman" w:hAnsi="Times New Roman"/>
          </w:rPr>
          <w:tab/>
        </w:r>
      </w:ins>
      <w:ins w:id="1259" w:author="ERCOT" w:date="2025-07-14T09:33:00Z" w16du:dateUtc="2025-07-14T14:33:00Z">
        <w:r w:rsidR="00C76809" w:rsidRPr="00F341A6">
          <w:rPr>
            <w:rFonts w:ascii="Times New Roman" w:hAnsi="Times New Roman"/>
          </w:rPr>
          <w:t>Header Record</w:t>
        </w:r>
        <w:r w:rsidR="00C76809" w:rsidRPr="00867101">
          <w:rPr>
            <w:rFonts w:ascii="Times New Roman" w:hAnsi="Times New Roman"/>
          </w:rPr>
          <w:t xml:space="preserve">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00"/>
        <w:gridCol w:w="1349"/>
        <w:gridCol w:w="4265"/>
        <w:gridCol w:w="2261"/>
      </w:tblGrid>
      <w:tr w:rsidR="00C76809" w:rsidRPr="00497450" w14:paraId="67C22C8C" w14:textId="77777777" w:rsidTr="00F341A6">
        <w:trPr>
          <w:cantSplit/>
          <w:trHeight w:val="490"/>
          <w:tblHeader/>
          <w:jc w:val="center"/>
          <w:ins w:id="1260" w:author="ERCOT" w:date="2025-07-14T09:33:00Z"/>
        </w:trPr>
        <w:tc>
          <w:tcPr>
            <w:tcW w:w="130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251A2424" w14:textId="77777777" w:rsidR="00C76809" w:rsidRPr="00F341A6" w:rsidRDefault="00C76809" w:rsidP="00082ED8">
            <w:pPr>
              <w:spacing w:after="0" w:line="240" w:lineRule="auto"/>
              <w:jc w:val="center"/>
              <w:rPr>
                <w:ins w:id="1261" w:author="ERCOT" w:date="2025-07-14T09:33:00Z" w16du:dateUtc="2025-07-14T14:33:00Z"/>
                <w:rFonts w:ascii="Times New Roman" w:eastAsia="Times New Roman" w:hAnsi="Times New Roman" w:cs="Times New Roman"/>
                <w:b/>
                <w:sz w:val="20"/>
                <w:szCs w:val="20"/>
              </w:rPr>
            </w:pPr>
            <w:ins w:id="1262" w:author="ERCOT" w:date="2025-07-14T09:33:00Z" w16du:dateUtc="2025-07-14T14:33:00Z">
              <w:r w:rsidRPr="00F341A6">
                <w:rPr>
                  <w:rFonts w:ascii="Times New Roman" w:eastAsia="Times New Roman" w:hAnsi="Times New Roman" w:cs="Times New Roman"/>
                  <w:b/>
                  <w:sz w:val="20"/>
                  <w:szCs w:val="20"/>
                </w:rPr>
                <w:lastRenderedPageBreak/>
                <w:t>Data Element</w:t>
              </w:r>
            </w:ins>
          </w:p>
        </w:tc>
        <w:tc>
          <w:tcPr>
            <w:tcW w:w="1349"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76E944FA" w14:textId="77777777" w:rsidR="00C76809" w:rsidRPr="00F341A6" w:rsidRDefault="00C76809" w:rsidP="00082ED8">
            <w:pPr>
              <w:spacing w:after="0" w:line="240" w:lineRule="auto"/>
              <w:jc w:val="center"/>
              <w:rPr>
                <w:ins w:id="1263" w:author="ERCOT" w:date="2025-07-14T09:33:00Z" w16du:dateUtc="2025-07-14T14:33:00Z"/>
                <w:rFonts w:ascii="Times New Roman" w:eastAsia="Times New Roman" w:hAnsi="Times New Roman" w:cs="Times New Roman"/>
                <w:b/>
                <w:sz w:val="20"/>
                <w:szCs w:val="20"/>
              </w:rPr>
            </w:pPr>
            <w:ins w:id="1264" w:author="ERCOT" w:date="2025-07-14T09:33:00Z" w16du:dateUtc="2025-07-14T14:33:00Z">
              <w:r w:rsidRPr="00F341A6">
                <w:rPr>
                  <w:rFonts w:ascii="Times New Roman" w:eastAsia="Times New Roman" w:hAnsi="Times New Roman" w:cs="Times New Roman"/>
                  <w:b/>
                  <w:sz w:val="20"/>
                  <w:szCs w:val="20"/>
                </w:rPr>
                <w:t>Mandatory / Optional</w:t>
              </w:r>
            </w:ins>
          </w:p>
        </w:tc>
        <w:tc>
          <w:tcPr>
            <w:tcW w:w="426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6E082B18" w14:textId="77777777" w:rsidR="00C76809" w:rsidRPr="00F341A6" w:rsidRDefault="00C76809" w:rsidP="00082ED8">
            <w:pPr>
              <w:spacing w:after="0" w:line="240" w:lineRule="auto"/>
              <w:jc w:val="center"/>
              <w:rPr>
                <w:ins w:id="1265" w:author="ERCOT" w:date="2025-07-14T09:33:00Z" w16du:dateUtc="2025-07-14T14:33:00Z"/>
                <w:rFonts w:ascii="Times New Roman" w:eastAsia="Times New Roman" w:hAnsi="Times New Roman" w:cs="Times New Roman"/>
                <w:b/>
                <w:sz w:val="20"/>
                <w:szCs w:val="20"/>
              </w:rPr>
            </w:pPr>
            <w:ins w:id="1266" w:author="ERCOT" w:date="2025-07-14T09:33:00Z" w16du:dateUtc="2025-07-14T14:33:00Z">
              <w:r w:rsidRPr="00F341A6">
                <w:rPr>
                  <w:rFonts w:ascii="Times New Roman" w:eastAsia="Times New Roman" w:hAnsi="Times New Roman" w:cs="Times New Roman"/>
                  <w:b/>
                  <w:sz w:val="20"/>
                  <w:szCs w:val="20"/>
                </w:rPr>
                <w:t>Comments</w:t>
              </w:r>
            </w:ins>
          </w:p>
        </w:tc>
        <w:tc>
          <w:tcPr>
            <w:tcW w:w="2261"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4A6A36B9" w14:textId="77777777" w:rsidR="00C76809" w:rsidRPr="00F341A6" w:rsidRDefault="00C76809" w:rsidP="00082ED8">
            <w:pPr>
              <w:spacing w:after="0" w:line="240" w:lineRule="auto"/>
              <w:jc w:val="center"/>
              <w:rPr>
                <w:ins w:id="1267" w:author="ERCOT" w:date="2025-07-14T09:33:00Z" w16du:dateUtc="2025-07-14T14:33:00Z"/>
                <w:rFonts w:ascii="Times New Roman" w:eastAsia="Times New Roman" w:hAnsi="Times New Roman" w:cs="Times New Roman"/>
                <w:b/>
                <w:sz w:val="20"/>
                <w:szCs w:val="20"/>
              </w:rPr>
            </w:pPr>
            <w:ins w:id="1268" w:author="ERCOT" w:date="2025-07-14T09:33:00Z" w16du:dateUtc="2025-07-14T14:33:00Z">
              <w:r w:rsidRPr="00F341A6">
                <w:rPr>
                  <w:rFonts w:ascii="Times New Roman" w:eastAsia="Times New Roman" w:hAnsi="Times New Roman" w:cs="Times New Roman"/>
                  <w:b/>
                  <w:sz w:val="20"/>
                  <w:szCs w:val="20"/>
                </w:rPr>
                <w:t>Format</w:t>
              </w:r>
            </w:ins>
          </w:p>
        </w:tc>
      </w:tr>
      <w:tr w:rsidR="00C76809" w:rsidRPr="00497450" w14:paraId="72587EBA" w14:textId="77777777" w:rsidTr="00F341A6">
        <w:trPr>
          <w:cantSplit/>
          <w:trHeight w:val="490"/>
          <w:tblHeader/>
          <w:jc w:val="center"/>
          <w:ins w:id="1269" w:author="ERCOT" w:date="2025-07-14T09:33:00Z"/>
        </w:trPr>
        <w:tc>
          <w:tcPr>
            <w:tcW w:w="130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1F33F2CB" w14:textId="77777777" w:rsidR="00C76809" w:rsidRPr="00497450" w:rsidRDefault="00C76809" w:rsidP="00082ED8">
            <w:pPr>
              <w:spacing w:after="0" w:line="240" w:lineRule="auto"/>
              <w:jc w:val="center"/>
              <w:rPr>
                <w:ins w:id="1270" w:author="ERCOT" w:date="2025-07-14T09:33:00Z" w16du:dateUtc="2025-07-14T14:33:00Z"/>
                <w:rFonts w:ascii="Times New Roman" w:eastAsia="Times New Roman" w:hAnsi="Times New Roman" w:cs="Times New Roman"/>
                <w:bCs/>
                <w:sz w:val="20"/>
                <w:szCs w:val="20"/>
              </w:rPr>
            </w:pPr>
            <w:ins w:id="1271" w:author="ERCOT" w:date="2025-07-14T09:33:00Z" w16du:dateUtc="2025-07-14T14:33:00Z">
              <w:r w:rsidRPr="00497450">
                <w:rPr>
                  <w:rFonts w:ascii="Times New Roman" w:eastAsia="Times New Roman" w:hAnsi="Times New Roman" w:cs="Times New Roman"/>
                  <w:bCs/>
                  <w:sz w:val="20"/>
                  <w:szCs w:val="20"/>
                </w:rPr>
                <w:t>Sort Code</w:t>
              </w:r>
            </w:ins>
          </w:p>
        </w:tc>
        <w:tc>
          <w:tcPr>
            <w:tcW w:w="1349"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26F619DC" w14:textId="77777777" w:rsidR="00C76809" w:rsidRPr="00497450" w:rsidRDefault="00C76809" w:rsidP="00082ED8">
            <w:pPr>
              <w:spacing w:after="0" w:line="240" w:lineRule="auto"/>
              <w:jc w:val="center"/>
              <w:rPr>
                <w:ins w:id="1272" w:author="ERCOT" w:date="2025-07-14T09:33:00Z" w16du:dateUtc="2025-07-14T14:33:00Z"/>
                <w:rFonts w:ascii="Times New Roman" w:eastAsia="Times New Roman" w:hAnsi="Times New Roman" w:cs="Times New Roman"/>
                <w:bCs/>
                <w:sz w:val="20"/>
                <w:szCs w:val="20"/>
              </w:rPr>
            </w:pPr>
            <w:ins w:id="1273" w:author="ERCOT" w:date="2025-07-14T09:33:00Z" w16du:dateUtc="2025-07-14T14:33:00Z">
              <w:r w:rsidRPr="00497450">
                <w:rPr>
                  <w:rFonts w:ascii="Times New Roman" w:eastAsia="Times New Roman" w:hAnsi="Times New Roman" w:cs="Times New Roman"/>
                  <w:bCs/>
                  <w:sz w:val="20"/>
                  <w:szCs w:val="20"/>
                </w:rPr>
                <w:t>Mandatory</w:t>
              </w:r>
            </w:ins>
          </w:p>
        </w:tc>
        <w:tc>
          <w:tcPr>
            <w:tcW w:w="426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4A4AC4AB" w14:textId="77777777" w:rsidR="00C76809" w:rsidRPr="00497450" w:rsidRDefault="00C76809" w:rsidP="00082ED8">
            <w:pPr>
              <w:spacing w:after="0" w:line="240" w:lineRule="auto"/>
              <w:jc w:val="center"/>
              <w:rPr>
                <w:ins w:id="1274" w:author="ERCOT" w:date="2025-07-14T09:33:00Z" w16du:dateUtc="2025-07-14T14:33:00Z"/>
                <w:rFonts w:ascii="Times New Roman" w:eastAsia="Times New Roman" w:hAnsi="Times New Roman" w:cs="Times New Roman"/>
                <w:bCs/>
                <w:sz w:val="20"/>
                <w:szCs w:val="20"/>
              </w:rPr>
            </w:pPr>
            <w:ins w:id="1275" w:author="ERCOT" w:date="2025-07-14T09:33:00Z" w16du:dateUtc="2025-07-14T14:33:00Z">
              <w:r w:rsidRPr="00497450">
                <w:rPr>
                  <w:rFonts w:ascii="Times New Roman" w:eastAsia="Times New Roman" w:hAnsi="Times New Roman" w:cs="Times New Roman"/>
                  <w:bCs/>
                  <w:sz w:val="20"/>
                  <w:szCs w:val="20"/>
                </w:rPr>
                <w:t>Hard Code “00000001”.</w:t>
              </w:r>
            </w:ins>
          </w:p>
        </w:tc>
        <w:tc>
          <w:tcPr>
            <w:tcW w:w="2261"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3167B35B" w14:textId="77777777" w:rsidR="00C76809" w:rsidRPr="00497450" w:rsidRDefault="00C76809" w:rsidP="00082ED8">
            <w:pPr>
              <w:spacing w:after="0" w:line="240" w:lineRule="auto"/>
              <w:jc w:val="center"/>
              <w:rPr>
                <w:ins w:id="1276" w:author="ERCOT" w:date="2025-07-14T09:33:00Z" w16du:dateUtc="2025-07-14T14:33:00Z"/>
                <w:rFonts w:ascii="Times New Roman" w:eastAsia="Times New Roman" w:hAnsi="Times New Roman" w:cs="Times New Roman"/>
                <w:bCs/>
                <w:sz w:val="20"/>
                <w:szCs w:val="20"/>
              </w:rPr>
            </w:pPr>
            <w:ins w:id="1277" w:author="ERCOT" w:date="2025-07-14T09:33:00Z" w16du:dateUtc="2025-07-14T14:33:00Z">
              <w:r w:rsidRPr="00497450">
                <w:rPr>
                  <w:rFonts w:ascii="Times New Roman" w:eastAsia="Times New Roman" w:hAnsi="Times New Roman" w:cs="Times New Roman"/>
                  <w:bCs/>
                  <w:sz w:val="20"/>
                  <w:szCs w:val="20"/>
                </w:rPr>
                <w:t>Numeric (8)</w:t>
              </w:r>
            </w:ins>
          </w:p>
        </w:tc>
      </w:tr>
      <w:tr w:rsidR="00C76809" w:rsidRPr="00497450" w14:paraId="463B4098" w14:textId="77777777" w:rsidTr="00F341A6">
        <w:trPr>
          <w:cantSplit/>
          <w:trHeight w:val="490"/>
          <w:tblHeader/>
          <w:jc w:val="center"/>
          <w:ins w:id="1278" w:author="ERCOT" w:date="2025-07-14T09:33:00Z"/>
        </w:trPr>
        <w:tc>
          <w:tcPr>
            <w:tcW w:w="130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48028926" w14:textId="77777777" w:rsidR="00C76809" w:rsidRPr="00497450" w:rsidRDefault="00C76809" w:rsidP="00082ED8">
            <w:pPr>
              <w:spacing w:after="0" w:line="240" w:lineRule="auto"/>
              <w:jc w:val="center"/>
              <w:rPr>
                <w:ins w:id="1279" w:author="ERCOT" w:date="2025-07-14T09:33:00Z" w16du:dateUtc="2025-07-14T14:33:00Z"/>
                <w:rFonts w:ascii="Times New Roman" w:eastAsia="Times New Roman" w:hAnsi="Times New Roman" w:cs="Times New Roman"/>
                <w:bCs/>
                <w:sz w:val="20"/>
                <w:szCs w:val="20"/>
              </w:rPr>
            </w:pPr>
            <w:ins w:id="1280" w:author="ERCOT" w:date="2025-07-14T09:33:00Z" w16du:dateUtc="2025-07-14T14:33:00Z">
              <w:r w:rsidRPr="00497450">
                <w:rPr>
                  <w:rFonts w:ascii="Times New Roman" w:eastAsia="Times New Roman" w:hAnsi="Times New Roman" w:cs="Times New Roman"/>
                  <w:sz w:val="20"/>
                  <w:szCs w:val="20"/>
                </w:rPr>
                <w:t>Unique Meter ID</w:t>
              </w:r>
            </w:ins>
          </w:p>
        </w:tc>
        <w:tc>
          <w:tcPr>
            <w:tcW w:w="1349"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24546015" w14:textId="77777777" w:rsidR="00C76809" w:rsidRPr="00497450" w:rsidRDefault="00C76809" w:rsidP="00082ED8">
            <w:pPr>
              <w:spacing w:after="0" w:line="240" w:lineRule="auto"/>
              <w:jc w:val="center"/>
              <w:rPr>
                <w:ins w:id="1281" w:author="ERCOT" w:date="2025-07-14T09:33:00Z" w16du:dateUtc="2025-07-14T14:33:00Z"/>
                <w:rFonts w:ascii="Times New Roman" w:eastAsia="Times New Roman" w:hAnsi="Times New Roman" w:cs="Times New Roman"/>
                <w:bCs/>
                <w:sz w:val="20"/>
                <w:szCs w:val="20"/>
              </w:rPr>
            </w:pPr>
            <w:ins w:id="1282" w:author="ERCOT" w:date="2025-07-14T09:33:00Z" w16du:dateUtc="2025-07-14T14:33:00Z">
              <w:r w:rsidRPr="00497450">
                <w:rPr>
                  <w:rFonts w:ascii="Times New Roman" w:eastAsia="Times New Roman" w:hAnsi="Times New Roman" w:cs="Times New Roman"/>
                  <w:sz w:val="20"/>
                  <w:szCs w:val="20"/>
                </w:rPr>
                <w:t>Mandatory</w:t>
              </w:r>
            </w:ins>
          </w:p>
        </w:tc>
        <w:tc>
          <w:tcPr>
            <w:tcW w:w="426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53F6C0F9" w14:textId="77777777" w:rsidR="00C76809" w:rsidRPr="00497450" w:rsidRDefault="00C76809" w:rsidP="00082ED8">
            <w:pPr>
              <w:spacing w:after="0" w:line="240" w:lineRule="auto"/>
              <w:jc w:val="center"/>
              <w:rPr>
                <w:ins w:id="1283" w:author="ERCOT" w:date="2025-07-14T09:33:00Z" w16du:dateUtc="2025-07-14T14:33:00Z"/>
                <w:rFonts w:ascii="Times New Roman" w:eastAsia="Times New Roman" w:hAnsi="Times New Roman" w:cs="Times New Roman"/>
                <w:bCs/>
                <w:sz w:val="20"/>
                <w:szCs w:val="20"/>
              </w:rPr>
            </w:pPr>
            <w:ins w:id="1284" w:author="ERCOT" w:date="2025-07-14T09:33:00Z" w16du:dateUtc="2025-07-14T14:33:00Z">
              <w:r w:rsidRPr="00497450">
                <w:rPr>
                  <w:rFonts w:ascii="Times New Roman" w:eastAsia="Times New Roman" w:hAnsi="Times New Roman" w:cs="Times New Roman"/>
                  <w:sz w:val="20"/>
                  <w:szCs w:val="20"/>
                </w:rPr>
                <w:t>The Unique Meter ID is the basic identifier assigned by the NOIE to each SDP.</w:t>
              </w:r>
            </w:ins>
          </w:p>
        </w:tc>
        <w:tc>
          <w:tcPr>
            <w:tcW w:w="2261"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3C55E4E7" w14:textId="77777777" w:rsidR="00C76809" w:rsidRPr="00497450" w:rsidRDefault="00C76809" w:rsidP="00082ED8">
            <w:pPr>
              <w:spacing w:after="0" w:line="240" w:lineRule="auto"/>
              <w:jc w:val="center"/>
              <w:rPr>
                <w:ins w:id="1285" w:author="ERCOT" w:date="2025-07-14T09:33:00Z" w16du:dateUtc="2025-07-14T14:33:00Z"/>
                <w:rFonts w:ascii="Times New Roman" w:eastAsia="Times New Roman" w:hAnsi="Times New Roman" w:cs="Times New Roman"/>
                <w:sz w:val="20"/>
                <w:szCs w:val="20"/>
              </w:rPr>
            </w:pPr>
            <w:ins w:id="1286" w:author="ERCOT" w:date="2025-07-14T09:33:00Z" w16du:dateUtc="2025-07-14T14:33:00Z">
              <w:r w:rsidRPr="00497450">
                <w:rPr>
                  <w:rFonts w:ascii="Times New Roman" w:eastAsia="Times New Roman" w:hAnsi="Times New Roman" w:cs="Times New Roman"/>
                  <w:sz w:val="20"/>
                  <w:szCs w:val="20"/>
                </w:rPr>
                <w:t>Alpha numeric (36)</w:t>
              </w:r>
            </w:ins>
          </w:p>
        </w:tc>
      </w:tr>
      <w:tr w:rsidR="00C76809" w:rsidRPr="00497450" w14:paraId="0A3A9E8D" w14:textId="77777777" w:rsidTr="00F341A6">
        <w:trPr>
          <w:cantSplit/>
          <w:trHeight w:val="490"/>
          <w:tblHeader/>
          <w:jc w:val="center"/>
          <w:ins w:id="1287" w:author="ERCOT" w:date="2025-07-14T09:33:00Z"/>
        </w:trPr>
        <w:tc>
          <w:tcPr>
            <w:tcW w:w="130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6A29D66A" w14:textId="77777777" w:rsidR="00C76809" w:rsidRPr="00497450" w:rsidRDefault="00C76809" w:rsidP="00082ED8">
            <w:pPr>
              <w:spacing w:after="0" w:line="240" w:lineRule="auto"/>
              <w:jc w:val="center"/>
              <w:rPr>
                <w:ins w:id="1288" w:author="ERCOT" w:date="2025-07-14T09:33:00Z" w16du:dateUtc="2025-07-14T14:33:00Z"/>
                <w:rFonts w:ascii="Times New Roman" w:eastAsia="Times New Roman" w:hAnsi="Times New Roman" w:cs="Times New Roman"/>
                <w:bCs/>
                <w:sz w:val="20"/>
                <w:szCs w:val="20"/>
              </w:rPr>
            </w:pPr>
            <w:ins w:id="1289" w:author="ERCOT" w:date="2025-07-14T09:33:00Z" w16du:dateUtc="2025-07-14T14:33:00Z">
              <w:r w:rsidRPr="00497450">
                <w:rPr>
                  <w:rFonts w:ascii="Times New Roman" w:eastAsia="Times New Roman" w:hAnsi="Times New Roman" w:cs="Times New Roman"/>
                  <w:bCs/>
                  <w:sz w:val="20"/>
                  <w:szCs w:val="20"/>
                </w:rPr>
                <w:t>Channel</w:t>
              </w:r>
            </w:ins>
          </w:p>
        </w:tc>
        <w:tc>
          <w:tcPr>
            <w:tcW w:w="1349"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6213A07C" w14:textId="77777777" w:rsidR="00C76809" w:rsidRPr="00497450" w:rsidRDefault="00C76809" w:rsidP="00082ED8">
            <w:pPr>
              <w:spacing w:after="0" w:line="240" w:lineRule="auto"/>
              <w:jc w:val="center"/>
              <w:rPr>
                <w:ins w:id="1290" w:author="ERCOT" w:date="2025-07-14T09:33:00Z" w16du:dateUtc="2025-07-14T14:33:00Z"/>
                <w:rFonts w:ascii="Times New Roman" w:eastAsia="Times New Roman" w:hAnsi="Times New Roman" w:cs="Times New Roman"/>
                <w:bCs/>
                <w:sz w:val="20"/>
                <w:szCs w:val="20"/>
              </w:rPr>
            </w:pPr>
            <w:ins w:id="1291" w:author="ERCOT" w:date="2025-07-14T09:33:00Z" w16du:dateUtc="2025-07-14T14:33:00Z">
              <w:r w:rsidRPr="00497450">
                <w:rPr>
                  <w:rFonts w:ascii="Times New Roman" w:eastAsia="Times New Roman" w:hAnsi="Times New Roman" w:cs="Times New Roman"/>
                  <w:bCs/>
                  <w:sz w:val="20"/>
                  <w:szCs w:val="20"/>
                </w:rPr>
                <w:t>Mandatory</w:t>
              </w:r>
            </w:ins>
          </w:p>
        </w:tc>
        <w:tc>
          <w:tcPr>
            <w:tcW w:w="426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2600982E" w14:textId="77777777" w:rsidR="00C76809" w:rsidRPr="00497450" w:rsidRDefault="00C76809" w:rsidP="00082ED8">
            <w:pPr>
              <w:spacing w:after="0" w:line="240" w:lineRule="auto"/>
              <w:jc w:val="center"/>
              <w:rPr>
                <w:ins w:id="1292" w:author="ERCOT" w:date="2025-07-14T09:33:00Z" w16du:dateUtc="2025-07-14T14:33:00Z"/>
                <w:rFonts w:ascii="Times New Roman" w:eastAsia="Times New Roman" w:hAnsi="Times New Roman" w:cs="Times New Roman"/>
                <w:bCs/>
                <w:sz w:val="20"/>
                <w:szCs w:val="20"/>
              </w:rPr>
            </w:pPr>
            <w:ins w:id="1293" w:author="ERCOT" w:date="2025-07-14T09:33:00Z" w16du:dateUtc="2025-07-14T14:33:00Z">
              <w:r w:rsidRPr="00497450">
                <w:rPr>
                  <w:rFonts w:ascii="Times New Roman" w:eastAsia="Times New Roman" w:hAnsi="Times New Roman" w:cs="Times New Roman"/>
                  <w:bCs/>
                  <w:sz w:val="20"/>
                  <w:szCs w:val="20"/>
                </w:rPr>
                <w:t>Hard Code “1” if export and “4” if import.</w:t>
              </w:r>
            </w:ins>
          </w:p>
        </w:tc>
        <w:tc>
          <w:tcPr>
            <w:tcW w:w="2261"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7FDADC19" w14:textId="77777777" w:rsidR="00C76809" w:rsidRPr="00497450" w:rsidRDefault="00C76809" w:rsidP="00082ED8">
            <w:pPr>
              <w:spacing w:after="0" w:line="240" w:lineRule="auto"/>
              <w:jc w:val="center"/>
              <w:rPr>
                <w:ins w:id="1294" w:author="ERCOT" w:date="2025-07-14T09:33:00Z" w16du:dateUtc="2025-07-14T14:33:00Z"/>
                <w:rFonts w:ascii="Times New Roman" w:eastAsia="Times New Roman" w:hAnsi="Times New Roman" w:cs="Times New Roman"/>
                <w:bCs/>
                <w:sz w:val="20"/>
                <w:szCs w:val="20"/>
              </w:rPr>
            </w:pPr>
            <w:ins w:id="1295" w:author="ERCOT" w:date="2025-07-14T09:33:00Z" w16du:dateUtc="2025-07-14T14:33:00Z">
              <w:r w:rsidRPr="00497450">
                <w:rPr>
                  <w:rFonts w:ascii="Times New Roman" w:eastAsia="Times New Roman" w:hAnsi="Times New Roman" w:cs="Times New Roman"/>
                  <w:bCs/>
                  <w:sz w:val="20"/>
                  <w:szCs w:val="20"/>
                </w:rPr>
                <w:t>Numeric (1)</w:t>
              </w:r>
            </w:ins>
          </w:p>
        </w:tc>
      </w:tr>
      <w:tr w:rsidR="00C76809" w:rsidRPr="00497450" w14:paraId="0C44BB07" w14:textId="77777777" w:rsidTr="00F341A6">
        <w:trPr>
          <w:cantSplit/>
          <w:trHeight w:val="490"/>
          <w:tblHeader/>
          <w:jc w:val="center"/>
          <w:ins w:id="1296" w:author="ERCOT" w:date="2025-07-14T09:33:00Z"/>
        </w:trPr>
        <w:tc>
          <w:tcPr>
            <w:tcW w:w="130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05E13741" w14:textId="77777777" w:rsidR="00C76809" w:rsidRPr="00497450" w:rsidRDefault="00C76809" w:rsidP="00082ED8">
            <w:pPr>
              <w:spacing w:after="0" w:line="240" w:lineRule="auto"/>
              <w:jc w:val="center"/>
              <w:rPr>
                <w:ins w:id="1297" w:author="ERCOT" w:date="2025-07-14T09:33:00Z" w16du:dateUtc="2025-07-14T14:33:00Z"/>
                <w:rFonts w:ascii="Times New Roman" w:eastAsia="Times New Roman" w:hAnsi="Times New Roman" w:cs="Times New Roman"/>
                <w:bCs/>
                <w:sz w:val="20"/>
                <w:szCs w:val="20"/>
              </w:rPr>
            </w:pPr>
            <w:ins w:id="1298" w:author="ERCOT" w:date="2025-07-14T09:33:00Z" w16du:dateUtc="2025-07-14T14:33:00Z">
              <w:r w:rsidRPr="00497450">
                <w:rPr>
                  <w:rFonts w:ascii="Times New Roman" w:eastAsia="Times New Roman" w:hAnsi="Times New Roman" w:cs="Times New Roman"/>
                  <w:bCs/>
                  <w:sz w:val="20"/>
                  <w:szCs w:val="20"/>
                </w:rPr>
                <w:t>Start Time</w:t>
              </w:r>
            </w:ins>
          </w:p>
        </w:tc>
        <w:tc>
          <w:tcPr>
            <w:tcW w:w="1349"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2C117CA6" w14:textId="77777777" w:rsidR="00C76809" w:rsidRPr="00497450" w:rsidRDefault="00C76809" w:rsidP="00082ED8">
            <w:pPr>
              <w:spacing w:after="0" w:line="240" w:lineRule="auto"/>
              <w:jc w:val="center"/>
              <w:rPr>
                <w:ins w:id="1299" w:author="ERCOT" w:date="2025-07-14T09:33:00Z" w16du:dateUtc="2025-07-14T14:33:00Z"/>
                <w:rFonts w:ascii="Times New Roman" w:eastAsia="Times New Roman" w:hAnsi="Times New Roman" w:cs="Times New Roman"/>
                <w:bCs/>
                <w:sz w:val="20"/>
                <w:szCs w:val="20"/>
              </w:rPr>
            </w:pPr>
            <w:ins w:id="1300" w:author="ERCOT" w:date="2025-07-14T09:33:00Z" w16du:dateUtc="2025-07-14T14:33:00Z">
              <w:r w:rsidRPr="00497450">
                <w:rPr>
                  <w:rFonts w:ascii="Times New Roman" w:eastAsia="Times New Roman" w:hAnsi="Times New Roman" w:cs="Times New Roman"/>
                  <w:bCs/>
                  <w:sz w:val="20"/>
                  <w:szCs w:val="20"/>
                </w:rPr>
                <w:t>Mandatory</w:t>
              </w:r>
            </w:ins>
          </w:p>
        </w:tc>
        <w:tc>
          <w:tcPr>
            <w:tcW w:w="426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35E7C372" w14:textId="77777777" w:rsidR="00C76809" w:rsidRPr="00497450" w:rsidRDefault="00C76809" w:rsidP="00082ED8">
            <w:pPr>
              <w:spacing w:after="0" w:line="240" w:lineRule="auto"/>
              <w:jc w:val="center"/>
              <w:rPr>
                <w:ins w:id="1301" w:author="ERCOT" w:date="2025-07-14T09:33:00Z" w16du:dateUtc="2025-07-14T14:33:00Z"/>
                <w:rFonts w:ascii="Times New Roman" w:eastAsia="Times New Roman" w:hAnsi="Times New Roman" w:cs="Times New Roman"/>
                <w:bCs/>
                <w:sz w:val="20"/>
                <w:szCs w:val="20"/>
              </w:rPr>
            </w:pPr>
            <w:ins w:id="1302" w:author="ERCOT" w:date="2025-07-14T09:33:00Z" w16du:dateUtc="2025-07-14T14:33:00Z">
              <w:r w:rsidRPr="00497450">
                <w:rPr>
                  <w:rFonts w:ascii="Times New Roman" w:eastAsia="Times New Roman" w:hAnsi="Times New Roman" w:cs="Times New Roman"/>
                  <w:bCs/>
                  <w:sz w:val="20"/>
                  <w:szCs w:val="20"/>
                </w:rPr>
                <w:t>YYYYMMDD000000</w:t>
              </w:r>
            </w:ins>
          </w:p>
          <w:p w14:paraId="1741CFC6" w14:textId="77777777" w:rsidR="00C76809" w:rsidRPr="00497450" w:rsidRDefault="00C76809" w:rsidP="00082ED8">
            <w:pPr>
              <w:spacing w:after="0" w:line="240" w:lineRule="auto"/>
              <w:jc w:val="center"/>
              <w:rPr>
                <w:ins w:id="1303" w:author="ERCOT" w:date="2025-07-14T09:33:00Z" w16du:dateUtc="2025-07-14T14:33:00Z"/>
                <w:rFonts w:ascii="Times New Roman" w:eastAsia="Times New Roman" w:hAnsi="Times New Roman" w:cs="Times New Roman"/>
                <w:bCs/>
                <w:sz w:val="20"/>
                <w:szCs w:val="20"/>
              </w:rPr>
            </w:pPr>
            <w:ins w:id="1304" w:author="ERCOT" w:date="2025-07-14T09:33:00Z" w16du:dateUtc="2025-07-14T14:33:00Z">
              <w:r w:rsidRPr="00497450">
                <w:rPr>
                  <w:rFonts w:ascii="Times New Roman" w:eastAsia="Times New Roman" w:hAnsi="Times New Roman" w:cs="Times New Roman"/>
                  <w:bCs/>
                  <w:sz w:val="20"/>
                  <w:szCs w:val="20"/>
                </w:rPr>
                <w:t>Must be valid date and time value must be 000000</w:t>
              </w:r>
            </w:ins>
          </w:p>
        </w:tc>
        <w:tc>
          <w:tcPr>
            <w:tcW w:w="2261"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52CC8CDC" w14:textId="77777777" w:rsidR="00C76809" w:rsidRPr="00497450" w:rsidRDefault="00C76809" w:rsidP="00082ED8">
            <w:pPr>
              <w:spacing w:after="0" w:line="240" w:lineRule="auto"/>
              <w:jc w:val="center"/>
              <w:rPr>
                <w:ins w:id="1305" w:author="ERCOT" w:date="2025-07-14T09:33:00Z" w16du:dateUtc="2025-07-14T14:33:00Z"/>
                <w:rFonts w:ascii="Times New Roman" w:eastAsia="Times New Roman" w:hAnsi="Times New Roman" w:cs="Times New Roman"/>
                <w:bCs/>
                <w:sz w:val="20"/>
                <w:szCs w:val="20"/>
              </w:rPr>
            </w:pPr>
            <w:ins w:id="1306" w:author="ERCOT" w:date="2025-07-14T09:33:00Z" w16du:dateUtc="2025-07-14T14:33:00Z">
              <w:r w:rsidRPr="00497450">
                <w:rPr>
                  <w:rFonts w:ascii="Times New Roman" w:eastAsia="Times New Roman" w:hAnsi="Times New Roman" w:cs="Times New Roman"/>
                  <w:bCs/>
                  <w:sz w:val="20"/>
                  <w:szCs w:val="20"/>
                </w:rPr>
                <w:t>Numeric (14)</w:t>
              </w:r>
            </w:ins>
          </w:p>
        </w:tc>
      </w:tr>
      <w:tr w:rsidR="00C76809" w:rsidRPr="00497450" w14:paraId="6F5E4BA0" w14:textId="77777777" w:rsidTr="00F341A6">
        <w:trPr>
          <w:cantSplit/>
          <w:trHeight w:val="490"/>
          <w:tblHeader/>
          <w:jc w:val="center"/>
          <w:ins w:id="1307" w:author="ERCOT" w:date="2025-07-14T09:33:00Z"/>
        </w:trPr>
        <w:tc>
          <w:tcPr>
            <w:tcW w:w="130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43C7AC9F" w14:textId="77777777" w:rsidR="00C76809" w:rsidRPr="00497450" w:rsidRDefault="00C76809" w:rsidP="00082ED8">
            <w:pPr>
              <w:spacing w:after="0" w:line="240" w:lineRule="auto"/>
              <w:jc w:val="center"/>
              <w:rPr>
                <w:ins w:id="1308" w:author="ERCOT" w:date="2025-07-14T09:33:00Z" w16du:dateUtc="2025-07-14T14:33:00Z"/>
                <w:rFonts w:ascii="Times New Roman" w:eastAsia="Times New Roman" w:hAnsi="Times New Roman" w:cs="Times New Roman"/>
                <w:bCs/>
                <w:sz w:val="20"/>
                <w:szCs w:val="20"/>
              </w:rPr>
            </w:pPr>
            <w:ins w:id="1309" w:author="ERCOT" w:date="2025-07-14T09:33:00Z" w16du:dateUtc="2025-07-14T14:33:00Z">
              <w:r w:rsidRPr="00497450">
                <w:rPr>
                  <w:rFonts w:ascii="Times New Roman" w:eastAsia="Times New Roman" w:hAnsi="Times New Roman" w:cs="Times New Roman"/>
                  <w:bCs/>
                  <w:sz w:val="20"/>
                  <w:szCs w:val="20"/>
                </w:rPr>
                <w:t>Stop Time</w:t>
              </w:r>
            </w:ins>
          </w:p>
        </w:tc>
        <w:tc>
          <w:tcPr>
            <w:tcW w:w="1349"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5E3628A0" w14:textId="77777777" w:rsidR="00C76809" w:rsidRPr="00497450" w:rsidRDefault="00C76809" w:rsidP="00082ED8">
            <w:pPr>
              <w:spacing w:after="0" w:line="240" w:lineRule="auto"/>
              <w:jc w:val="center"/>
              <w:rPr>
                <w:ins w:id="1310" w:author="ERCOT" w:date="2025-07-14T09:33:00Z" w16du:dateUtc="2025-07-14T14:33:00Z"/>
                <w:rFonts w:ascii="Times New Roman" w:eastAsia="Times New Roman" w:hAnsi="Times New Roman" w:cs="Times New Roman"/>
                <w:bCs/>
                <w:sz w:val="20"/>
                <w:szCs w:val="20"/>
              </w:rPr>
            </w:pPr>
            <w:ins w:id="1311" w:author="ERCOT" w:date="2025-07-14T09:33:00Z" w16du:dateUtc="2025-07-14T14:33:00Z">
              <w:r w:rsidRPr="00497450">
                <w:rPr>
                  <w:rFonts w:ascii="Times New Roman" w:eastAsia="Times New Roman" w:hAnsi="Times New Roman" w:cs="Times New Roman"/>
                  <w:bCs/>
                  <w:sz w:val="20"/>
                  <w:szCs w:val="20"/>
                </w:rPr>
                <w:t>Mandatory</w:t>
              </w:r>
            </w:ins>
          </w:p>
        </w:tc>
        <w:tc>
          <w:tcPr>
            <w:tcW w:w="426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5EC16C4C" w14:textId="77777777" w:rsidR="00C76809" w:rsidRPr="00497450" w:rsidRDefault="00C76809" w:rsidP="00082ED8">
            <w:pPr>
              <w:spacing w:after="0" w:line="240" w:lineRule="auto"/>
              <w:jc w:val="center"/>
              <w:rPr>
                <w:ins w:id="1312" w:author="ERCOT" w:date="2025-07-14T09:33:00Z" w16du:dateUtc="2025-07-14T14:33:00Z"/>
                <w:rFonts w:ascii="Times New Roman" w:eastAsia="Times New Roman" w:hAnsi="Times New Roman" w:cs="Times New Roman"/>
                <w:bCs/>
                <w:sz w:val="20"/>
                <w:szCs w:val="20"/>
              </w:rPr>
            </w:pPr>
            <w:ins w:id="1313" w:author="ERCOT" w:date="2025-07-14T09:33:00Z" w16du:dateUtc="2025-07-14T14:33:00Z">
              <w:r w:rsidRPr="00497450">
                <w:rPr>
                  <w:rFonts w:ascii="Times New Roman" w:eastAsia="Times New Roman" w:hAnsi="Times New Roman" w:cs="Times New Roman"/>
                  <w:bCs/>
                  <w:sz w:val="20"/>
                  <w:szCs w:val="20"/>
                </w:rPr>
                <w:t>YYYYMMDD235900</w:t>
              </w:r>
            </w:ins>
          </w:p>
          <w:p w14:paraId="3D648836" w14:textId="77777777" w:rsidR="00C76809" w:rsidRPr="00497450" w:rsidRDefault="00C76809" w:rsidP="00082ED8">
            <w:pPr>
              <w:spacing w:after="0" w:line="240" w:lineRule="auto"/>
              <w:jc w:val="center"/>
              <w:rPr>
                <w:ins w:id="1314" w:author="ERCOT" w:date="2025-07-14T09:33:00Z" w16du:dateUtc="2025-07-14T14:33:00Z"/>
                <w:rFonts w:ascii="Times New Roman" w:eastAsia="Times New Roman" w:hAnsi="Times New Roman" w:cs="Times New Roman"/>
                <w:bCs/>
                <w:sz w:val="20"/>
                <w:szCs w:val="20"/>
              </w:rPr>
            </w:pPr>
            <w:ins w:id="1315" w:author="ERCOT" w:date="2025-07-14T09:33:00Z" w16du:dateUtc="2025-07-14T14:33:00Z">
              <w:r w:rsidRPr="00497450">
                <w:rPr>
                  <w:rFonts w:ascii="Times New Roman" w:eastAsia="Times New Roman" w:hAnsi="Times New Roman" w:cs="Times New Roman"/>
                  <w:bCs/>
                  <w:sz w:val="20"/>
                  <w:szCs w:val="20"/>
                </w:rPr>
                <w:t>Must be valid date and time value must be 235900</w:t>
              </w:r>
            </w:ins>
          </w:p>
        </w:tc>
        <w:tc>
          <w:tcPr>
            <w:tcW w:w="2261"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54CA48F9" w14:textId="77777777" w:rsidR="00C76809" w:rsidRPr="00497450" w:rsidRDefault="00C76809" w:rsidP="00082ED8">
            <w:pPr>
              <w:spacing w:after="0" w:line="240" w:lineRule="auto"/>
              <w:jc w:val="center"/>
              <w:rPr>
                <w:ins w:id="1316" w:author="ERCOT" w:date="2025-07-14T09:33:00Z" w16du:dateUtc="2025-07-14T14:33:00Z"/>
                <w:rFonts w:ascii="Times New Roman" w:eastAsia="Times New Roman" w:hAnsi="Times New Roman" w:cs="Times New Roman"/>
                <w:bCs/>
                <w:sz w:val="20"/>
                <w:szCs w:val="20"/>
              </w:rPr>
            </w:pPr>
            <w:ins w:id="1317" w:author="ERCOT" w:date="2025-07-14T09:33:00Z" w16du:dateUtc="2025-07-14T14:33:00Z">
              <w:r w:rsidRPr="00497450">
                <w:rPr>
                  <w:rFonts w:ascii="Times New Roman" w:eastAsia="Times New Roman" w:hAnsi="Times New Roman" w:cs="Times New Roman"/>
                  <w:bCs/>
                  <w:sz w:val="20"/>
                  <w:szCs w:val="20"/>
                </w:rPr>
                <w:t>Numeric (14)</w:t>
              </w:r>
            </w:ins>
          </w:p>
        </w:tc>
      </w:tr>
      <w:tr w:rsidR="00C76809" w:rsidRPr="00497450" w14:paraId="4F8502F8" w14:textId="77777777" w:rsidTr="00F341A6">
        <w:trPr>
          <w:cantSplit/>
          <w:trHeight w:val="490"/>
          <w:tblHeader/>
          <w:jc w:val="center"/>
          <w:ins w:id="1318" w:author="ERCOT" w:date="2025-07-14T09:33:00Z"/>
        </w:trPr>
        <w:tc>
          <w:tcPr>
            <w:tcW w:w="130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0F882ACB" w14:textId="77777777" w:rsidR="00C76809" w:rsidRPr="00497450" w:rsidRDefault="00C76809" w:rsidP="00082ED8">
            <w:pPr>
              <w:spacing w:after="0" w:line="240" w:lineRule="auto"/>
              <w:jc w:val="center"/>
              <w:rPr>
                <w:ins w:id="1319" w:author="ERCOT" w:date="2025-07-14T09:33:00Z" w16du:dateUtc="2025-07-14T14:33:00Z"/>
                <w:rFonts w:ascii="Times New Roman" w:eastAsia="Times New Roman" w:hAnsi="Times New Roman" w:cs="Times New Roman"/>
                <w:bCs/>
                <w:sz w:val="20"/>
                <w:szCs w:val="20"/>
              </w:rPr>
            </w:pPr>
            <w:ins w:id="1320" w:author="ERCOT" w:date="2025-07-14T09:33:00Z" w16du:dateUtc="2025-07-14T14:33:00Z">
              <w:r w:rsidRPr="00497450">
                <w:rPr>
                  <w:rFonts w:ascii="Times New Roman" w:eastAsia="Times New Roman" w:hAnsi="Times New Roman" w:cs="Times New Roman"/>
                  <w:bCs/>
                  <w:sz w:val="20"/>
                  <w:szCs w:val="20"/>
                </w:rPr>
                <w:t>DST Participation</w:t>
              </w:r>
            </w:ins>
          </w:p>
        </w:tc>
        <w:tc>
          <w:tcPr>
            <w:tcW w:w="1349"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75DE7659" w14:textId="77777777" w:rsidR="00C76809" w:rsidRPr="00497450" w:rsidRDefault="00C76809" w:rsidP="00082ED8">
            <w:pPr>
              <w:spacing w:after="0" w:line="240" w:lineRule="auto"/>
              <w:jc w:val="center"/>
              <w:rPr>
                <w:ins w:id="1321" w:author="ERCOT" w:date="2025-07-14T09:33:00Z" w16du:dateUtc="2025-07-14T14:33:00Z"/>
                <w:rFonts w:ascii="Times New Roman" w:eastAsia="Times New Roman" w:hAnsi="Times New Roman" w:cs="Times New Roman"/>
                <w:bCs/>
                <w:sz w:val="20"/>
                <w:szCs w:val="20"/>
              </w:rPr>
            </w:pPr>
            <w:ins w:id="1322" w:author="ERCOT" w:date="2025-07-14T09:33:00Z" w16du:dateUtc="2025-07-14T14:33:00Z">
              <w:r w:rsidRPr="00497450">
                <w:rPr>
                  <w:rFonts w:ascii="Times New Roman" w:eastAsia="Times New Roman" w:hAnsi="Times New Roman" w:cs="Times New Roman"/>
                  <w:bCs/>
                  <w:sz w:val="20"/>
                  <w:szCs w:val="20"/>
                </w:rPr>
                <w:t>Mandatory</w:t>
              </w:r>
            </w:ins>
          </w:p>
        </w:tc>
        <w:tc>
          <w:tcPr>
            <w:tcW w:w="426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726F34E8" w14:textId="77777777" w:rsidR="00C76809" w:rsidRPr="00497450" w:rsidRDefault="00C76809" w:rsidP="00082ED8">
            <w:pPr>
              <w:spacing w:after="0" w:line="240" w:lineRule="auto"/>
              <w:jc w:val="center"/>
              <w:rPr>
                <w:ins w:id="1323" w:author="ERCOT" w:date="2025-07-14T09:33:00Z" w16du:dateUtc="2025-07-14T14:33:00Z"/>
                <w:rFonts w:ascii="Times New Roman" w:eastAsia="Times New Roman" w:hAnsi="Times New Roman" w:cs="Times New Roman"/>
                <w:bCs/>
                <w:sz w:val="20"/>
                <w:szCs w:val="20"/>
              </w:rPr>
            </w:pPr>
            <w:ins w:id="1324" w:author="ERCOT" w:date="2025-07-14T09:33:00Z" w16du:dateUtc="2025-07-14T14:33:00Z">
              <w:r w:rsidRPr="00497450">
                <w:rPr>
                  <w:rFonts w:ascii="Times New Roman" w:eastAsia="Times New Roman" w:hAnsi="Times New Roman" w:cs="Times New Roman"/>
                  <w:bCs/>
                  <w:sz w:val="20"/>
                  <w:szCs w:val="20"/>
                </w:rPr>
                <w:t>Hard Code “Y”.</w:t>
              </w:r>
            </w:ins>
          </w:p>
        </w:tc>
        <w:tc>
          <w:tcPr>
            <w:tcW w:w="2261"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2F4D9CCC" w14:textId="77777777" w:rsidR="00C76809" w:rsidRPr="00497450" w:rsidRDefault="00C76809" w:rsidP="00082ED8">
            <w:pPr>
              <w:spacing w:after="0" w:line="240" w:lineRule="auto"/>
              <w:jc w:val="center"/>
              <w:rPr>
                <w:ins w:id="1325" w:author="ERCOT" w:date="2025-07-14T09:33:00Z" w16du:dateUtc="2025-07-14T14:33:00Z"/>
                <w:rFonts w:ascii="Times New Roman" w:eastAsia="Times New Roman" w:hAnsi="Times New Roman" w:cs="Times New Roman"/>
                <w:bCs/>
                <w:sz w:val="20"/>
                <w:szCs w:val="20"/>
              </w:rPr>
            </w:pPr>
            <w:ins w:id="1326" w:author="ERCOT" w:date="2025-07-14T09:33:00Z" w16du:dateUtc="2025-07-14T14:33:00Z">
              <w:r w:rsidRPr="00497450">
                <w:rPr>
                  <w:rFonts w:ascii="Times New Roman" w:eastAsia="Times New Roman" w:hAnsi="Times New Roman" w:cs="Times New Roman"/>
                  <w:bCs/>
                  <w:sz w:val="20"/>
                  <w:szCs w:val="20"/>
                </w:rPr>
                <w:t>Alphanumeric (1)</w:t>
              </w:r>
            </w:ins>
          </w:p>
        </w:tc>
      </w:tr>
      <w:tr w:rsidR="00C76809" w:rsidRPr="00497450" w14:paraId="09D4A3BB" w14:textId="77777777" w:rsidTr="00F341A6">
        <w:trPr>
          <w:cantSplit/>
          <w:trHeight w:val="490"/>
          <w:tblHeader/>
          <w:jc w:val="center"/>
          <w:ins w:id="1327" w:author="ERCOT" w:date="2025-07-14T09:33:00Z"/>
        </w:trPr>
        <w:tc>
          <w:tcPr>
            <w:tcW w:w="130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3CCFBB29" w14:textId="77777777" w:rsidR="00C76809" w:rsidRPr="00497450" w:rsidRDefault="00C76809" w:rsidP="00082ED8">
            <w:pPr>
              <w:spacing w:after="0" w:line="240" w:lineRule="auto"/>
              <w:jc w:val="center"/>
              <w:rPr>
                <w:ins w:id="1328" w:author="ERCOT" w:date="2025-07-14T09:33:00Z" w16du:dateUtc="2025-07-14T14:33:00Z"/>
                <w:rFonts w:ascii="Times New Roman" w:eastAsia="Times New Roman" w:hAnsi="Times New Roman" w:cs="Times New Roman"/>
                <w:bCs/>
                <w:sz w:val="20"/>
                <w:szCs w:val="20"/>
              </w:rPr>
            </w:pPr>
            <w:ins w:id="1329" w:author="ERCOT" w:date="2025-07-14T09:33:00Z" w16du:dateUtc="2025-07-14T14:33:00Z">
              <w:r w:rsidRPr="00497450">
                <w:rPr>
                  <w:rFonts w:ascii="Times New Roman" w:eastAsia="Times New Roman" w:hAnsi="Times New Roman" w:cs="Times New Roman"/>
                  <w:bCs/>
                  <w:sz w:val="20"/>
                  <w:szCs w:val="20"/>
                </w:rPr>
                <w:t>Record Flag</w:t>
              </w:r>
            </w:ins>
          </w:p>
        </w:tc>
        <w:tc>
          <w:tcPr>
            <w:tcW w:w="1349"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084BF049" w14:textId="77777777" w:rsidR="00C76809" w:rsidRPr="00497450" w:rsidRDefault="00C76809" w:rsidP="00082ED8">
            <w:pPr>
              <w:spacing w:after="0" w:line="240" w:lineRule="auto"/>
              <w:jc w:val="center"/>
              <w:rPr>
                <w:ins w:id="1330" w:author="ERCOT" w:date="2025-07-14T09:33:00Z" w16du:dateUtc="2025-07-14T14:33:00Z"/>
                <w:rFonts w:ascii="Times New Roman" w:eastAsia="Times New Roman" w:hAnsi="Times New Roman" w:cs="Times New Roman"/>
                <w:bCs/>
                <w:sz w:val="20"/>
                <w:szCs w:val="20"/>
              </w:rPr>
            </w:pPr>
            <w:ins w:id="1331" w:author="ERCOT" w:date="2025-07-14T09:33:00Z" w16du:dateUtc="2025-07-14T14:33:00Z">
              <w:r w:rsidRPr="00497450">
                <w:rPr>
                  <w:rFonts w:ascii="Times New Roman" w:eastAsia="Times New Roman" w:hAnsi="Times New Roman" w:cs="Times New Roman"/>
                  <w:bCs/>
                  <w:sz w:val="20"/>
                  <w:szCs w:val="20"/>
                </w:rPr>
                <w:t>Mandatory</w:t>
              </w:r>
            </w:ins>
          </w:p>
        </w:tc>
        <w:tc>
          <w:tcPr>
            <w:tcW w:w="426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644DD292" w14:textId="77777777" w:rsidR="00C76809" w:rsidRPr="00497450" w:rsidRDefault="00C76809" w:rsidP="00082ED8">
            <w:pPr>
              <w:spacing w:after="0" w:line="240" w:lineRule="auto"/>
              <w:jc w:val="center"/>
              <w:rPr>
                <w:ins w:id="1332" w:author="ERCOT" w:date="2025-07-14T09:33:00Z" w16du:dateUtc="2025-07-14T14:33:00Z"/>
                <w:rFonts w:ascii="Times New Roman" w:eastAsia="Times New Roman" w:hAnsi="Times New Roman" w:cs="Times New Roman"/>
                <w:bCs/>
                <w:sz w:val="20"/>
                <w:szCs w:val="20"/>
              </w:rPr>
            </w:pPr>
            <w:ins w:id="1333" w:author="ERCOT" w:date="2025-07-14T09:33:00Z" w16du:dateUtc="2025-07-14T14:33:00Z">
              <w:r w:rsidRPr="00497450">
                <w:rPr>
                  <w:rFonts w:ascii="Times New Roman" w:eastAsia="Times New Roman" w:hAnsi="Times New Roman" w:cs="Times New Roman"/>
                  <w:bCs/>
                  <w:sz w:val="20"/>
                  <w:szCs w:val="20"/>
                </w:rPr>
                <w:t>Use N for new data.</w:t>
              </w:r>
            </w:ins>
          </w:p>
          <w:p w14:paraId="189411C5" w14:textId="77777777" w:rsidR="00C76809" w:rsidRPr="00497450" w:rsidRDefault="00C76809" w:rsidP="00082ED8">
            <w:pPr>
              <w:spacing w:after="0" w:line="240" w:lineRule="auto"/>
              <w:jc w:val="center"/>
              <w:rPr>
                <w:ins w:id="1334" w:author="ERCOT" w:date="2025-07-14T09:33:00Z" w16du:dateUtc="2025-07-14T14:33:00Z"/>
                <w:rFonts w:ascii="Times New Roman" w:eastAsia="Times New Roman" w:hAnsi="Times New Roman" w:cs="Times New Roman"/>
                <w:bCs/>
                <w:sz w:val="20"/>
                <w:szCs w:val="20"/>
              </w:rPr>
            </w:pPr>
            <w:ins w:id="1335" w:author="ERCOT" w:date="2025-07-14T09:33:00Z" w16du:dateUtc="2025-07-14T14:33:00Z">
              <w:r w:rsidRPr="00497450">
                <w:rPr>
                  <w:rFonts w:ascii="Times New Roman" w:eastAsia="Times New Roman" w:hAnsi="Times New Roman" w:cs="Times New Roman"/>
                  <w:bCs/>
                  <w:sz w:val="20"/>
                  <w:szCs w:val="20"/>
                </w:rPr>
                <w:t>Use Y to delete existing data or to indicate no data exists for day.</w:t>
              </w:r>
            </w:ins>
          </w:p>
        </w:tc>
        <w:tc>
          <w:tcPr>
            <w:tcW w:w="2261"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037A672C" w14:textId="77777777" w:rsidR="00C76809" w:rsidRPr="00497450" w:rsidRDefault="00C76809" w:rsidP="00082ED8">
            <w:pPr>
              <w:spacing w:after="0" w:line="240" w:lineRule="auto"/>
              <w:jc w:val="center"/>
              <w:rPr>
                <w:ins w:id="1336" w:author="ERCOT" w:date="2025-07-14T09:33:00Z" w16du:dateUtc="2025-07-14T14:33:00Z"/>
                <w:rFonts w:ascii="Times New Roman" w:eastAsia="Times New Roman" w:hAnsi="Times New Roman" w:cs="Times New Roman"/>
                <w:bCs/>
                <w:sz w:val="20"/>
                <w:szCs w:val="20"/>
              </w:rPr>
            </w:pPr>
            <w:ins w:id="1337" w:author="ERCOT" w:date="2025-07-14T09:33:00Z" w16du:dateUtc="2025-07-14T14:33:00Z">
              <w:r w:rsidRPr="00497450">
                <w:rPr>
                  <w:rFonts w:ascii="Times New Roman" w:eastAsia="Times New Roman" w:hAnsi="Times New Roman" w:cs="Times New Roman"/>
                  <w:bCs/>
                  <w:sz w:val="20"/>
                  <w:szCs w:val="20"/>
                </w:rPr>
                <w:t>Alphanumeric (1)</w:t>
              </w:r>
            </w:ins>
          </w:p>
        </w:tc>
      </w:tr>
      <w:tr w:rsidR="00C76809" w:rsidRPr="00497450" w14:paraId="739E31A2" w14:textId="77777777" w:rsidTr="00F341A6">
        <w:trPr>
          <w:cantSplit/>
          <w:trHeight w:val="490"/>
          <w:tblHeader/>
          <w:jc w:val="center"/>
          <w:ins w:id="1338" w:author="ERCOT" w:date="2025-07-14T09:33:00Z"/>
        </w:trPr>
        <w:tc>
          <w:tcPr>
            <w:tcW w:w="130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3D99FEDF" w14:textId="77777777" w:rsidR="00C76809" w:rsidRPr="00497450" w:rsidRDefault="00C76809" w:rsidP="00082ED8">
            <w:pPr>
              <w:spacing w:after="0" w:line="240" w:lineRule="auto"/>
              <w:jc w:val="center"/>
              <w:rPr>
                <w:ins w:id="1339" w:author="ERCOT" w:date="2025-07-14T09:33:00Z" w16du:dateUtc="2025-07-14T14:33:00Z"/>
                <w:rFonts w:ascii="Times New Roman" w:eastAsia="Arial Unicode MS" w:hAnsi="Times New Roman" w:cs="Times New Roman"/>
                <w:bCs/>
                <w:sz w:val="20"/>
                <w:szCs w:val="20"/>
              </w:rPr>
            </w:pPr>
            <w:ins w:id="1340" w:author="ERCOT" w:date="2025-07-14T09:33:00Z" w16du:dateUtc="2025-07-14T14:33:00Z">
              <w:r w:rsidRPr="00497450">
                <w:rPr>
                  <w:rFonts w:ascii="Times New Roman" w:eastAsia="Times New Roman" w:hAnsi="Times New Roman" w:cs="Times New Roman"/>
                  <w:bCs/>
                  <w:sz w:val="20"/>
                  <w:szCs w:val="20"/>
                </w:rPr>
                <w:t>Data Element</w:t>
              </w:r>
            </w:ins>
          </w:p>
        </w:tc>
        <w:tc>
          <w:tcPr>
            <w:tcW w:w="1349"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57D384DB" w14:textId="77777777" w:rsidR="00C76809" w:rsidRPr="00497450" w:rsidRDefault="00C76809" w:rsidP="00082ED8">
            <w:pPr>
              <w:spacing w:after="0" w:line="240" w:lineRule="auto"/>
              <w:jc w:val="center"/>
              <w:rPr>
                <w:ins w:id="1341" w:author="ERCOT" w:date="2025-07-14T09:33:00Z" w16du:dateUtc="2025-07-14T14:33:00Z"/>
                <w:rFonts w:ascii="Times New Roman" w:eastAsia="Arial Unicode MS" w:hAnsi="Times New Roman" w:cs="Times New Roman"/>
                <w:bCs/>
                <w:sz w:val="20"/>
                <w:szCs w:val="20"/>
              </w:rPr>
            </w:pPr>
            <w:ins w:id="1342" w:author="ERCOT" w:date="2025-07-14T09:33:00Z" w16du:dateUtc="2025-07-14T14:33:00Z">
              <w:r w:rsidRPr="00497450">
                <w:rPr>
                  <w:rFonts w:ascii="Times New Roman" w:eastAsia="Times New Roman" w:hAnsi="Times New Roman" w:cs="Times New Roman"/>
                  <w:bCs/>
                  <w:sz w:val="20"/>
                  <w:szCs w:val="20"/>
                </w:rPr>
                <w:t>Mandatory / Optional</w:t>
              </w:r>
            </w:ins>
          </w:p>
        </w:tc>
        <w:tc>
          <w:tcPr>
            <w:tcW w:w="426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689CA936" w14:textId="77777777" w:rsidR="00C76809" w:rsidRPr="00497450" w:rsidRDefault="00C76809" w:rsidP="00082ED8">
            <w:pPr>
              <w:spacing w:after="0" w:line="240" w:lineRule="auto"/>
              <w:jc w:val="center"/>
              <w:rPr>
                <w:ins w:id="1343" w:author="ERCOT" w:date="2025-07-14T09:33:00Z" w16du:dateUtc="2025-07-14T14:33:00Z"/>
                <w:rFonts w:ascii="Times New Roman" w:eastAsia="Arial Unicode MS" w:hAnsi="Times New Roman" w:cs="Times New Roman"/>
                <w:bCs/>
                <w:sz w:val="20"/>
                <w:szCs w:val="20"/>
              </w:rPr>
            </w:pPr>
            <w:ins w:id="1344" w:author="ERCOT" w:date="2025-07-14T09:33:00Z" w16du:dateUtc="2025-07-14T14:33:00Z">
              <w:r w:rsidRPr="00497450">
                <w:rPr>
                  <w:rFonts w:ascii="Times New Roman" w:eastAsia="Times New Roman" w:hAnsi="Times New Roman" w:cs="Times New Roman"/>
                  <w:bCs/>
                  <w:sz w:val="20"/>
                  <w:szCs w:val="20"/>
                </w:rPr>
                <w:t>Comments</w:t>
              </w:r>
            </w:ins>
          </w:p>
        </w:tc>
        <w:tc>
          <w:tcPr>
            <w:tcW w:w="2261"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5D146CC9" w14:textId="77777777" w:rsidR="00C76809" w:rsidRPr="00497450" w:rsidRDefault="00C76809" w:rsidP="00082ED8">
            <w:pPr>
              <w:spacing w:after="0" w:line="240" w:lineRule="auto"/>
              <w:jc w:val="center"/>
              <w:rPr>
                <w:ins w:id="1345" w:author="ERCOT" w:date="2025-07-14T09:33:00Z" w16du:dateUtc="2025-07-14T14:33:00Z"/>
                <w:rFonts w:ascii="Times New Roman" w:eastAsia="Arial Unicode MS" w:hAnsi="Times New Roman" w:cs="Times New Roman"/>
                <w:sz w:val="20"/>
                <w:szCs w:val="20"/>
              </w:rPr>
            </w:pPr>
            <w:ins w:id="1346" w:author="ERCOT" w:date="2025-07-14T09:33:00Z" w16du:dateUtc="2025-07-14T14:33:00Z">
              <w:r w:rsidRPr="00497450">
                <w:rPr>
                  <w:rFonts w:ascii="Times New Roman" w:eastAsia="Times New Roman" w:hAnsi="Times New Roman" w:cs="Times New Roman"/>
                  <w:sz w:val="20"/>
                  <w:szCs w:val="20"/>
                </w:rPr>
                <w:t>Alphanumeric/Conditional</w:t>
              </w:r>
            </w:ins>
          </w:p>
        </w:tc>
      </w:tr>
      <w:tr w:rsidR="00C76809" w:rsidRPr="00497450" w14:paraId="21A98276" w14:textId="77777777" w:rsidTr="00F341A6">
        <w:trPr>
          <w:cantSplit/>
          <w:trHeight w:val="512"/>
          <w:jc w:val="center"/>
          <w:ins w:id="1347"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6E31328" w14:textId="77777777" w:rsidR="00C76809" w:rsidRPr="00497450" w:rsidRDefault="00C76809" w:rsidP="00082ED8">
            <w:pPr>
              <w:spacing w:after="0" w:line="240" w:lineRule="auto"/>
              <w:ind w:left="720" w:hanging="720"/>
              <w:jc w:val="center"/>
              <w:rPr>
                <w:ins w:id="1348" w:author="ERCOT" w:date="2025-07-14T09:33:00Z" w16du:dateUtc="2025-07-14T14:33:00Z"/>
                <w:rFonts w:ascii="Times New Roman" w:eastAsia="Times New Roman" w:hAnsi="Times New Roman" w:cs="Times New Roman"/>
                <w:sz w:val="20"/>
                <w:szCs w:val="20"/>
              </w:rPr>
            </w:pPr>
            <w:ins w:id="1349" w:author="ERCOT" w:date="2025-07-14T09:33:00Z" w16du:dateUtc="2025-07-14T14:33:00Z">
              <w:r w:rsidRPr="00497450">
                <w:rPr>
                  <w:rFonts w:ascii="Times New Roman" w:eastAsia="Times New Roman" w:hAnsi="Times New Roman" w:cs="Times New Roman"/>
                  <w:sz w:val="20"/>
                  <w:szCs w:val="20"/>
                </w:rPr>
                <w:t>Record</w:t>
              </w:r>
            </w:ins>
          </w:p>
          <w:p w14:paraId="2062B063" w14:textId="77777777" w:rsidR="00C76809" w:rsidRPr="00497450" w:rsidRDefault="00C76809" w:rsidP="00082ED8">
            <w:pPr>
              <w:spacing w:after="0" w:line="240" w:lineRule="auto"/>
              <w:ind w:left="720" w:hanging="720"/>
              <w:jc w:val="center"/>
              <w:rPr>
                <w:ins w:id="1350" w:author="ERCOT" w:date="2025-07-14T09:33:00Z" w16du:dateUtc="2025-07-14T14:33:00Z"/>
                <w:rFonts w:ascii="Times New Roman" w:eastAsia="Times New Roman" w:hAnsi="Times New Roman" w:cs="Times New Roman"/>
                <w:sz w:val="20"/>
                <w:szCs w:val="20"/>
              </w:rPr>
            </w:pPr>
            <w:ins w:id="1351" w:author="ERCOT" w:date="2025-07-14T09:33:00Z" w16du:dateUtc="2025-07-14T14:33:00Z">
              <w:r w:rsidRPr="00497450">
                <w:rPr>
                  <w:rFonts w:ascii="Times New Roman" w:eastAsia="Times New Roman" w:hAnsi="Times New Roman" w:cs="Times New Roman"/>
                  <w:sz w:val="20"/>
                  <w:szCs w:val="20"/>
                </w:rPr>
                <w:t>Type</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5158B0D" w14:textId="77777777" w:rsidR="00C76809" w:rsidRPr="00497450" w:rsidRDefault="00C76809" w:rsidP="00082ED8">
            <w:pPr>
              <w:spacing w:after="0" w:line="240" w:lineRule="auto"/>
              <w:jc w:val="center"/>
              <w:rPr>
                <w:ins w:id="1352" w:author="ERCOT" w:date="2025-07-14T09:33:00Z" w16du:dateUtc="2025-07-14T14:33:00Z"/>
                <w:rFonts w:ascii="Times New Roman" w:eastAsia="Times New Roman" w:hAnsi="Times New Roman" w:cs="Times New Roman"/>
                <w:sz w:val="20"/>
                <w:szCs w:val="20"/>
              </w:rPr>
            </w:pPr>
            <w:ins w:id="1353" w:author="ERCOT" w:date="2025-07-14T09:33:00Z" w16du:dateUtc="2025-07-14T14:33:00Z">
              <w:r w:rsidRPr="00497450">
                <w:rPr>
                  <w:rFonts w:ascii="Times New Roman" w:eastAsia="Times New Roman" w:hAnsi="Times New Roman" w:cs="Times New Roman"/>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6843755" w14:textId="77777777" w:rsidR="00C76809" w:rsidRPr="00497450" w:rsidRDefault="00C76809" w:rsidP="00082ED8">
            <w:pPr>
              <w:spacing w:after="0" w:line="240" w:lineRule="auto"/>
              <w:jc w:val="center"/>
              <w:rPr>
                <w:ins w:id="1354" w:author="ERCOT" w:date="2025-07-14T09:33:00Z" w16du:dateUtc="2025-07-14T14:33:00Z"/>
                <w:rFonts w:ascii="Times New Roman" w:eastAsia="Times New Roman" w:hAnsi="Times New Roman" w:cs="Times New Roman"/>
                <w:sz w:val="20"/>
                <w:szCs w:val="20"/>
              </w:rPr>
            </w:pPr>
            <w:ins w:id="1355" w:author="ERCOT" w:date="2025-07-14T09:33:00Z" w16du:dateUtc="2025-07-14T14:33:00Z">
              <w:r w:rsidRPr="00497450">
                <w:rPr>
                  <w:rFonts w:ascii="Times New Roman" w:eastAsia="Times New Roman" w:hAnsi="Times New Roman" w:cs="Times New Roman"/>
                  <w:sz w:val="20"/>
                  <w:szCs w:val="20"/>
                </w:rPr>
                <w:t>Hard Code “HDR”.</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94B87E7" w14:textId="77777777" w:rsidR="00C76809" w:rsidRPr="00497450" w:rsidRDefault="00C76809" w:rsidP="00082ED8">
            <w:pPr>
              <w:spacing w:after="0" w:line="240" w:lineRule="auto"/>
              <w:jc w:val="center"/>
              <w:rPr>
                <w:ins w:id="1356" w:author="ERCOT" w:date="2025-07-14T09:33:00Z" w16du:dateUtc="2025-07-14T14:33:00Z"/>
                <w:rFonts w:ascii="Times New Roman" w:eastAsia="Times New Roman" w:hAnsi="Times New Roman" w:cs="Times New Roman"/>
                <w:sz w:val="20"/>
                <w:szCs w:val="20"/>
              </w:rPr>
            </w:pPr>
            <w:ins w:id="1357" w:author="ERCOT" w:date="2025-07-14T09:33:00Z" w16du:dateUtc="2025-07-14T14:33:00Z">
              <w:r w:rsidRPr="00497450">
                <w:rPr>
                  <w:rFonts w:ascii="Times New Roman" w:eastAsia="Times New Roman" w:hAnsi="Times New Roman" w:cs="Times New Roman"/>
                  <w:sz w:val="20"/>
                  <w:szCs w:val="20"/>
                </w:rPr>
                <w:t>Alpha numeric (3)</w:t>
              </w:r>
            </w:ins>
          </w:p>
        </w:tc>
      </w:tr>
      <w:tr w:rsidR="00C76809" w:rsidRPr="00497450" w14:paraId="71D9D8DE" w14:textId="77777777" w:rsidTr="00F341A6">
        <w:trPr>
          <w:cantSplit/>
          <w:trHeight w:val="512"/>
          <w:jc w:val="center"/>
          <w:ins w:id="1358"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EFE9EAA" w14:textId="77777777" w:rsidR="00C76809" w:rsidRPr="00497450" w:rsidRDefault="00C76809" w:rsidP="00082ED8">
            <w:pPr>
              <w:spacing w:after="0" w:line="240" w:lineRule="auto"/>
              <w:jc w:val="center"/>
              <w:rPr>
                <w:ins w:id="1359" w:author="ERCOT" w:date="2025-07-14T09:33:00Z" w16du:dateUtc="2025-07-14T14:33:00Z"/>
                <w:rFonts w:ascii="Times New Roman" w:eastAsia="Times New Roman" w:hAnsi="Times New Roman" w:cs="Times New Roman"/>
                <w:sz w:val="20"/>
                <w:szCs w:val="20"/>
              </w:rPr>
            </w:pPr>
            <w:ins w:id="1360" w:author="ERCOT" w:date="2025-07-14T09:33:00Z" w16du:dateUtc="2025-07-14T14:33:00Z">
              <w:r w:rsidRPr="00497450">
                <w:rPr>
                  <w:rFonts w:ascii="Times New Roman" w:eastAsia="Times New Roman" w:hAnsi="Times New Roman" w:cs="Times New Roman"/>
                  <w:sz w:val="20"/>
                  <w:szCs w:val="20"/>
                </w:rPr>
                <w:t>Report Name</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919C9A3" w14:textId="77777777" w:rsidR="00C76809" w:rsidRPr="00497450" w:rsidRDefault="00C76809" w:rsidP="00082ED8">
            <w:pPr>
              <w:spacing w:after="0" w:line="240" w:lineRule="auto"/>
              <w:jc w:val="center"/>
              <w:rPr>
                <w:ins w:id="1361" w:author="ERCOT" w:date="2025-07-14T09:33:00Z" w16du:dateUtc="2025-07-14T14:33:00Z"/>
                <w:rFonts w:ascii="Times New Roman" w:eastAsia="Times New Roman" w:hAnsi="Times New Roman" w:cs="Times New Roman"/>
                <w:sz w:val="20"/>
                <w:szCs w:val="20"/>
              </w:rPr>
            </w:pPr>
            <w:ins w:id="1362" w:author="ERCOT" w:date="2025-07-14T09:33:00Z" w16du:dateUtc="2025-07-14T14:33:00Z">
              <w:r w:rsidRPr="00497450">
                <w:rPr>
                  <w:rFonts w:ascii="Times New Roman" w:eastAsia="Times New Roman" w:hAnsi="Times New Roman" w:cs="Times New Roman"/>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D5918A7" w14:textId="77777777" w:rsidR="00C76809" w:rsidRPr="00497450" w:rsidRDefault="00C76809" w:rsidP="00082ED8">
            <w:pPr>
              <w:spacing w:after="0" w:line="240" w:lineRule="auto"/>
              <w:jc w:val="center"/>
              <w:rPr>
                <w:ins w:id="1363" w:author="ERCOT" w:date="2025-07-14T09:33:00Z" w16du:dateUtc="2025-07-14T14:33:00Z"/>
                <w:rFonts w:ascii="Times New Roman" w:eastAsia="Times New Roman" w:hAnsi="Times New Roman" w:cs="Times New Roman"/>
                <w:sz w:val="20"/>
                <w:szCs w:val="20"/>
              </w:rPr>
            </w:pPr>
            <w:ins w:id="1364" w:author="ERCOT" w:date="2025-07-14T09:33:00Z" w16du:dateUtc="2025-07-14T14:33:00Z">
              <w:r w:rsidRPr="00497450">
                <w:rPr>
                  <w:rFonts w:ascii="Times New Roman" w:eastAsia="Times New Roman" w:hAnsi="Times New Roman" w:cs="Times New Roman"/>
                  <w:sz w:val="20"/>
                  <w:szCs w:val="20"/>
                </w:rPr>
                <w:t>Hard Code “</w:t>
              </w:r>
              <w:proofErr w:type="spellStart"/>
              <w:r w:rsidRPr="00497450">
                <w:rPr>
                  <w:rFonts w:ascii="Times New Roman" w:eastAsia="Calibri" w:hAnsi="Times New Roman" w:cs="Times New Roman"/>
                  <w:sz w:val="20"/>
                  <w:szCs w:val="20"/>
                </w:rPr>
                <w:t>Intervaldata</w:t>
              </w:r>
              <w:proofErr w:type="spellEnd"/>
              <w:r w:rsidRPr="00497450">
                <w:rPr>
                  <w:rFonts w:ascii="Times New Roman" w:eastAsia="Times New Roman" w:hAnsi="Times New Roman" w:cs="Times New Roman"/>
                  <w:sz w:val="20"/>
                  <w:szCs w:val="20"/>
                </w:rPr>
                <w:t>”.</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E139F7A" w14:textId="77777777" w:rsidR="00C76809" w:rsidRPr="00497450" w:rsidRDefault="00C76809" w:rsidP="00082ED8">
            <w:pPr>
              <w:spacing w:after="0" w:line="240" w:lineRule="auto"/>
              <w:jc w:val="center"/>
              <w:rPr>
                <w:ins w:id="1365" w:author="ERCOT" w:date="2025-07-14T09:33:00Z" w16du:dateUtc="2025-07-14T14:33:00Z"/>
                <w:rFonts w:ascii="Times New Roman" w:eastAsia="Times New Roman" w:hAnsi="Times New Roman" w:cs="Times New Roman"/>
                <w:sz w:val="20"/>
                <w:szCs w:val="20"/>
              </w:rPr>
            </w:pPr>
            <w:ins w:id="1366" w:author="ERCOT" w:date="2025-07-14T09:33:00Z" w16du:dateUtc="2025-07-14T14:33:00Z">
              <w:r w:rsidRPr="00497450">
                <w:rPr>
                  <w:rFonts w:ascii="Times New Roman" w:eastAsia="Times New Roman" w:hAnsi="Times New Roman" w:cs="Times New Roman"/>
                  <w:sz w:val="20"/>
                  <w:szCs w:val="20"/>
                </w:rPr>
                <w:t>Alpha numeric (12)</w:t>
              </w:r>
            </w:ins>
          </w:p>
        </w:tc>
      </w:tr>
      <w:tr w:rsidR="00C76809" w:rsidRPr="00497450" w14:paraId="1852FBCA" w14:textId="77777777" w:rsidTr="00F341A6">
        <w:trPr>
          <w:cantSplit/>
          <w:trHeight w:val="512"/>
          <w:jc w:val="center"/>
          <w:ins w:id="1367"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D61BCC6" w14:textId="77777777" w:rsidR="00C76809" w:rsidRPr="00497450" w:rsidRDefault="00C76809" w:rsidP="00082ED8">
            <w:pPr>
              <w:spacing w:after="0" w:line="240" w:lineRule="auto"/>
              <w:jc w:val="center"/>
              <w:rPr>
                <w:ins w:id="1368" w:author="ERCOT" w:date="2025-07-14T09:33:00Z" w16du:dateUtc="2025-07-14T14:33:00Z"/>
                <w:rFonts w:ascii="Times New Roman" w:eastAsia="Times New Roman" w:hAnsi="Times New Roman" w:cs="Times New Roman"/>
                <w:sz w:val="20"/>
                <w:szCs w:val="20"/>
              </w:rPr>
            </w:pPr>
            <w:ins w:id="1369" w:author="ERCOT" w:date="2025-07-14T09:33:00Z" w16du:dateUtc="2025-07-14T14:33:00Z">
              <w:r w:rsidRPr="00497450">
                <w:rPr>
                  <w:rFonts w:ascii="Times New Roman" w:eastAsia="Times New Roman" w:hAnsi="Times New Roman" w:cs="Times New Roman"/>
                  <w:sz w:val="20"/>
                  <w:szCs w:val="20"/>
                </w:rPr>
                <w:t>Report ID</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993E926" w14:textId="77777777" w:rsidR="00C76809" w:rsidRPr="00497450" w:rsidRDefault="00C76809" w:rsidP="00082ED8">
            <w:pPr>
              <w:spacing w:after="0" w:line="240" w:lineRule="auto"/>
              <w:jc w:val="center"/>
              <w:rPr>
                <w:ins w:id="1370" w:author="ERCOT" w:date="2025-07-14T09:33:00Z" w16du:dateUtc="2025-07-14T14:33:00Z"/>
                <w:rFonts w:ascii="Times New Roman" w:eastAsia="Times New Roman" w:hAnsi="Times New Roman" w:cs="Times New Roman"/>
                <w:sz w:val="20"/>
                <w:szCs w:val="20"/>
              </w:rPr>
            </w:pPr>
            <w:ins w:id="1371" w:author="ERCOT" w:date="2025-07-14T09:33:00Z" w16du:dateUtc="2025-07-14T14:33:00Z">
              <w:r w:rsidRPr="00497450">
                <w:rPr>
                  <w:rFonts w:ascii="Times New Roman" w:eastAsia="Times New Roman" w:hAnsi="Times New Roman" w:cs="Times New Roman"/>
                  <w:sz w:val="20"/>
                  <w:szCs w:val="20"/>
                </w:rPr>
                <w:t>Optional</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A641BE3" w14:textId="77777777" w:rsidR="00C76809" w:rsidRPr="00497450" w:rsidRDefault="00C76809" w:rsidP="00082ED8">
            <w:pPr>
              <w:spacing w:after="0" w:line="240" w:lineRule="auto"/>
              <w:jc w:val="center"/>
              <w:rPr>
                <w:ins w:id="1372" w:author="ERCOT" w:date="2025-07-14T09:33:00Z" w16du:dateUtc="2025-07-14T14:33:00Z"/>
                <w:rFonts w:ascii="Times New Roman" w:eastAsia="Times New Roman" w:hAnsi="Times New Roman" w:cs="Times New Roman"/>
                <w:sz w:val="20"/>
                <w:szCs w:val="20"/>
              </w:rPr>
            </w:pPr>
            <w:ins w:id="1373" w:author="ERCOT" w:date="2025-07-14T09:33:00Z" w16du:dateUtc="2025-07-14T14:33:00Z">
              <w:r w:rsidRPr="00497450">
                <w:rPr>
                  <w:rFonts w:ascii="Times New Roman" w:eastAsia="Times New Roman" w:hAnsi="Times New Roman" w:cs="Times New Roman"/>
                  <w:sz w:val="20"/>
                  <w:szCs w:val="20"/>
                </w:rPr>
                <w:t>A unique report number designated by the sender to be included in ERCOT produced response and validation files.</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D8EBF6F" w14:textId="77777777" w:rsidR="00C76809" w:rsidRPr="00497450" w:rsidRDefault="00C76809" w:rsidP="00082ED8">
            <w:pPr>
              <w:spacing w:after="0" w:line="240" w:lineRule="auto"/>
              <w:jc w:val="center"/>
              <w:rPr>
                <w:ins w:id="1374" w:author="ERCOT" w:date="2025-07-14T09:33:00Z" w16du:dateUtc="2025-07-14T14:33:00Z"/>
                <w:rFonts w:ascii="Times New Roman" w:eastAsia="Times New Roman" w:hAnsi="Times New Roman" w:cs="Times New Roman"/>
                <w:sz w:val="20"/>
                <w:szCs w:val="20"/>
              </w:rPr>
            </w:pPr>
            <w:ins w:id="1375" w:author="ERCOT" w:date="2025-07-14T09:33:00Z" w16du:dateUtc="2025-07-14T14:33:00Z">
              <w:r w:rsidRPr="00497450">
                <w:rPr>
                  <w:rFonts w:ascii="Times New Roman" w:eastAsia="Times New Roman" w:hAnsi="Times New Roman" w:cs="Times New Roman"/>
                  <w:sz w:val="20"/>
                  <w:szCs w:val="20"/>
                </w:rPr>
                <w:t>Alpha numeric</w:t>
              </w:r>
            </w:ins>
          </w:p>
        </w:tc>
      </w:tr>
      <w:tr w:rsidR="00C76809" w:rsidRPr="00497450" w14:paraId="29B25B26" w14:textId="77777777" w:rsidTr="00F341A6">
        <w:trPr>
          <w:cantSplit/>
          <w:trHeight w:val="512"/>
          <w:jc w:val="center"/>
          <w:ins w:id="1376"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2922E9A" w14:textId="77777777" w:rsidR="00C76809" w:rsidRPr="00497450" w:rsidRDefault="00C76809" w:rsidP="00082ED8">
            <w:pPr>
              <w:spacing w:after="0" w:line="240" w:lineRule="auto"/>
              <w:jc w:val="center"/>
              <w:rPr>
                <w:ins w:id="1377" w:author="ERCOT" w:date="2025-07-14T09:33:00Z" w16du:dateUtc="2025-07-14T14:33:00Z"/>
                <w:rFonts w:ascii="Times New Roman" w:eastAsia="Times New Roman" w:hAnsi="Times New Roman" w:cs="Times New Roman"/>
                <w:sz w:val="20"/>
                <w:szCs w:val="20"/>
              </w:rPr>
            </w:pPr>
            <w:ins w:id="1378" w:author="ERCOT" w:date="2025-07-14T09:33:00Z" w16du:dateUtc="2025-07-14T14:33:00Z">
              <w:r w:rsidRPr="00497450">
                <w:rPr>
                  <w:rFonts w:ascii="Times New Roman" w:eastAsia="Times New Roman" w:hAnsi="Times New Roman" w:cs="Times New Roman"/>
                  <w:sz w:val="20"/>
                  <w:szCs w:val="20"/>
                </w:rPr>
                <w:t>DUNS Number</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D12A8F3" w14:textId="77777777" w:rsidR="00C76809" w:rsidRPr="00497450" w:rsidRDefault="00C76809" w:rsidP="00082ED8">
            <w:pPr>
              <w:spacing w:after="0" w:line="240" w:lineRule="auto"/>
              <w:jc w:val="center"/>
              <w:rPr>
                <w:ins w:id="1379" w:author="ERCOT" w:date="2025-07-14T09:33:00Z" w16du:dateUtc="2025-07-14T14:33:00Z"/>
                <w:rFonts w:ascii="Times New Roman" w:eastAsia="Times New Roman" w:hAnsi="Times New Roman" w:cs="Times New Roman"/>
                <w:sz w:val="20"/>
                <w:szCs w:val="20"/>
              </w:rPr>
            </w:pPr>
            <w:ins w:id="1380" w:author="ERCOT" w:date="2025-07-14T09:33:00Z" w16du:dateUtc="2025-07-14T14:33:00Z">
              <w:r w:rsidRPr="00497450">
                <w:rPr>
                  <w:rFonts w:ascii="Times New Roman" w:eastAsia="Times New Roman" w:hAnsi="Times New Roman" w:cs="Times New Roman"/>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FE87EC4" w14:textId="77777777" w:rsidR="00C76809" w:rsidRPr="00497450" w:rsidRDefault="00C76809" w:rsidP="00082ED8">
            <w:pPr>
              <w:spacing w:after="0" w:line="240" w:lineRule="auto"/>
              <w:jc w:val="center"/>
              <w:rPr>
                <w:ins w:id="1381" w:author="ERCOT" w:date="2025-07-14T09:33:00Z" w16du:dateUtc="2025-07-14T14:33:00Z"/>
                <w:rFonts w:ascii="Times New Roman" w:eastAsia="Times New Roman" w:hAnsi="Times New Roman" w:cs="Times New Roman"/>
                <w:sz w:val="20"/>
                <w:szCs w:val="20"/>
              </w:rPr>
            </w:pPr>
            <w:ins w:id="1382" w:author="ERCOT" w:date="2025-07-14T09:33:00Z" w16du:dateUtc="2025-07-14T14:33:00Z">
              <w:r w:rsidRPr="00497450">
                <w:rPr>
                  <w:rFonts w:ascii="Times New Roman" w:eastAsia="Times New Roman" w:hAnsi="Times New Roman" w:cs="Times New Roman"/>
                  <w:sz w:val="20"/>
                  <w:szCs w:val="20"/>
                </w:rPr>
                <w:t>NOIE DUNS # associated with the population data sent in the file.</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5541539" w14:textId="77777777" w:rsidR="00C76809" w:rsidRPr="00497450" w:rsidRDefault="00C76809" w:rsidP="00082ED8">
            <w:pPr>
              <w:spacing w:after="0" w:line="240" w:lineRule="auto"/>
              <w:jc w:val="center"/>
              <w:rPr>
                <w:ins w:id="1383" w:author="ERCOT" w:date="2025-07-14T09:33:00Z" w16du:dateUtc="2025-07-14T14:33:00Z"/>
                <w:rFonts w:ascii="Times New Roman" w:eastAsia="Times New Roman" w:hAnsi="Times New Roman" w:cs="Times New Roman"/>
                <w:sz w:val="20"/>
                <w:szCs w:val="20"/>
              </w:rPr>
            </w:pPr>
            <w:ins w:id="1384" w:author="ERCOT" w:date="2025-07-14T09:33:00Z" w16du:dateUtc="2025-07-14T14:33:00Z">
              <w:r w:rsidRPr="00497450">
                <w:rPr>
                  <w:rFonts w:ascii="Times New Roman" w:eastAsia="Times New Roman" w:hAnsi="Times New Roman" w:cs="Times New Roman"/>
                  <w:sz w:val="20"/>
                  <w:szCs w:val="20"/>
                </w:rPr>
                <w:t>Numeric</w:t>
              </w:r>
            </w:ins>
          </w:p>
          <w:p w14:paraId="25BEF464" w14:textId="77777777" w:rsidR="00C76809" w:rsidRPr="00497450" w:rsidRDefault="00C76809" w:rsidP="00082ED8">
            <w:pPr>
              <w:spacing w:after="0" w:line="240" w:lineRule="auto"/>
              <w:jc w:val="center"/>
              <w:rPr>
                <w:ins w:id="1385" w:author="ERCOT" w:date="2025-07-14T09:33:00Z" w16du:dateUtc="2025-07-14T14:33:00Z"/>
                <w:rFonts w:ascii="Times New Roman" w:eastAsia="Times New Roman" w:hAnsi="Times New Roman" w:cs="Times New Roman"/>
                <w:sz w:val="20"/>
                <w:szCs w:val="20"/>
              </w:rPr>
            </w:pPr>
            <w:ins w:id="1386" w:author="ERCOT" w:date="2025-07-14T09:33:00Z" w16du:dateUtc="2025-07-14T14:33:00Z">
              <w:r w:rsidRPr="00497450">
                <w:rPr>
                  <w:rFonts w:ascii="Times New Roman" w:eastAsia="Times New Roman" w:hAnsi="Times New Roman" w:cs="Times New Roman"/>
                  <w:sz w:val="20"/>
                  <w:szCs w:val="20"/>
                </w:rPr>
                <w:t>(9 or 13)</w:t>
              </w:r>
            </w:ins>
          </w:p>
        </w:tc>
      </w:tr>
    </w:tbl>
    <w:p w14:paraId="3A5F8AD6" w14:textId="486CCFB0" w:rsidR="00C76809" w:rsidRPr="00F341A6" w:rsidRDefault="00F341A6" w:rsidP="00F341A6">
      <w:pPr>
        <w:spacing w:before="240" w:after="240"/>
        <w:ind w:left="2160" w:hanging="720"/>
        <w:rPr>
          <w:ins w:id="1387" w:author="ERCOT" w:date="2025-07-14T09:33:00Z" w16du:dateUtc="2025-07-14T14:33:00Z"/>
          <w:rFonts w:ascii="Times New Roman" w:hAnsi="Times New Roman"/>
        </w:rPr>
      </w:pPr>
      <w:ins w:id="1388" w:author="ERCOT" w:date="2025-07-15T07:42:00Z" w16du:dateUtc="2025-07-15T12:42:00Z">
        <w:r w:rsidRPr="00F341A6">
          <w:rPr>
            <w:rFonts w:ascii="Times New Roman" w:hAnsi="Times New Roman"/>
          </w:rPr>
          <w:t>(v)</w:t>
        </w:r>
        <w:r w:rsidRPr="00F341A6">
          <w:rPr>
            <w:rFonts w:ascii="Times New Roman" w:hAnsi="Times New Roman"/>
          </w:rPr>
          <w:tab/>
          <w:t>Header Row Two – This header row contains a number of fields not being used that should be left blank.</w:t>
        </w:r>
      </w:ins>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20"/>
        <w:gridCol w:w="1277"/>
        <w:gridCol w:w="4738"/>
        <w:gridCol w:w="1890"/>
      </w:tblGrid>
      <w:tr w:rsidR="00C76809" w:rsidRPr="002A6EEE" w14:paraId="4EDBDA27" w14:textId="77777777" w:rsidTr="00082ED8">
        <w:trPr>
          <w:cantSplit/>
          <w:trHeight w:val="495"/>
          <w:tblHeader/>
          <w:ins w:id="1389" w:author="ERCOT" w:date="2025-07-14T09:33:00Z"/>
        </w:trPr>
        <w:tc>
          <w:tcPr>
            <w:tcW w:w="1720" w:type="dxa"/>
            <w:shd w:val="clear" w:color="auto" w:fill="E2E2E2"/>
            <w:tcMar>
              <w:top w:w="12" w:type="dxa"/>
              <w:left w:w="12" w:type="dxa"/>
              <w:bottom w:w="0" w:type="dxa"/>
              <w:right w:w="12" w:type="dxa"/>
            </w:tcMar>
            <w:vAlign w:val="center"/>
          </w:tcPr>
          <w:p w14:paraId="7E5DF8E6" w14:textId="77777777" w:rsidR="00C76809" w:rsidRPr="00C76809" w:rsidRDefault="00C76809" w:rsidP="00082ED8">
            <w:pPr>
              <w:jc w:val="center"/>
              <w:rPr>
                <w:ins w:id="1390" w:author="ERCOT" w:date="2025-07-14T09:33:00Z" w16du:dateUtc="2025-07-14T14:33:00Z"/>
                <w:rFonts w:ascii="Times New Roman" w:eastAsia="Arial Unicode MS" w:hAnsi="Times New Roman" w:cs="Times New Roman"/>
                <w:b/>
                <w:sz w:val="21"/>
                <w:szCs w:val="21"/>
              </w:rPr>
            </w:pPr>
            <w:ins w:id="1391" w:author="ERCOT" w:date="2025-07-14T09:33:00Z" w16du:dateUtc="2025-07-14T14:33:00Z">
              <w:r w:rsidRPr="00C76809">
                <w:rPr>
                  <w:rFonts w:ascii="Times New Roman" w:hAnsi="Times New Roman" w:cs="Times New Roman"/>
                  <w:b/>
                  <w:sz w:val="21"/>
                  <w:szCs w:val="21"/>
                </w:rPr>
                <w:t>Data Element</w:t>
              </w:r>
            </w:ins>
          </w:p>
        </w:tc>
        <w:tc>
          <w:tcPr>
            <w:tcW w:w="1277" w:type="dxa"/>
            <w:shd w:val="clear" w:color="auto" w:fill="E2E2E2"/>
            <w:tcMar>
              <w:top w:w="12" w:type="dxa"/>
              <w:left w:w="12" w:type="dxa"/>
              <w:bottom w:w="0" w:type="dxa"/>
              <w:right w:w="12" w:type="dxa"/>
            </w:tcMar>
            <w:vAlign w:val="center"/>
          </w:tcPr>
          <w:p w14:paraId="7622827E" w14:textId="77777777" w:rsidR="00C76809" w:rsidRPr="00C76809" w:rsidRDefault="00C76809" w:rsidP="00082ED8">
            <w:pPr>
              <w:jc w:val="center"/>
              <w:rPr>
                <w:ins w:id="1392" w:author="ERCOT" w:date="2025-07-14T09:33:00Z" w16du:dateUtc="2025-07-14T14:33:00Z"/>
                <w:rFonts w:ascii="Times New Roman" w:eastAsia="Arial Unicode MS" w:hAnsi="Times New Roman" w:cs="Times New Roman"/>
                <w:b/>
                <w:sz w:val="21"/>
                <w:szCs w:val="21"/>
              </w:rPr>
            </w:pPr>
            <w:ins w:id="1393" w:author="ERCOT" w:date="2025-07-14T09:33:00Z" w16du:dateUtc="2025-07-14T14:33:00Z">
              <w:r w:rsidRPr="00C76809">
                <w:rPr>
                  <w:rFonts w:ascii="Times New Roman" w:hAnsi="Times New Roman" w:cs="Times New Roman"/>
                  <w:b/>
                  <w:sz w:val="21"/>
                  <w:szCs w:val="21"/>
                </w:rPr>
                <w:t>Mandatory / Optional</w:t>
              </w:r>
            </w:ins>
          </w:p>
        </w:tc>
        <w:tc>
          <w:tcPr>
            <w:tcW w:w="4738" w:type="dxa"/>
            <w:shd w:val="clear" w:color="auto" w:fill="E2E2E2"/>
            <w:tcMar>
              <w:top w:w="12" w:type="dxa"/>
              <w:left w:w="12" w:type="dxa"/>
              <w:bottom w:w="0" w:type="dxa"/>
              <w:right w:w="12" w:type="dxa"/>
            </w:tcMar>
            <w:vAlign w:val="center"/>
          </w:tcPr>
          <w:p w14:paraId="24F50E31" w14:textId="77777777" w:rsidR="00C76809" w:rsidRPr="00C76809" w:rsidRDefault="00C76809" w:rsidP="00082ED8">
            <w:pPr>
              <w:jc w:val="center"/>
              <w:rPr>
                <w:ins w:id="1394" w:author="ERCOT" w:date="2025-07-14T09:33:00Z" w16du:dateUtc="2025-07-14T14:33:00Z"/>
                <w:rFonts w:ascii="Times New Roman" w:eastAsia="Arial Unicode MS" w:hAnsi="Times New Roman" w:cs="Times New Roman"/>
                <w:b/>
                <w:sz w:val="21"/>
                <w:szCs w:val="21"/>
              </w:rPr>
            </w:pPr>
            <w:ins w:id="1395" w:author="ERCOT" w:date="2025-07-14T09:33:00Z" w16du:dateUtc="2025-07-14T14:33:00Z">
              <w:r w:rsidRPr="00C76809">
                <w:rPr>
                  <w:rFonts w:ascii="Times New Roman" w:hAnsi="Times New Roman" w:cs="Times New Roman"/>
                  <w:b/>
                  <w:sz w:val="21"/>
                  <w:szCs w:val="21"/>
                </w:rPr>
                <w:t>Comments</w:t>
              </w:r>
            </w:ins>
          </w:p>
        </w:tc>
        <w:tc>
          <w:tcPr>
            <w:tcW w:w="1890" w:type="dxa"/>
            <w:shd w:val="clear" w:color="auto" w:fill="E2E2E2"/>
            <w:tcMar>
              <w:top w:w="12" w:type="dxa"/>
              <w:left w:w="12" w:type="dxa"/>
              <w:bottom w:w="0" w:type="dxa"/>
              <w:right w:w="12" w:type="dxa"/>
            </w:tcMar>
            <w:vAlign w:val="center"/>
          </w:tcPr>
          <w:p w14:paraId="682E2F5C" w14:textId="77777777" w:rsidR="00C76809" w:rsidRPr="00C76809" w:rsidRDefault="00C76809" w:rsidP="00082ED8">
            <w:pPr>
              <w:jc w:val="center"/>
              <w:rPr>
                <w:ins w:id="1396" w:author="ERCOT" w:date="2025-07-14T09:33:00Z" w16du:dateUtc="2025-07-14T14:33:00Z"/>
                <w:rFonts w:ascii="Times New Roman" w:eastAsia="Arial Unicode MS" w:hAnsi="Times New Roman" w:cs="Times New Roman"/>
                <w:b/>
                <w:sz w:val="21"/>
                <w:szCs w:val="21"/>
              </w:rPr>
            </w:pPr>
            <w:ins w:id="1397" w:author="ERCOT" w:date="2025-07-14T09:33:00Z" w16du:dateUtc="2025-07-14T14:33:00Z">
              <w:r w:rsidRPr="00C76809">
                <w:rPr>
                  <w:rFonts w:ascii="Times New Roman" w:hAnsi="Times New Roman" w:cs="Times New Roman"/>
                  <w:b/>
                  <w:sz w:val="21"/>
                  <w:szCs w:val="21"/>
                </w:rPr>
                <w:t>Format</w:t>
              </w:r>
            </w:ins>
          </w:p>
        </w:tc>
      </w:tr>
      <w:tr w:rsidR="00C76809" w:rsidRPr="002A6EEE" w14:paraId="147E1538" w14:textId="77777777" w:rsidTr="00082ED8">
        <w:trPr>
          <w:cantSplit/>
          <w:trHeight w:val="518"/>
          <w:ins w:id="1398" w:author="ERCOT" w:date="2025-07-14T09:33:00Z"/>
        </w:trPr>
        <w:tc>
          <w:tcPr>
            <w:tcW w:w="1720" w:type="dxa"/>
            <w:tcMar>
              <w:top w:w="12" w:type="dxa"/>
              <w:left w:w="12" w:type="dxa"/>
              <w:bottom w:w="0" w:type="dxa"/>
              <w:right w:w="12" w:type="dxa"/>
            </w:tcMar>
            <w:vAlign w:val="center"/>
          </w:tcPr>
          <w:p w14:paraId="634CDC10" w14:textId="77777777" w:rsidR="00C76809" w:rsidRPr="00C76809" w:rsidRDefault="00C76809" w:rsidP="00082ED8">
            <w:pPr>
              <w:rPr>
                <w:ins w:id="1399" w:author="ERCOT" w:date="2025-07-14T09:33:00Z" w16du:dateUtc="2025-07-14T14:33:00Z"/>
                <w:rFonts w:ascii="Times New Roman" w:hAnsi="Times New Roman" w:cs="Times New Roman"/>
                <w:sz w:val="21"/>
                <w:szCs w:val="21"/>
              </w:rPr>
            </w:pPr>
            <w:ins w:id="1400" w:author="ERCOT" w:date="2025-07-14T09:33:00Z" w16du:dateUtc="2025-07-14T14:33:00Z">
              <w:r w:rsidRPr="00C76809">
                <w:rPr>
                  <w:rFonts w:ascii="Times New Roman" w:hAnsi="Times New Roman" w:cs="Times New Roman"/>
                  <w:sz w:val="21"/>
                  <w:szCs w:val="21"/>
                </w:rPr>
                <w:t>Sort Code</w:t>
              </w:r>
            </w:ins>
          </w:p>
        </w:tc>
        <w:tc>
          <w:tcPr>
            <w:tcW w:w="1277" w:type="dxa"/>
            <w:tcMar>
              <w:top w:w="12" w:type="dxa"/>
              <w:left w:w="12" w:type="dxa"/>
              <w:bottom w:w="0" w:type="dxa"/>
              <w:right w:w="12" w:type="dxa"/>
            </w:tcMar>
            <w:vAlign w:val="center"/>
          </w:tcPr>
          <w:p w14:paraId="16A3401C" w14:textId="77777777" w:rsidR="00C76809" w:rsidRPr="00C76809" w:rsidRDefault="00C76809" w:rsidP="00082ED8">
            <w:pPr>
              <w:rPr>
                <w:ins w:id="1401" w:author="ERCOT" w:date="2025-07-14T09:33:00Z" w16du:dateUtc="2025-07-14T14:33:00Z"/>
                <w:rFonts w:ascii="Times New Roman" w:hAnsi="Times New Roman" w:cs="Times New Roman"/>
                <w:sz w:val="21"/>
                <w:szCs w:val="21"/>
              </w:rPr>
            </w:pPr>
            <w:ins w:id="1402" w:author="ERCOT" w:date="2025-07-14T09:33:00Z" w16du:dateUtc="2025-07-14T14:33:00Z">
              <w:r w:rsidRPr="00C76809">
                <w:rPr>
                  <w:rFonts w:ascii="Times New Roman" w:hAnsi="Times New Roman" w:cs="Times New Roman"/>
                  <w:sz w:val="21"/>
                  <w:szCs w:val="21"/>
                </w:rPr>
                <w:t>Mandatory</w:t>
              </w:r>
            </w:ins>
          </w:p>
        </w:tc>
        <w:tc>
          <w:tcPr>
            <w:tcW w:w="4738" w:type="dxa"/>
            <w:tcMar>
              <w:top w:w="12" w:type="dxa"/>
              <w:left w:w="12" w:type="dxa"/>
              <w:bottom w:w="0" w:type="dxa"/>
              <w:right w:w="12" w:type="dxa"/>
            </w:tcMar>
            <w:vAlign w:val="center"/>
          </w:tcPr>
          <w:p w14:paraId="0FDF340A" w14:textId="77777777" w:rsidR="00C76809" w:rsidRPr="00C76809" w:rsidRDefault="00C76809" w:rsidP="00082ED8">
            <w:pPr>
              <w:spacing w:after="120"/>
              <w:rPr>
                <w:ins w:id="1403" w:author="ERCOT" w:date="2025-07-14T09:33:00Z" w16du:dateUtc="2025-07-14T14:33:00Z"/>
                <w:rFonts w:ascii="Times New Roman" w:hAnsi="Times New Roman" w:cs="Times New Roman"/>
                <w:sz w:val="21"/>
                <w:szCs w:val="21"/>
              </w:rPr>
            </w:pPr>
            <w:ins w:id="1404" w:author="ERCOT" w:date="2025-07-14T09:33:00Z" w16du:dateUtc="2025-07-14T14:33:00Z">
              <w:r w:rsidRPr="00C76809">
                <w:rPr>
                  <w:rFonts w:ascii="Times New Roman" w:hAnsi="Times New Roman" w:cs="Times New Roman"/>
                  <w:sz w:val="21"/>
                  <w:szCs w:val="21"/>
                </w:rPr>
                <w:t>Hard Code “00000002”.</w:t>
              </w:r>
            </w:ins>
          </w:p>
        </w:tc>
        <w:tc>
          <w:tcPr>
            <w:tcW w:w="1890" w:type="dxa"/>
            <w:tcMar>
              <w:top w:w="12" w:type="dxa"/>
              <w:left w:w="12" w:type="dxa"/>
              <w:bottom w:w="0" w:type="dxa"/>
              <w:right w:w="12" w:type="dxa"/>
            </w:tcMar>
            <w:vAlign w:val="center"/>
          </w:tcPr>
          <w:p w14:paraId="00DC0A26" w14:textId="77777777" w:rsidR="00C76809" w:rsidRPr="00C76809" w:rsidRDefault="00C76809" w:rsidP="00082ED8">
            <w:pPr>
              <w:rPr>
                <w:ins w:id="1405" w:author="ERCOT" w:date="2025-07-14T09:33:00Z" w16du:dateUtc="2025-07-14T14:33:00Z"/>
                <w:rFonts w:ascii="Times New Roman" w:hAnsi="Times New Roman" w:cs="Times New Roman"/>
                <w:sz w:val="21"/>
                <w:szCs w:val="21"/>
              </w:rPr>
            </w:pPr>
            <w:ins w:id="1406" w:author="ERCOT" w:date="2025-07-14T09:33:00Z" w16du:dateUtc="2025-07-14T14:33:00Z">
              <w:r w:rsidRPr="00C76809">
                <w:rPr>
                  <w:rFonts w:ascii="Times New Roman" w:hAnsi="Times New Roman" w:cs="Times New Roman"/>
                  <w:sz w:val="21"/>
                  <w:szCs w:val="21"/>
                </w:rPr>
                <w:t>Numeric (8)</w:t>
              </w:r>
            </w:ins>
          </w:p>
        </w:tc>
      </w:tr>
      <w:tr w:rsidR="00C76809" w:rsidRPr="002A6EEE" w14:paraId="2A093B26" w14:textId="77777777" w:rsidTr="00082ED8">
        <w:trPr>
          <w:cantSplit/>
          <w:trHeight w:val="518"/>
          <w:ins w:id="1407"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400CEC6" w14:textId="77777777" w:rsidR="00C76809" w:rsidRPr="00C76809" w:rsidRDefault="00C76809" w:rsidP="00082ED8">
            <w:pPr>
              <w:rPr>
                <w:ins w:id="1408" w:author="ERCOT" w:date="2025-07-14T09:33:00Z" w16du:dateUtc="2025-07-14T14:33:00Z"/>
                <w:rFonts w:ascii="Times New Roman" w:hAnsi="Times New Roman" w:cs="Times New Roman"/>
                <w:sz w:val="21"/>
                <w:szCs w:val="21"/>
              </w:rPr>
            </w:pPr>
            <w:ins w:id="1409" w:author="ERCOT" w:date="2025-07-14T09:33:00Z" w16du:dateUtc="2025-07-14T14:33:00Z">
              <w:r w:rsidRPr="00C76809">
                <w:rPr>
                  <w:rFonts w:ascii="Times New Roman" w:hAnsi="Times New Roman" w:cs="Times New Roman"/>
                  <w:sz w:val="21"/>
                  <w:szCs w:val="21"/>
                </w:rPr>
                <w:t>Meter Start Reading</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E096791" w14:textId="77777777" w:rsidR="00C76809" w:rsidRPr="00C76809" w:rsidRDefault="00C76809" w:rsidP="00082ED8">
            <w:pPr>
              <w:rPr>
                <w:ins w:id="1410" w:author="ERCOT" w:date="2025-07-14T09:33:00Z" w16du:dateUtc="2025-07-14T14:33:00Z"/>
                <w:rFonts w:ascii="Times New Roman" w:hAnsi="Times New Roman" w:cs="Times New Roman"/>
                <w:sz w:val="21"/>
                <w:szCs w:val="21"/>
              </w:rPr>
            </w:pPr>
            <w:ins w:id="1411"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9D721E7" w14:textId="77777777" w:rsidR="00C76809" w:rsidRPr="00C76809" w:rsidRDefault="00C76809" w:rsidP="00082ED8">
            <w:pPr>
              <w:rPr>
                <w:ins w:id="1412" w:author="ERCOT" w:date="2025-07-14T09:33:00Z" w16du:dateUtc="2025-07-14T14:33:00Z"/>
                <w:rFonts w:ascii="Times New Roman" w:hAnsi="Times New Roman" w:cs="Times New Roman"/>
                <w:sz w:val="21"/>
                <w:szCs w:val="21"/>
              </w:rPr>
            </w:pPr>
            <w:ins w:id="1413"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D3CA16A" w14:textId="77777777" w:rsidR="00C76809" w:rsidRPr="00C76809" w:rsidRDefault="00C76809" w:rsidP="00082ED8">
            <w:pPr>
              <w:rPr>
                <w:ins w:id="1414" w:author="ERCOT" w:date="2025-07-14T09:33:00Z" w16du:dateUtc="2025-07-14T14:33:00Z"/>
                <w:rFonts w:ascii="Times New Roman" w:hAnsi="Times New Roman" w:cs="Times New Roman"/>
                <w:sz w:val="21"/>
                <w:szCs w:val="21"/>
              </w:rPr>
            </w:pPr>
            <w:ins w:id="1415" w:author="ERCOT" w:date="2025-07-14T09:33:00Z" w16du:dateUtc="2025-07-14T14:33:00Z">
              <w:r w:rsidRPr="00C76809">
                <w:rPr>
                  <w:rFonts w:ascii="Times New Roman" w:hAnsi="Times New Roman" w:cs="Times New Roman"/>
                  <w:sz w:val="21"/>
                  <w:szCs w:val="21"/>
                </w:rPr>
                <w:t>Leave Blank</w:t>
              </w:r>
            </w:ins>
          </w:p>
        </w:tc>
      </w:tr>
      <w:tr w:rsidR="00C76809" w:rsidRPr="002A6EEE" w14:paraId="6B17AE27" w14:textId="77777777" w:rsidTr="00082ED8">
        <w:trPr>
          <w:cantSplit/>
          <w:trHeight w:val="518"/>
          <w:ins w:id="1416"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F2ED9E7" w14:textId="77777777" w:rsidR="00C76809" w:rsidRPr="00C76809" w:rsidRDefault="00C76809" w:rsidP="00082ED8">
            <w:pPr>
              <w:rPr>
                <w:ins w:id="1417" w:author="ERCOT" w:date="2025-07-14T09:33:00Z" w16du:dateUtc="2025-07-14T14:33:00Z"/>
                <w:rFonts w:ascii="Times New Roman" w:hAnsi="Times New Roman" w:cs="Times New Roman"/>
                <w:sz w:val="21"/>
                <w:szCs w:val="21"/>
              </w:rPr>
            </w:pPr>
            <w:ins w:id="1418" w:author="ERCOT" w:date="2025-07-14T09:33:00Z" w16du:dateUtc="2025-07-14T14:33:00Z">
              <w:r w:rsidRPr="00C76809">
                <w:rPr>
                  <w:rFonts w:ascii="Times New Roman" w:hAnsi="Times New Roman" w:cs="Times New Roman"/>
                  <w:sz w:val="21"/>
                  <w:szCs w:val="21"/>
                </w:rPr>
                <w:t>Meter Stop Reading</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36A3622" w14:textId="77777777" w:rsidR="00C76809" w:rsidRPr="00C76809" w:rsidRDefault="00C76809" w:rsidP="00082ED8">
            <w:pPr>
              <w:rPr>
                <w:ins w:id="1419" w:author="ERCOT" w:date="2025-07-14T09:33:00Z" w16du:dateUtc="2025-07-14T14:33:00Z"/>
                <w:rFonts w:ascii="Times New Roman" w:hAnsi="Times New Roman" w:cs="Times New Roman"/>
                <w:sz w:val="21"/>
                <w:szCs w:val="21"/>
              </w:rPr>
            </w:pPr>
            <w:ins w:id="1420"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CAB6735" w14:textId="77777777" w:rsidR="00C76809" w:rsidRPr="00C76809" w:rsidRDefault="00C76809" w:rsidP="00082ED8">
            <w:pPr>
              <w:rPr>
                <w:ins w:id="1421" w:author="ERCOT" w:date="2025-07-14T09:33:00Z" w16du:dateUtc="2025-07-14T14:33:00Z"/>
                <w:rFonts w:ascii="Times New Roman" w:hAnsi="Times New Roman" w:cs="Times New Roman"/>
                <w:sz w:val="21"/>
                <w:szCs w:val="21"/>
              </w:rPr>
            </w:pPr>
            <w:ins w:id="1422"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6A32036" w14:textId="77777777" w:rsidR="00C76809" w:rsidRPr="00C76809" w:rsidRDefault="00C76809" w:rsidP="00082ED8">
            <w:pPr>
              <w:rPr>
                <w:ins w:id="1423" w:author="ERCOT" w:date="2025-07-14T09:33:00Z" w16du:dateUtc="2025-07-14T14:33:00Z"/>
                <w:rFonts w:ascii="Times New Roman" w:hAnsi="Times New Roman" w:cs="Times New Roman"/>
                <w:sz w:val="21"/>
                <w:szCs w:val="21"/>
              </w:rPr>
            </w:pPr>
            <w:ins w:id="1424" w:author="ERCOT" w:date="2025-07-14T09:33:00Z" w16du:dateUtc="2025-07-14T14:33:00Z">
              <w:r w:rsidRPr="00C76809">
                <w:rPr>
                  <w:rFonts w:ascii="Times New Roman" w:hAnsi="Times New Roman" w:cs="Times New Roman"/>
                  <w:sz w:val="21"/>
                  <w:szCs w:val="21"/>
                </w:rPr>
                <w:t>Leave Blank</w:t>
              </w:r>
            </w:ins>
          </w:p>
        </w:tc>
      </w:tr>
      <w:tr w:rsidR="00C76809" w:rsidRPr="002A6EEE" w14:paraId="4511A26E" w14:textId="77777777" w:rsidTr="00082ED8">
        <w:trPr>
          <w:cantSplit/>
          <w:trHeight w:val="518"/>
          <w:ins w:id="1425"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680F5CC" w14:textId="77777777" w:rsidR="00C76809" w:rsidRPr="00C76809" w:rsidRDefault="00C76809" w:rsidP="00082ED8">
            <w:pPr>
              <w:rPr>
                <w:ins w:id="1426" w:author="ERCOT" w:date="2025-07-14T09:33:00Z" w16du:dateUtc="2025-07-14T14:33:00Z"/>
                <w:rFonts w:ascii="Times New Roman" w:hAnsi="Times New Roman" w:cs="Times New Roman"/>
                <w:sz w:val="21"/>
                <w:szCs w:val="21"/>
              </w:rPr>
            </w:pPr>
            <w:ins w:id="1427" w:author="ERCOT" w:date="2025-07-14T09:33:00Z" w16du:dateUtc="2025-07-14T14:33:00Z">
              <w:r w:rsidRPr="00C76809">
                <w:rPr>
                  <w:rFonts w:ascii="Times New Roman" w:hAnsi="Times New Roman" w:cs="Times New Roman"/>
                  <w:sz w:val="21"/>
                  <w:szCs w:val="21"/>
                </w:rPr>
                <w:t>Meter Multiplier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C624EAE" w14:textId="77777777" w:rsidR="00C76809" w:rsidRPr="00C76809" w:rsidRDefault="00C76809" w:rsidP="00082ED8">
            <w:pPr>
              <w:rPr>
                <w:ins w:id="1428" w:author="ERCOT" w:date="2025-07-14T09:33:00Z" w16du:dateUtc="2025-07-14T14:33:00Z"/>
                <w:rFonts w:ascii="Times New Roman" w:hAnsi="Times New Roman" w:cs="Times New Roman"/>
                <w:sz w:val="21"/>
                <w:szCs w:val="21"/>
              </w:rPr>
            </w:pPr>
            <w:ins w:id="1429"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2712C33" w14:textId="77777777" w:rsidR="00C76809" w:rsidRPr="00C76809" w:rsidRDefault="00C76809" w:rsidP="00082ED8">
            <w:pPr>
              <w:rPr>
                <w:ins w:id="1430" w:author="ERCOT" w:date="2025-07-14T09:33:00Z" w16du:dateUtc="2025-07-14T14:33:00Z"/>
                <w:rFonts w:ascii="Times New Roman" w:hAnsi="Times New Roman" w:cs="Times New Roman"/>
                <w:sz w:val="21"/>
                <w:szCs w:val="21"/>
              </w:rPr>
            </w:pPr>
            <w:ins w:id="1431"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AB962D7" w14:textId="77777777" w:rsidR="00C76809" w:rsidRPr="00C76809" w:rsidRDefault="00C76809" w:rsidP="00082ED8">
            <w:pPr>
              <w:rPr>
                <w:ins w:id="1432" w:author="ERCOT" w:date="2025-07-14T09:33:00Z" w16du:dateUtc="2025-07-14T14:33:00Z"/>
                <w:rFonts w:ascii="Times New Roman" w:hAnsi="Times New Roman" w:cs="Times New Roman"/>
                <w:sz w:val="21"/>
                <w:szCs w:val="21"/>
              </w:rPr>
            </w:pPr>
            <w:ins w:id="1433" w:author="ERCOT" w:date="2025-07-14T09:33:00Z" w16du:dateUtc="2025-07-14T14:33:00Z">
              <w:r w:rsidRPr="00C76809">
                <w:rPr>
                  <w:rFonts w:ascii="Times New Roman" w:hAnsi="Times New Roman" w:cs="Times New Roman"/>
                  <w:sz w:val="21"/>
                  <w:szCs w:val="21"/>
                </w:rPr>
                <w:t>Leave Blank</w:t>
              </w:r>
            </w:ins>
          </w:p>
        </w:tc>
      </w:tr>
      <w:tr w:rsidR="00C76809" w:rsidRPr="002A6EEE" w14:paraId="21A0F136" w14:textId="77777777" w:rsidTr="00082ED8">
        <w:trPr>
          <w:cantSplit/>
          <w:trHeight w:val="518"/>
          <w:ins w:id="1434"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0913C03" w14:textId="77777777" w:rsidR="00C76809" w:rsidRPr="00C76809" w:rsidRDefault="00C76809" w:rsidP="00082ED8">
            <w:pPr>
              <w:rPr>
                <w:ins w:id="1435" w:author="ERCOT" w:date="2025-07-14T09:33:00Z" w16du:dateUtc="2025-07-14T14:33:00Z"/>
                <w:rFonts w:ascii="Times New Roman" w:hAnsi="Times New Roman" w:cs="Times New Roman"/>
                <w:sz w:val="21"/>
                <w:szCs w:val="21"/>
              </w:rPr>
            </w:pPr>
            <w:ins w:id="1436" w:author="ERCOT" w:date="2025-07-14T09:33:00Z" w16du:dateUtc="2025-07-14T14:33:00Z">
              <w:r w:rsidRPr="00C76809">
                <w:rPr>
                  <w:rFonts w:ascii="Times New Roman" w:hAnsi="Times New Roman" w:cs="Times New Roman"/>
                  <w:sz w:val="21"/>
                  <w:szCs w:val="21"/>
                </w:rPr>
                <w:t>Empty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EB82810" w14:textId="77777777" w:rsidR="00C76809" w:rsidRPr="00C76809" w:rsidRDefault="00C76809" w:rsidP="00082ED8">
            <w:pPr>
              <w:rPr>
                <w:ins w:id="1437" w:author="ERCOT" w:date="2025-07-14T09:33:00Z" w16du:dateUtc="2025-07-14T14:33:00Z"/>
                <w:rFonts w:ascii="Times New Roman" w:hAnsi="Times New Roman" w:cs="Times New Roman"/>
                <w:sz w:val="21"/>
                <w:szCs w:val="21"/>
              </w:rPr>
            </w:pPr>
            <w:ins w:id="1438"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9E5DA03" w14:textId="77777777" w:rsidR="00C76809" w:rsidRPr="00C76809" w:rsidRDefault="00C76809" w:rsidP="00082ED8">
            <w:pPr>
              <w:rPr>
                <w:ins w:id="1439" w:author="ERCOT" w:date="2025-07-14T09:33:00Z" w16du:dateUtc="2025-07-14T14:33:00Z"/>
                <w:rFonts w:ascii="Times New Roman" w:hAnsi="Times New Roman" w:cs="Times New Roman"/>
                <w:sz w:val="21"/>
                <w:szCs w:val="21"/>
              </w:rPr>
            </w:pPr>
            <w:ins w:id="1440"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1E963A7" w14:textId="77777777" w:rsidR="00C76809" w:rsidRPr="00C76809" w:rsidRDefault="00C76809" w:rsidP="00082ED8">
            <w:pPr>
              <w:rPr>
                <w:ins w:id="1441" w:author="ERCOT" w:date="2025-07-14T09:33:00Z" w16du:dateUtc="2025-07-14T14:33:00Z"/>
                <w:rFonts w:ascii="Times New Roman" w:hAnsi="Times New Roman" w:cs="Times New Roman"/>
                <w:sz w:val="21"/>
                <w:szCs w:val="21"/>
              </w:rPr>
            </w:pPr>
            <w:ins w:id="1442" w:author="ERCOT" w:date="2025-07-14T09:33:00Z" w16du:dateUtc="2025-07-14T14:33:00Z">
              <w:r w:rsidRPr="00C76809">
                <w:rPr>
                  <w:rFonts w:ascii="Times New Roman" w:hAnsi="Times New Roman" w:cs="Times New Roman"/>
                  <w:sz w:val="21"/>
                  <w:szCs w:val="21"/>
                </w:rPr>
                <w:t>Leave Blank</w:t>
              </w:r>
            </w:ins>
          </w:p>
        </w:tc>
      </w:tr>
      <w:tr w:rsidR="00C76809" w:rsidRPr="002A6EEE" w14:paraId="28284401" w14:textId="77777777" w:rsidTr="00082ED8">
        <w:trPr>
          <w:cantSplit/>
          <w:trHeight w:val="518"/>
          <w:ins w:id="1443"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525BB1" w14:textId="77777777" w:rsidR="00C76809" w:rsidRPr="00C76809" w:rsidRDefault="00C76809" w:rsidP="00082ED8">
            <w:pPr>
              <w:rPr>
                <w:ins w:id="1444" w:author="ERCOT" w:date="2025-07-14T09:33:00Z" w16du:dateUtc="2025-07-14T14:33:00Z"/>
                <w:rFonts w:ascii="Times New Roman" w:hAnsi="Times New Roman" w:cs="Times New Roman"/>
                <w:sz w:val="21"/>
                <w:szCs w:val="21"/>
              </w:rPr>
            </w:pPr>
            <w:ins w:id="1445" w:author="ERCOT" w:date="2025-07-14T09:33:00Z" w16du:dateUtc="2025-07-14T14:33:00Z">
              <w:r w:rsidRPr="00C76809">
                <w:rPr>
                  <w:rFonts w:ascii="Times New Roman" w:hAnsi="Times New Roman" w:cs="Times New Roman"/>
                  <w:sz w:val="21"/>
                  <w:szCs w:val="21"/>
                </w:rPr>
                <w:lastRenderedPageBreak/>
                <w:t>Pulse multiplier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0945C30" w14:textId="77777777" w:rsidR="00C76809" w:rsidRPr="00C76809" w:rsidRDefault="00C76809" w:rsidP="00082ED8">
            <w:pPr>
              <w:rPr>
                <w:ins w:id="1446" w:author="ERCOT" w:date="2025-07-14T09:33:00Z" w16du:dateUtc="2025-07-14T14:33:00Z"/>
                <w:rFonts w:ascii="Times New Roman" w:hAnsi="Times New Roman" w:cs="Times New Roman"/>
                <w:sz w:val="21"/>
                <w:szCs w:val="21"/>
              </w:rPr>
            </w:pPr>
            <w:ins w:id="1447"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6A14A79" w14:textId="77777777" w:rsidR="00C76809" w:rsidRPr="00C76809" w:rsidRDefault="00C76809" w:rsidP="00082ED8">
            <w:pPr>
              <w:rPr>
                <w:ins w:id="1448" w:author="ERCOT" w:date="2025-07-14T09:33:00Z" w16du:dateUtc="2025-07-14T14:33:00Z"/>
                <w:rFonts w:ascii="Times New Roman" w:hAnsi="Times New Roman" w:cs="Times New Roman"/>
                <w:sz w:val="21"/>
                <w:szCs w:val="21"/>
              </w:rPr>
            </w:pPr>
            <w:ins w:id="1449"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4B2BDCE" w14:textId="77777777" w:rsidR="00C76809" w:rsidRPr="00C76809" w:rsidRDefault="00C76809" w:rsidP="00082ED8">
            <w:pPr>
              <w:rPr>
                <w:ins w:id="1450" w:author="ERCOT" w:date="2025-07-14T09:33:00Z" w16du:dateUtc="2025-07-14T14:33:00Z"/>
                <w:rFonts w:ascii="Times New Roman" w:hAnsi="Times New Roman" w:cs="Times New Roman"/>
                <w:sz w:val="21"/>
                <w:szCs w:val="21"/>
              </w:rPr>
            </w:pPr>
            <w:ins w:id="1451" w:author="ERCOT" w:date="2025-07-14T09:33:00Z" w16du:dateUtc="2025-07-14T14:33:00Z">
              <w:r w:rsidRPr="00C76809">
                <w:rPr>
                  <w:rFonts w:ascii="Times New Roman" w:hAnsi="Times New Roman" w:cs="Times New Roman"/>
                  <w:sz w:val="21"/>
                  <w:szCs w:val="21"/>
                </w:rPr>
                <w:t>Leave Blank</w:t>
              </w:r>
            </w:ins>
          </w:p>
        </w:tc>
      </w:tr>
      <w:tr w:rsidR="00C76809" w:rsidRPr="002A6EEE" w14:paraId="04DFEF38" w14:textId="77777777" w:rsidTr="00082ED8">
        <w:trPr>
          <w:cantSplit/>
          <w:trHeight w:val="518"/>
          <w:ins w:id="1452"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BC5AEBC" w14:textId="77777777" w:rsidR="00C76809" w:rsidRPr="00C76809" w:rsidRDefault="00C76809" w:rsidP="00082ED8">
            <w:pPr>
              <w:rPr>
                <w:ins w:id="1453" w:author="ERCOT" w:date="2025-07-14T09:33:00Z" w16du:dateUtc="2025-07-14T14:33:00Z"/>
                <w:rFonts w:ascii="Times New Roman" w:hAnsi="Times New Roman" w:cs="Times New Roman"/>
                <w:sz w:val="21"/>
                <w:szCs w:val="21"/>
              </w:rPr>
            </w:pPr>
            <w:ins w:id="1454" w:author="ERCOT" w:date="2025-07-14T09:33:00Z" w16du:dateUtc="2025-07-14T14:33:00Z">
              <w:r w:rsidRPr="00C76809">
                <w:rPr>
                  <w:rFonts w:ascii="Times New Roman" w:hAnsi="Times New Roman" w:cs="Times New Roman"/>
                  <w:sz w:val="21"/>
                  <w:szCs w:val="21"/>
                </w:rPr>
                <w:t>Empty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9CD2A01" w14:textId="77777777" w:rsidR="00C76809" w:rsidRPr="00C76809" w:rsidRDefault="00C76809" w:rsidP="00082ED8">
            <w:pPr>
              <w:rPr>
                <w:ins w:id="1455" w:author="ERCOT" w:date="2025-07-14T09:33:00Z" w16du:dateUtc="2025-07-14T14:33:00Z"/>
                <w:rFonts w:ascii="Times New Roman" w:hAnsi="Times New Roman" w:cs="Times New Roman"/>
                <w:sz w:val="21"/>
                <w:szCs w:val="21"/>
              </w:rPr>
            </w:pPr>
            <w:ins w:id="1456"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ED13BAF" w14:textId="77777777" w:rsidR="00C76809" w:rsidRPr="00C76809" w:rsidRDefault="00C76809" w:rsidP="00082ED8">
            <w:pPr>
              <w:rPr>
                <w:ins w:id="1457" w:author="ERCOT" w:date="2025-07-14T09:33:00Z" w16du:dateUtc="2025-07-14T14:33:00Z"/>
                <w:rFonts w:ascii="Times New Roman" w:hAnsi="Times New Roman" w:cs="Times New Roman"/>
                <w:sz w:val="21"/>
                <w:szCs w:val="21"/>
              </w:rPr>
            </w:pPr>
            <w:ins w:id="1458"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BEB81D1" w14:textId="77777777" w:rsidR="00C76809" w:rsidRPr="00C76809" w:rsidRDefault="00C76809" w:rsidP="00082ED8">
            <w:pPr>
              <w:rPr>
                <w:ins w:id="1459" w:author="ERCOT" w:date="2025-07-14T09:33:00Z" w16du:dateUtc="2025-07-14T14:33:00Z"/>
                <w:rFonts w:ascii="Times New Roman" w:hAnsi="Times New Roman" w:cs="Times New Roman"/>
                <w:sz w:val="21"/>
                <w:szCs w:val="21"/>
              </w:rPr>
            </w:pPr>
            <w:ins w:id="1460" w:author="ERCOT" w:date="2025-07-14T09:33:00Z" w16du:dateUtc="2025-07-14T14:33:00Z">
              <w:r w:rsidRPr="00C76809">
                <w:rPr>
                  <w:rFonts w:ascii="Times New Roman" w:hAnsi="Times New Roman" w:cs="Times New Roman"/>
                  <w:sz w:val="21"/>
                  <w:szCs w:val="21"/>
                </w:rPr>
                <w:t>Leave Blank</w:t>
              </w:r>
            </w:ins>
          </w:p>
        </w:tc>
      </w:tr>
      <w:tr w:rsidR="00C76809" w:rsidRPr="002A6EEE" w14:paraId="3034E383" w14:textId="77777777" w:rsidTr="00082ED8">
        <w:trPr>
          <w:cantSplit/>
          <w:trHeight w:val="518"/>
          <w:ins w:id="1461"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DE8E4FA" w14:textId="77777777" w:rsidR="00C76809" w:rsidRPr="00C76809" w:rsidRDefault="00C76809" w:rsidP="00082ED8">
            <w:pPr>
              <w:rPr>
                <w:ins w:id="1462" w:author="ERCOT" w:date="2025-07-14T09:33:00Z" w16du:dateUtc="2025-07-14T14:33:00Z"/>
                <w:rFonts w:ascii="Times New Roman" w:hAnsi="Times New Roman" w:cs="Times New Roman"/>
                <w:sz w:val="21"/>
                <w:szCs w:val="21"/>
              </w:rPr>
            </w:pPr>
            <w:ins w:id="1463" w:author="ERCOT" w:date="2025-07-14T09:33:00Z" w16du:dateUtc="2025-07-14T14:33:00Z">
              <w:r w:rsidRPr="00C76809">
                <w:rPr>
                  <w:rFonts w:ascii="Times New Roman" w:hAnsi="Times New Roman" w:cs="Times New Roman"/>
                  <w:sz w:val="21"/>
                  <w:szCs w:val="21"/>
                </w:rPr>
                <w:t>Seconds per Interval</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A5160D" w14:textId="77777777" w:rsidR="00C76809" w:rsidRPr="00C76809" w:rsidRDefault="00C76809" w:rsidP="00082ED8">
            <w:pPr>
              <w:rPr>
                <w:ins w:id="1464" w:author="ERCOT" w:date="2025-07-14T09:33:00Z" w16du:dateUtc="2025-07-14T14:33:00Z"/>
                <w:rFonts w:ascii="Times New Roman" w:hAnsi="Times New Roman" w:cs="Times New Roman"/>
                <w:sz w:val="21"/>
                <w:szCs w:val="21"/>
              </w:rPr>
            </w:pPr>
            <w:ins w:id="1465"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A4BB248" w14:textId="77777777" w:rsidR="00C76809" w:rsidRPr="00C76809" w:rsidRDefault="00C76809" w:rsidP="00082ED8">
            <w:pPr>
              <w:spacing w:after="120"/>
              <w:rPr>
                <w:ins w:id="1466" w:author="ERCOT" w:date="2025-07-14T09:33:00Z" w16du:dateUtc="2025-07-14T14:33:00Z"/>
                <w:rFonts w:ascii="Times New Roman" w:hAnsi="Times New Roman" w:cs="Times New Roman"/>
                <w:sz w:val="21"/>
                <w:szCs w:val="21"/>
              </w:rPr>
            </w:pPr>
            <w:ins w:id="1467" w:author="ERCOT" w:date="2025-07-14T09:33:00Z" w16du:dateUtc="2025-07-14T14:33:00Z">
              <w:r w:rsidRPr="00C76809">
                <w:rPr>
                  <w:rFonts w:ascii="Times New Roman" w:hAnsi="Times New Roman" w:cs="Times New Roman"/>
                  <w:sz w:val="21"/>
                  <w:szCs w:val="21"/>
                </w:rPr>
                <w:t>Hard Code “900”.</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50371E3" w14:textId="77777777" w:rsidR="00C76809" w:rsidRPr="00C76809" w:rsidRDefault="00C76809" w:rsidP="00082ED8">
            <w:pPr>
              <w:rPr>
                <w:ins w:id="1468" w:author="ERCOT" w:date="2025-07-14T09:33:00Z" w16du:dateUtc="2025-07-14T14:33:00Z"/>
                <w:rFonts w:ascii="Times New Roman" w:hAnsi="Times New Roman" w:cs="Times New Roman"/>
                <w:sz w:val="21"/>
                <w:szCs w:val="21"/>
              </w:rPr>
            </w:pPr>
            <w:ins w:id="1469" w:author="ERCOT" w:date="2025-07-14T09:33:00Z" w16du:dateUtc="2025-07-14T14:33:00Z">
              <w:r w:rsidRPr="00C76809">
                <w:rPr>
                  <w:rFonts w:ascii="Times New Roman" w:hAnsi="Times New Roman" w:cs="Times New Roman"/>
                  <w:sz w:val="21"/>
                  <w:szCs w:val="21"/>
                </w:rPr>
                <w:t>Numeric (3)</w:t>
              </w:r>
            </w:ins>
          </w:p>
        </w:tc>
      </w:tr>
      <w:tr w:rsidR="00C76809" w:rsidRPr="002A6EEE" w14:paraId="1CE64FD7" w14:textId="77777777" w:rsidTr="00082ED8">
        <w:trPr>
          <w:cantSplit/>
          <w:trHeight w:val="518"/>
          <w:ins w:id="1470"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808EE74" w14:textId="77777777" w:rsidR="00C76809" w:rsidRPr="00C76809" w:rsidRDefault="00C76809" w:rsidP="00082ED8">
            <w:pPr>
              <w:rPr>
                <w:ins w:id="1471" w:author="ERCOT" w:date="2025-07-14T09:33:00Z" w16du:dateUtc="2025-07-14T14:33:00Z"/>
                <w:rFonts w:ascii="Times New Roman" w:hAnsi="Times New Roman" w:cs="Times New Roman"/>
                <w:sz w:val="21"/>
                <w:szCs w:val="21"/>
              </w:rPr>
            </w:pPr>
            <w:ins w:id="1472" w:author="ERCOT" w:date="2025-07-14T09:33:00Z" w16du:dateUtc="2025-07-14T14:33:00Z">
              <w:r w:rsidRPr="00C76809">
                <w:rPr>
                  <w:rFonts w:ascii="Times New Roman" w:hAnsi="Times New Roman" w:cs="Times New Roman"/>
                  <w:sz w:val="21"/>
                  <w:szCs w:val="21"/>
                </w:rPr>
                <w:t>Unit of Measure Code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9B0DE7E" w14:textId="77777777" w:rsidR="00C76809" w:rsidRPr="00C76809" w:rsidRDefault="00C76809" w:rsidP="00082ED8">
            <w:pPr>
              <w:rPr>
                <w:ins w:id="1473" w:author="ERCOT" w:date="2025-07-14T09:33:00Z" w16du:dateUtc="2025-07-14T14:33:00Z"/>
                <w:rFonts w:ascii="Times New Roman" w:hAnsi="Times New Roman" w:cs="Times New Roman"/>
                <w:sz w:val="21"/>
                <w:szCs w:val="21"/>
              </w:rPr>
            </w:pPr>
            <w:ins w:id="1474"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1542F1C" w14:textId="77777777" w:rsidR="00C76809" w:rsidRPr="00C76809" w:rsidRDefault="00C76809" w:rsidP="00082ED8">
            <w:pPr>
              <w:spacing w:after="120"/>
              <w:rPr>
                <w:ins w:id="1475" w:author="ERCOT" w:date="2025-07-14T09:33:00Z" w16du:dateUtc="2025-07-14T14:33:00Z"/>
                <w:rFonts w:ascii="Times New Roman" w:hAnsi="Times New Roman" w:cs="Times New Roman"/>
                <w:sz w:val="21"/>
                <w:szCs w:val="21"/>
              </w:rPr>
            </w:pPr>
            <w:ins w:id="1476" w:author="ERCOT" w:date="2025-07-14T09:33:00Z" w16du:dateUtc="2025-07-14T14:33:00Z">
              <w:r w:rsidRPr="00C76809">
                <w:rPr>
                  <w:rFonts w:ascii="Times New Roman" w:hAnsi="Times New Roman" w:cs="Times New Roman"/>
                  <w:sz w:val="21"/>
                  <w:szCs w:val="21"/>
                </w:rPr>
                <w:t>Hard Code “01”.</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5A02CDF" w14:textId="77777777" w:rsidR="00C76809" w:rsidRPr="00C76809" w:rsidRDefault="00C76809" w:rsidP="00082ED8">
            <w:pPr>
              <w:rPr>
                <w:ins w:id="1477" w:author="ERCOT" w:date="2025-07-14T09:33:00Z" w16du:dateUtc="2025-07-14T14:33:00Z"/>
                <w:rFonts w:ascii="Times New Roman" w:hAnsi="Times New Roman" w:cs="Times New Roman"/>
                <w:sz w:val="21"/>
                <w:szCs w:val="21"/>
              </w:rPr>
            </w:pPr>
            <w:ins w:id="1478" w:author="ERCOT" w:date="2025-07-14T09:33:00Z" w16du:dateUtc="2025-07-14T14:33:00Z">
              <w:r w:rsidRPr="00C76809">
                <w:rPr>
                  <w:rFonts w:ascii="Times New Roman" w:hAnsi="Times New Roman" w:cs="Times New Roman"/>
                  <w:sz w:val="21"/>
                  <w:szCs w:val="21"/>
                </w:rPr>
                <w:t>Numeric (2)</w:t>
              </w:r>
            </w:ins>
          </w:p>
        </w:tc>
      </w:tr>
      <w:tr w:rsidR="00C76809" w:rsidRPr="002A6EEE" w14:paraId="3AD7337C" w14:textId="77777777" w:rsidTr="00082ED8">
        <w:trPr>
          <w:cantSplit/>
          <w:trHeight w:val="518"/>
          <w:ins w:id="1479"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A91A314" w14:textId="77777777" w:rsidR="00C76809" w:rsidRPr="00C76809" w:rsidRDefault="00C76809" w:rsidP="00082ED8">
            <w:pPr>
              <w:rPr>
                <w:ins w:id="1480" w:author="ERCOT" w:date="2025-07-14T09:33:00Z" w16du:dateUtc="2025-07-14T14:33:00Z"/>
                <w:rFonts w:ascii="Times New Roman" w:hAnsi="Times New Roman" w:cs="Times New Roman"/>
                <w:sz w:val="21"/>
                <w:szCs w:val="21"/>
              </w:rPr>
            </w:pPr>
            <w:ins w:id="1481" w:author="ERCOT" w:date="2025-07-14T09:33:00Z" w16du:dateUtc="2025-07-14T14:33:00Z">
              <w:r w:rsidRPr="00C76809">
                <w:rPr>
                  <w:rFonts w:ascii="Times New Roman" w:hAnsi="Times New Roman" w:cs="Times New Roman"/>
                  <w:sz w:val="21"/>
                  <w:szCs w:val="21"/>
                </w:rPr>
                <w:t>Basic Unit Code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02A040A" w14:textId="77777777" w:rsidR="00C76809" w:rsidRPr="00C76809" w:rsidRDefault="00C76809" w:rsidP="00082ED8">
            <w:pPr>
              <w:rPr>
                <w:ins w:id="1482" w:author="ERCOT" w:date="2025-07-14T09:33:00Z" w16du:dateUtc="2025-07-14T14:33:00Z"/>
                <w:rFonts w:ascii="Times New Roman" w:hAnsi="Times New Roman" w:cs="Times New Roman"/>
                <w:sz w:val="21"/>
                <w:szCs w:val="21"/>
              </w:rPr>
            </w:pPr>
            <w:ins w:id="1483"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6E9E24D" w14:textId="77777777" w:rsidR="00C76809" w:rsidRPr="00C76809" w:rsidRDefault="00C76809" w:rsidP="00082ED8">
            <w:pPr>
              <w:rPr>
                <w:ins w:id="1484" w:author="ERCOT" w:date="2025-07-14T09:33:00Z" w16du:dateUtc="2025-07-14T14:33:00Z"/>
                <w:rFonts w:ascii="Times New Roman" w:hAnsi="Times New Roman" w:cs="Times New Roman"/>
                <w:sz w:val="21"/>
                <w:szCs w:val="21"/>
              </w:rPr>
            </w:pPr>
            <w:ins w:id="1485"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59B88AE" w14:textId="77777777" w:rsidR="00C76809" w:rsidRPr="00C76809" w:rsidRDefault="00C76809" w:rsidP="00082ED8">
            <w:pPr>
              <w:rPr>
                <w:ins w:id="1486" w:author="ERCOT" w:date="2025-07-14T09:33:00Z" w16du:dateUtc="2025-07-14T14:33:00Z"/>
                <w:rFonts w:ascii="Times New Roman" w:hAnsi="Times New Roman" w:cs="Times New Roman"/>
                <w:sz w:val="21"/>
                <w:szCs w:val="21"/>
              </w:rPr>
            </w:pPr>
            <w:ins w:id="1487" w:author="ERCOT" w:date="2025-07-14T09:33:00Z" w16du:dateUtc="2025-07-14T14:33:00Z">
              <w:r w:rsidRPr="00C76809">
                <w:rPr>
                  <w:rFonts w:ascii="Times New Roman" w:hAnsi="Times New Roman" w:cs="Times New Roman"/>
                  <w:sz w:val="21"/>
                  <w:szCs w:val="21"/>
                </w:rPr>
                <w:t>Leave Blank</w:t>
              </w:r>
            </w:ins>
          </w:p>
        </w:tc>
      </w:tr>
      <w:tr w:rsidR="00C76809" w:rsidRPr="002A6EEE" w14:paraId="505291D8" w14:textId="77777777" w:rsidTr="00082ED8">
        <w:trPr>
          <w:cantSplit/>
          <w:trHeight w:val="518"/>
          <w:ins w:id="1488"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CDEDF54" w14:textId="77777777" w:rsidR="00C76809" w:rsidRPr="00C76809" w:rsidRDefault="00C76809" w:rsidP="00082ED8">
            <w:pPr>
              <w:rPr>
                <w:ins w:id="1489" w:author="ERCOT" w:date="2025-07-14T09:33:00Z" w16du:dateUtc="2025-07-14T14:33:00Z"/>
                <w:rFonts w:ascii="Times New Roman" w:hAnsi="Times New Roman" w:cs="Times New Roman"/>
                <w:sz w:val="21"/>
                <w:szCs w:val="21"/>
              </w:rPr>
            </w:pPr>
            <w:ins w:id="1490" w:author="ERCOT" w:date="2025-07-14T09:33:00Z" w16du:dateUtc="2025-07-14T14:33:00Z">
              <w:r w:rsidRPr="00C76809">
                <w:rPr>
                  <w:rFonts w:ascii="Times New Roman" w:hAnsi="Times New Roman" w:cs="Times New Roman"/>
                  <w:sz w:val="21"/>
                  <w:szCs w:val="21"/>
                </w:rPr>
                <w:t>Time Zones West of GMT</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D2A9E10" w14:textId="77777777" w:rsidR="00C76809" w:rsidRPr="00C76809" w:rsidRDefault="00C76809" w:rsidP="00082ED8">
            <w:pPr>
              <w:rPr>
                <w:ins w:id="1491" w:author="ERCOT" w:date="2025-07-14T09:33:00Z" w16du:dateUtc="2025-07-14T14:33:00Z"/>
                <w:rFonts w:ascii="Times New Roman" w:hAnsi="Times New Roman" w:cs="Times New Roman"/>
                <w:sz w:val="21"/>
                <w:szCs w:val="21"/>
              </w:rPr>
            </w:pPr>
            <w:ins w:id="1492"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6FEB217" w14:textId="77777777" w:rsidR="00C76809" w:rsidRPr="00C76809" w:rsidRDefault="00C76809" w:rsidP="00082ED8">
            <w:pPr>
              <w:rPr>
                <w:ins w:id="1493" w:author="ERCOT" w:date="2025-07-14T09:33:00Z" w16du:dateUtc="2025-07-14T14:33:00Z"/>
                <w:rFonts w:ascii="Times New Roman" w:hAnsi="Times New Roman" w:cs="Times New Roman"/>
                <w:sz w:val="21"/>
                <w:szCs w:val="21"/>
              </w:rPr>
            </w:pPr>
            <w:ins w:id="1494"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402F3E0" w14:textId="77777777" w:rsidR="00C76809" w:rsidRPr="00C76809" w:rsidRDefault="00C76809" w:rsidP="00082ED8">
            <w:pPr>
              <w:rPr>
                <w:ins w:id="1495" w:author="ERCOT" w:date="2025-07-14T09:33:00Z" w16du:dateUtc="2025-07-14T14:33:00Z"/>
                <w:rFonts w:ascii="Times New Roman" w:hAnsi="Times New Roman" w:cs="Times New Roman"/>
                <w:sz w:val="21"/>
                <w:szCs w:val="21"/>
              </w:rPr>
            </w:pPr>
            <w:ins w:id="1496" w:author="ERCOT" w:date="2025-07-14T09:33:00Z" w16du:dateUtc="2025-07-14T14:33:00Z">
              <w:r w:rsidRPr="00C76809">
                <w:rPr>
                  <w:rFonts w:ascii="Times New Roman" w:hAnsi="Times New Roman" w:cs="Times New Roman"/>
                  <w:sz w:val="21"/>
                  <w:szCs w:val="21"/>
                </w:rPr>
                <w:t>Leave Blank</w:t>
              </w:r>
            </w:ins>
          </w:p>
        </w:tc>
      </w:tr>
      <w:tr w:rsidR="00C76809" w:rsidRPr="002A6EEE" w14:paraId="609C6E57" w14:textId="77777777" w:rsidTr="00082ED8">
        <w:trPr>
          <w:cantSplit/>
          <w:trHeight w:val="518"/>
          <w:ins w:id="1497"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B1F186" w14:textId="77777777" w:rsidR="00C76809" w:rsidRPr="00C76809" w:rsidRDefault="00C76809" w:rsidP="00082ED8">
            <w:pPr>
              <w:rPr>
                <w:ins w:id="1498" w:author="ERCOT" w:date="2025-07-14T09:33:00Z" w16du:dateUtc="2025-07-14T14:33:00Z"/>
                <w:rFonts w:ascii="Times New Roman" w:hAnsi="Times New Roman" w:cs="Times New Roman"/>
                <w:sz w:val="21"/>
                <w:szCs w:val="21"/>
              </w:rPr>
            </w:pPr>
            <w:ins w:id="1499" w:author="ERCOT" w:date="2025-07-14T09:33:00Z" w16du:dateUtc="2025-07-14T14:33:00Z">
              <w:r w:rsidRPr="00C76809">
                <w:rPr>
                  <w:rFonts w:ascii="Times New Roman" w:hAnsi="Times New Roman" w:cs="Times New Roman"/>
                  <w:sz w:val="21"/>
                  <w:szCs w:val="21"/>
                </w:rPr>
                <w:t>Population</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78B644A" w14:textId="77777777" w:rsidR="00C76809" w:rsidRPr="00C76809" w:rsidRDefault="00C76809" w:rsidP="00082ED8">
            <w:pPr>
              <w:rPr>
                <w:ins w:id="1500" w:author="ERCOT" w:date="2025-07-14T09:33:00Z" w16du:dateUtc="2025-07-14T14:33:00Z"/>
                <w:rFonts w:ascii="Times New Roman" w:hAnsi="Times New Roman" w:cs="Times New Roman"/>
                <w:sz w:val="21"/>
                <w:szCs w:val="21"/>
              </w:rPr>
            </w:pPr>
            <w:ins w:id="1501"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9935714" w14:textId="77777777" w:rsidR="00C76809" w:rsidRPr="00C76809" w:rsidRDefault="00C76809" w:rsidP="00082ED8">
            <w:pPr>
              <w:rPr>
                <w:ins w:id="1502" w:author="ERCOT" w:date="2025-07-14T09:33:00Z" w16du:dateUtc="2025-07-14T14:33:00Z"/>
                <w:rFonts w:ascii="Times New Roman" w:hAnsi="Times New Roman" w:cs="Times New Roman"/>
                <w:sz w:val="21"/>
                <w:szCs w:val="21"/>
              </w:rPr>
            </w:pPr>
            <w:ins w:id="1503"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4807F31" w14:textId="77777777" w:rsidR="00C76809" w:rsidRPr="00C76809" w:rsidRDefault="00C76809" w:rsidP="00082ED8">
            <w:pPr>
              <w:rPr>
                <w:ins w:id="1504" w:author="ERCOT" w:date="2025-07-14T09:33:00Z" w16du:dateUtc="2025-07-14T14:33:00Z"/>
                <w:rFonts w:ascii="Times New Roman" w:hAnsi="Times New Roman" w:cs="Times New Roman"/>
                <w:sz w:val="21"/>
                <w:szCs w:val="21"/>
              </w:rPr>
            </w:pPr>
            <w:ins w:id="1505" w:author="ERCOT" w:date="2025-07-14T09:33:00Z" w16du:dateUtc="2025-07-14T14:33:00Z">
              <w:r w:rsidRPr="00C76809">
                <w:rPr>
                  <w:rFonts w:ascii="Times New Roman" w:hAnsi="Times New Roman" w:cs="Times New Roman"/>
                  <w:sz w:val="21"/>
                  <w:szCs w:val="21"/>
                </w:rPr>
                <w:t>Leave Blank</w:t>
              </w:r>
            </w:ins>
          </w:p>
        </w:tc>
      </w:tr>
      <w:tr w:rsidR="00C76809" w:rsidRPr="002A6EEE" w14:paraId="48BA65BE" w14:textId="77777777" w:rsidTr="00082ED8">
        <w:trPr>
          <w:cantSplit/>
          <w:trHeight w:val="518"/>
          <w:ins w:id="1506"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C41DCE4" w14:textId="77777777" w:rsidR="00C76809" w:rsidRPr="00C76809" w:rsidRDefault="00C76809" w:rsidP="00082ED8">
            <w:pPr>
              <w:rPr>
                <w:ins w:id="1507" w:author="ERCOT" w:date="2025-07-14T09:33:00Z" w16du:dateUtc="2025-07-14T14:33:00Z"/>
                <w:rFonts w:ascii="Times New Roman" w:hAnsi="Times New Roman" w:cs="Times New Roman"/>
                <w:sz w:val="21"/>
                <w:szCs w:val="21"/>
              </w:rPr>
            </w:pPr>
            <w:ins w:id="1508" w:author="ERCOT" w:date="2025-07-14T09:33:00Z" w16du:dateUtc="2025-07-14T14:33:00Z">
              <w:r w:rsidRPr="00C76809">
                <w:rPr>
                  <w:rFonts w:ascii="Times New Roman" w:hAnsi="Times New Roman" w:cs="Times New Roman"/>
                  <w:sz w:val="21"/>
                  <w:szCs w:val="21"/>
                </w:rPr>
                <w:t>Weight</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5C3F623" w14:textId="77777777" w:rsidR="00C76809" w:rsidRPr="00C76809" w:rsidRDefault="00C76809" w:rsidP="00082ED8">
            <w:pPr>
              <w:rPr>
                <w:ins w:id="1509" w:author="ERCOT" w:date="2025-07-14T09:33:00Z" w16du:dateUtc="2025-07-14T14:33:00Z"/>
                <w:rFonts w:ascii="Times New Roman" w:hAnsi="Times New Roman" w:cs="Times New Roman"/>
                <w:sz w:val="21"/>
                <w:szCs w:val="21"/>
              </w:rPr>
            </w:pPr>
            <w:ins w:id="1510"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9C6785A" w14:textId="77777777" w:rsidR="00C76809" w:rsidRPr="00C76809" w:rsidRDefault="00C76809" w:rsidP="00082ED8">
            <w:pPr>
              <w:rPr>
                <w:ins w:id="1511" w:author="ERCOT" w:date="2025-07-14T09:33:00Z" w16du:dateUtc="2025-07-14T14:33:00Z"/>
                <w:rFonts w:ascii="Times New Roman" w:hAnsi="Times New Roman" w:cs="Times New Roman"/>
                <w:sz w:val="21"/>
                <w:szCs w:val="21"/>
              </w:rPr>
            </w:pPr>
            <w:ins w:id="1512"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E03F428" w14:textId="77777777" w:rsidR="00C76809" w:rsidRPr="00C76809" w:rsidRDefault="00C76809" w:rsidP="00082ED8">
            <w:pPr>
              <w:rPr>
                <w:ins w:id="1513" w:author="ERCOT" w:date="2025-07-14T09:33:00Z" w16du:dateUtc="2025-07-14T14:33:00Z"/>
                <w:rFonts w:ascii="Times New Roman" w:hAnsi="Times New Roman" w:cs="Times New Roman"/>
                <w:sz w:val="21"/>
                <w:szCs w:val="21"/>
              </w:rPr>
            </w:pPr>
            <w:ins w:id="1514" w:author="ERCOT" w:date="2025-07-14T09:33:00Z" w16du:dateUtc="2025-07-14T14:33:00Z">
              <w:r w:rsidRPr="00C76809">
                <w:rPr>
                  <w:rFonts w:ascii="Times New Roman" w:hAnsi="Times New Roman" w:cs="Times New Roman"/>
                  <w:sz w:val="21"/>
                  <w:szCs w:val="21"/>
                </w:rPr>
                <w:t>Leave Blank</w:t>
              </w:r>
            </w:ins>
          </w:p>
        </w:tc>
      </w:tr>
      <w:tr w:rsidR="00C76809" w:rsidRPr="002A6EEE" w14:paraId="6445EF35" w14:textId="77777777" w:rsidTr="00082ED8">
        <w:trPr>
          <w:cantSplit/>
          <w:trHeight w:val="518"/>
          <w:ins w:id="1515"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1DE013E" w14:textId="77777777" w:rsidR="00C76809" w:rsidRPr="00C76809" w:rsidRDefault="00C76809" w:rsidP="00082ED8">
            <w:pPr>
              <w:rPr>
                <w:ins w:id="1516" w:author="ERCOT" w:date="2025-07-14T09:33:00Z" w16du:dateUtc="2025-07-14T14:33:00Z"/>
                <w:rFonts w:ascii="Times New Roman" w:hAnsi="Times New Roman" w:cs="Times New Roman"/>
                <w:sz w:val="21"/>
                <w:szCs w:val="21"/>
              </w:rPr>
            </w:pPr>
            <w:ins w:id="1517" w:author="ERCOT" w:date="2025-07-14T09:33:00Z" w16du:dateUtc="2025-07-14T14:33:00Z">
              <w:r w:rsidRPr="00C76809">
                <w:rPr>
                  <w:rFonts w:ascii="Times New Roman" w:hAnsi="Times New Roman" w:cs="Times New Roman"/>
                  <w:sz w:val="21"/>
                  <w:szCs w:val="21"/>
                </w:rPr>
                <w:t>Time Zone Standard Name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CE26B7C" w14:textId="77777777" w:rsidR="00C76809" w:rsidRPr="00C76809" w:rsidRDefault="00C76809" w:rsidP="00082ED8">
            <w:pPr>
              <w:rPr>
                <w:ins w:id="1518" w:author="ERCOT" w:date="2025-07-14T09:33:00Z" w16du:dateUtc="2025-07-14T14:33:00Z"/>
                <w:rFonts w:ascii="Times New Roman" w:hAnsi="Times New Roman" w:cs="Times New Roman"/>
                <w:sz w:val="21"/>
                <w:szCs w:val="21"/>
              </w:rPr>
            </w:pPr>
            <w:ins w:id="1519"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5424439" w14:textId="77777777" w:rsidR="00C76809" w:rsidRPr="00C76809" w:rsidRDefault="00C76809" w:rsidP="00082ED8">
            <w:pPr>
              <w:rPr>
                <w:ins w:id="1520" w:author="ERCOT" w:date="2025-07-14T09:33:00Z" w16du:dateUtc="2025-07-14T14:33:00Z"/>
                <w:rFonts w:ascii="Times New Roman" w:hAnsi="Times New Roman" w:cs="Times New Roman"/>
                <w:sz w:val="21"/>
                <w:szCs w:val="21"/>
              </w:rPr>
            </w:pPr>
            <w:ins w:id="1521"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A3FFFD2" w14:textId="77777777" w:rsidR="00C76809" w:rsidRPr="00C76809" w:rsidRDefault="00C76809" w:rsidP="00082ED8">
            <w:pPr>
              <w:rPr>
                <w:ins w:id="1522" w:author="ERCOT" w:date="2025-07-14T09:33:00Z" w16du:dateUtc="2025-07-14T14:33:00Z"/>
                <w:rFonts w:ascii="Times New Roman" w:hAnsi="Times New Roman" w:cs="Times New Roman"/>
                <w:sz w:val="21"/>
                <w:szCs w:val="21"/>
              </w:rPr>
            </w:pPr>
            <w:ins w:id="1523" w:author="ERCOT" w:date="2025-07-14T09:33:00Z" w16du:dateUtc="2025-07-14T14:33:00Z">
              <w:r w:rsidRPr="00C76809">
                <w:rPr>
                  <w:rFonts w:ascii="Times New Roman" w:hAnsi="Times New Roman" w:cs="Times New Roman"/>
                  <w:sz w:val="21"/>
                  <w:szCs w:val="21"/>
                </w:rPr>
                <w:t>Leave Blank</w:t>
              </w:r>
            </w:ins>
          </w:p>
        </w:tc>
      </w:tr>
    </w:tbl>
    <w:p w14:paraId="04B30D3B" w14:textId="0E17CEF4" w:rsidR="00C76809" w:rsidRPr="00F341A6" w:rsidRDefault="00F341A6" w:rsidP="00F341A6">
      <w:pPr>
        <w:spacing w:before="240" w:after="240"/>
        <w:ind w:left="2160" w:hanging="720"/>
        <w:rPr>
          <w:ins w:id="1524" w:author="ERCOT" w:date="2025-07-14T09:33:00Z" w16du:dateUtc="2025-07-14T14:33:00Z"/>
          <w:rFonts w:ascii="Times New Roman" w:hAnsi="Times New Roman"/>
        </w:rPr>
      </w:pPr>
      <w:ins w:id="1525" w:author="ERCOT" w:date="2025-07-15T07:43:00Z" w16du:dateUtc="2025-07-15T12:43:00Z">
        <w:r w:rsidRPr="00F341A6">
          <w:rPr>
            <w:rFonts w:ascii="Times New Roman" w:hAnsi="Times New Roman"/>
          </w:rPr>
          <w:t>(v</w:t>
        </w:r>
      </w:ins>
      <w:ins w:id="1526" w:author="ERCOT" w:date="2025-08-22T09:14:00Z" w16du:dateUtc="2025-08-22T14:14:00Z">
        <w:r w:rsidR="00D43793">
          <w:rPr>
            <w:rFonts w:ascii="Times New Roman" w:hAnsi="Times New Roman"/>
          </w:rPr>
          <w:t>i</w:t>
        </w:r>
      </w:ins>
      <w:ins w:id="1527" w:author="ERCOT" w:date="2025-07-15T07:43:00Z" w16du:dateUtc="2025-07-15T12:43:00Z">
        <w:r w:rsidRPr="00F341A6">
          <w:rPr>
            <w:rFonts w:ascii="Times New Roman" w:hAnsi="Times New Roman"/>
          </w:rPr>
          <w:t>)</w:t>
        </w:r>
        <w:r w:rsidRPr="00F341A6">
          <w:rPr>
            <w:rFonts w:ascii="Times New Roman" w:hAnsi="Times New Roman"/>
          </w:rPr>
          <w:tab/>
          <w:t>Header Row Three - This header row contains a number of fields not being used that should be left blank</w:t>
        </w:r>
        <w:r>
          <w:rPr>
            <w:rFonts w:ascii="Times New Roman" w:hAnsi="Times New Roman"/>
          </w:rPr>
          <w:t>.</w:t>
        </w:r>
      </w:ins>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20"/>
        <w:gridCol w:w="1277"/>
        <w:gridCol w:w="4738"/>
        <w:gridCol w:w="1890"/>
      </w:tblGrid>
      <w:tr w:rsidR="00C76809" w:rsidRPr="002A6EEE" w14:paraId="37ABDC3A" w14:textId="77777777" w:rsidTr="00082ED8">
        <w:trPr>
          <w:cantSplit/>
          <w:trHeight w:val="495"/>
          <w:tblHeader/>
          <w:ins w:id="1528" w:author="ERCOT" w:date="2025-07-14T09:33:00Z"/>
        </w:trPr>
        <w:tc>
          <w:tcPr>
            <w:tcW w:w="1720" w:type="dxa"/>
            <w:shd w:val="clear" w:color="auto" w:fill="E2E2E2"/>
            <w:tcMar>
              <w:top w:w="12" w:type="dxa"/>
              <w:left w:w="12" w:type="dxa"/>
              <w:bottom w:w="0" w:type="dxa"/>
              <w:right w:w="12" w:type="dxa"/>
            </w:tcMar>
            <w:vAlign w:val="center"/>
          </w:tcPr>
          <w:p w14:paraId="640F3F7D" w14:textId="77777777" w:rsidR="00C76809" w:rsidRPr="00C76809" w:rsidRDefault="00C76809" w:rsidP="00082ED8">
            <w:pPr>
              <w:jc w:val="center"/>
              <w:rPr>
                <w:ins w:id="1529" w:author="ERCOT" w:date="2025-07-14T09:33:00Z" w16du:dateUtc="2025-07-14T14:33:00Z"/>
                <w:rFonts w:ascii="Times New Roman" w:eastAsia="Arial Unicode MS" w:hAnsi="Times New Roman" w:cs="Times New Roman"/>
                <w:b/>
                <w:sz w:val="21"/>
                <w:szCs w:val="21"/>
              </w:rPr>
            </w:pPr>
            <w:ins w:id="1530" w:author="ERCOT" w:date="2025-07-14T09:33:00Z" w16du:dateUtc="2025-07-14T14:33:00Z">
              <w:r w:rsidRPr="00C76809">
                <w:rPr>
                  <w:rFonts w:ascii="Times New Roman" w:hAnsi="Times New Roman" w:cs="Times New Roman"/>
                  <w:b/>
                  <w:sz w:val="21"/>
                  <w:szCs w:val="21"/>
                </w:rPr>
                <w:t>Data Element</w:t>
              </w:r>
            </w:ins>
          </w:p>
        </w:tc>
        <w:tc>
          <w:tcPr>
            <w:tcW w:w="1277" w:type="dxa"/>
            <w:shd w:val="clear" w:color="auto" w:fill="E2E2E2"/>
            <w:tcMar>
              <w:top w:w="12" w:type="dxa"/>
              <w:left w:w="12" w:type="dxa"/>
              <w:bottom w:w="0" w:type="dxa"/>
              <w:right w:w="12" w:type="dxa"/>
            </w:tcMar>
            <w:vAlign w:val="center"/>
          </w:tcPr>
          <w:p w14:paraId="38037AF3" w14:textId="77777777" w:rsidR="00C76809" w:rsidRPr="00C76809" w:rsidRDefault="00C76809" w:rsidP="00082ED8">
            <w:pPr>
              <w:jc w:val="center"/>
              <w:rPr>
                <w:ins w:id="1531" w:author="ERCOT" w:date="2025-07-14T09:33:00Z" w16du:dateUtc="2025-07-14T14:33:00Z"/>
                <w:rFonts w:ascii="Times New Roman" w:eastAsia="Arial Unicode MS" w:hAnsi="Times New Roman" w:cs="Times New Roman"/>
                <w:b/>
                <w:sz w:val="21"/>
                <w:szCs w:val="21"/>
              </w:rPr>
            </w:pPr>
            <w:ins w:id="1532" w:author="ERCOT" w:date="2025-07-14T09:33:00Z" w16du:dateUtc="2025-07-14T14:33:00Z">
              <w:r w:rsidRPr="00C76809">
                <w:rPr>
                  <w:rFonts w:ascii="Times New Roman" w:hAnsi="Times New Roman" w:cs="Times New Roman"/>
                  <w:b/>
                  <w:sz w:val="21"/>
                  <w:szCs w:val="21"/>
                </w:rPr>
                <w:t>Mandatory / Optional</w:t>
              </w:r>
            </w:ins>
          </w:p>
        </w:tc>
        <w:tc>
          <w:tcPr>
            <w:tcW w:w="4738" w:type="dxa"/>
            <w:shd w:val="clear" w:color="auto" w:fill="E2E2E2"/>
            <w:tcMar>
              <w:top w:w="12" w:type="dxa"/>
              <w:left w:w="12" w:type="dxa"/>
              <w:bottom w:w="0" w:type="dxa"/>
              <w:right w:w="12" w:type="dxa"/>
            </w:tcMar>
            <w:vAlign w:val="center"/>
          </w:tcPr>
          <w:p w14:paraId="78907C43" w14:textId="77777777" w:rsidR="00C76809" w:rsidRPr="00C76809" w:rsidRDefault="00C76809" w:rsidP="00082ED8">
            <w:pPr>
              <w:jc w:val="center"/>
              <w:rPr>
                <w:ins w:id="1533" w:author="ERCOT" w:date="2025-07-14T09:33:00Z" w16du:dateUtc="2025-07-14T14:33:00Z"/>
                <w:rFonts w:ascii="Times New Roman" w:eastAsia="Arial Unicode MS" w:hAnsi="Times New Roman" w:cs="Times New Roman"/>
                <w:b/>
                <w:sz w:val="21"/>
                <w:szCs w:val="21"/>
              </w:rPr>
            </w:pPr>
            <w:ins w:id="1534" w:author="ERCOT" w:date="2025-07-14T09:33:00Z" w16du:dateUtc="2025-07-14T14:33:00Z">
              <w:r w:rsidRPr="00C76809">
                <w:rPr>
                  <w:rFonts w:ascii="Times New Roman" w:hAnsi="Times New Roman" w:cs="Times New Roman"/>
                  <w:b/>
                  <w:sz w:val="21"/>
                  <w:szCs w:val="21"/>
                </w:rPr>
                <w:t>Comments</w:t>
              </w:r>
            </w:ins>
          </w:p>
        </w:tc>
        <w:tc>
          <w:tcPr>
            <w:tcW w:w="1890" w:type="dxa"/>
            <w:shd w:val="clear" w:color="auto" w:fill="E2E2E2"/>
            <w:tcMar>
              <w:top w:w="12" w:type="dxa"/>
              <w:left w:w="12" w:type="dxa"/>
              <w:bottom w:w="0" w:type="dxa"/>
              <w:right w:w="12" w:type="dxa"/>
            </w:tcMar>
            <w:vAlign w:val="center"/>
          </w:tcPr>
          <w:p w14:paraId="59FC1B30" w14:textId="77777777" w:rsidR="00C76809" w:rsidRPr="00C76809" w:rsidRDefault="00C76809" w:rsidP="00082ED8">
            <w:pPr>
              <w:jc w:val="center"/>
              <w:rPr>
                <w:ins w:id="1535" w:author="ERCOT" w:date="2025-07-14T09:33:00Z" w16du:dateUtc="2025-07-14T14:33:00Z"/>
                <w:rFonts w:ascii="Times New Roman" w:eastAsia="Arial Unicode MS" w:hAnsi="Times New Roman" w:cs="Times New Roman"/>
                <w:b/>
                <w:sz w:val="21"/>
                <w:szCs w:val="21"/>
              </w:rPr>
            </w:pPr>
            <w:ins w:id="1536" w:author="ERCOT" w:date="2025-07-14T09:33:00Z" w16du:dateUtc="2025-07-14T14:33:00Z">
              <w:r w:rsidRPr="00C76809">
                <w:rPr>
                  <w:rFonts w:ascii="Times New Roman" w:hAnsi="Times New Roman" w:cs="Times New Roman"/>
                  <w:b/>
                  <w:sz w:val="21"/>
                  <w:szCs w:val="21"/>
                </w:rPr>
                <w:t>Format</w:t>
              </w:r>
            </w:ins>
          </w:p>
        </w:tc>
      </w:tr>
      <w:tr w:rsidR="00C76809" w:rsidRPr="002A6EEE" w14:paraId="5965F84D" w14:textId="77777777" w:rsidTr="00082ED8">
        <w:trPr>
          <w:cantSplit/>
          <w:trHeight w:val="518"/>
          <w:ins w:id="1537" w:author="ERCOT" w:date="2025-07-14T09:33:00Z"/>
        </w:trPr>
        <w:tc>
          <w:tcPr>
            <w:tcW w:w="1720" w:type="dxa"/>
            <w:tcMar>
              <w:top w:w="12" w:type="dxa"/>
              <w:left w:w="12" w:type="dxa"/>
              <w:bottom w:w="0" w:type="dxa"/>
              <w:right w:w="12" w:type="dxa"/>
            </w:tcMar>
            <w:vAlign w:val="center"/>
          </w:tcPr>
          <w:p w14:paraId="572C641A" w14:textId="77777777" w:rsidR="00C76809" w:rsidRPr="00C76809" w:rsidRDefault="00C76809" w:rsidP="00082ED8">
            <w:pPr>
              <w:rPr>
                <w:ins w:id="1538" w:author="ERCOT" w:date="2025-07-14T09:33:00Z" w16du:dateUtc="2025-07-14T14:33:00Z"/>
                <w:rFonts w:ascii="Times New Roman" w:hAnsi="Times New Roman" w:cs="Times New Roman"/>
                <w:sz w:val="21"/>
                <w:szCs w:val="21"/>
              </w:rPr>
            </w:pPr>
            <w:ins w:id="1539" w:author="ERCOT" w:date="2025-07-14T09:33:00Z" w16du:dateUtc="2025-07-14T14:33:00Z">
              <w:r w:rsidRPr="00C76809">
                <w:rPr>
                  <w:rFonts w:ascii="Times New Roman" w:hAnsi="Times New Roman" w:cs="Times New Roman"/>
                  <w:sz w:val="21"/>
                  <w:szCs w:val="21"/>
                </w:rPr>
                <w:t>Sort Code</w:t>
              </w:r>
            </w:ins>
          </w:p>
        </w:tc>
        <w:tc>
          <w:tcPr>
            <w:tcW w:w="1277" w:type="dxa"/>
            <w:tcMar>
              <w:top w:w="12" w:type="dxa"/>
              <w:left w:w="12" w:type="dxa"/>
              <w:bottom w:w="0" w:type="dxa"/>
              <w:right w:w="12" w:type="dxa"/>
            </w:tcMar>
            <w:vAlign w:val="center"/>
          </w:tcPr>
          <w:p w14:paraId="5D091AC7" w14:textId="77777777" w:rsidR="00C76809" w:rsidRPr="00C76809" w:rsidRDefault="00C76809" w:rsidP="00082ED8">
            <w:pPr>
              <w:rPr>
                <w:ins w:id="1540" w:author="ERCOT" w:date="2025-07-14T09:33:00Z" w16du:dateUtc="2025-07-14T14:33:00Z"/>
                <w:rFonts w:ascii="Times New Roman" w:hAnsi="Times New Roman" w:cs="Times New Roman"/>
                <w:sz w:val="21"/>
                <w:szCs w:val="21"/>
              </w:rPr>
            </w:pPr>
            <w:ins w:id="1541" w:author="ERCOT" w:date="2025-07-14T09:33:00Z" w16du:dateUtc="2025-07-14T14:33:00Z">
              <w:r w:rsidRPr="00C76809">
                <w:rPr>
                  <w:rFonts w:ascii="Times New Roman" w:hAnsi="Times New Roman" w:cs="Times New Roman"/>
                  <w:sz w:val="21"/>
                  <w:szCs w:val="21"/>
                </w:rPr>
                <w:t>Mandatory</w:t>
              </w:r>
            </w:ins>
          </w:p>
        </w:tc>
        <w:tc>
          <w:tcPr>
            <w:tcW w:w="4738" w:type="dxa"/>
            <w:tcMar>
              <w:top w:w="12" w:type="dxa"/>
              <w:left w:w="12" w:type="dxa"/>
              <w:bottom w:w="0" w:type="dxa"/>
              <w:right w:w="12" w:type="dxa"/>
            </w:tcMar>
            <w:vAlign w:val="center"/>
          </w:tcPr>
          <w:p w14:paraId="41551C42" w14:textId="77777777" w:rsidR="00C76809" w:rsidRPr="00C76809" w:rsidRDefault="00C76809" w:rsidP="00082ED8">
            <w:pPr>
              <w:spacing w:after="120"/>
              <w:rPr>
                <w:ins w:id="1542" w:author="ERCOT" w:date="2025-07-14T09:33:00Z" w16du:dateUtc="2025-07-14T14:33:00Z"/>
                <w:rFonts w:ascii="Times New Roman" w:hAnsi="Times New Roman" w:cs="Times New Roman"/>
                <w:sz w:val="21"/>
                <w:szCs w:val="21"/>
              </w:rPr>
            </w:pPr>
            <w:ins w:id="1543" w:author="ERCOT" w:date="2025-07-14T09:33:00Z" w16du:dateUtc="2025-07-14T14:33:00Z">
              <w:r w:rsidRPr="00C76809">
                <w:rPr>
                  <w:rFonts w:ascii="Times New Roman" w:hAnsi="Times New Roman" w:cs="Times New Roman"/>
                  <w:sz w:val="21"/>
                  <w:szCs w:val="21"/>
                </w:rPr>
                <w:t>Hard Code “00000003”.</w:t>
              </w:r>
            </w:ins>
          </w:p>
        </w:tc>
        <w:tc>
          <w:tcPr>
            <w:tcW w:w="1890" w:type="dxa"/>
            <w:tcMar>
              <w:top w:w="12" w:type="dxa"/>
              <w:left w:w="12" w:type="dxa"/>
              <w:bottom w:w="0" w:type="dxa"/>
              <w:right w:w="12" w:type="dxa"/>
            </w:tcMar>
            <w:vAlign w:val="center"/>
          </w:tcPr>
          <w:p w14:paraId="7929F341" w14:textId="77777777" w:rsidR="00C76809" w:rsidRPr="00C76809" w:rsidRDefault="00C76809" w:rsidP="00082ED8">
            <w:pPr>
              <w:rPr>
                <w:ins w:id="1544" w:author="ERCOT" w:date="2025-07-14T09:33:00Z" w16du:dateUtc="2025-07-14T14:33:00Z"/>
                <w:rFonts w:ascii="Times New Roman" w:hAnsi="Times New Roman" w:cs="Times New Roman"/>
                <w:sz w:val="21"/>
                <w:szCs w:val="21"/>
              </w:rPr>
            </w:pPr>
            <w:ins w:id="1545" w:author="ERCOT" w:date="2025-07-14T09:33:00Z" w16du:dateUtc="2025-07-14T14:33:00Z">
              <w:r w:rsidRPr="00C76809">
                <w:rPr>
                  <w:rFonts w:ascii="Times New Roman" w:hAnsi="Times New Roman" w:cs="Times New Roman"/>
                  <w:sz w:val="21"/>
                  <w:szCs w:val="21"/>
                </w:rPr>
                <w:t>Numeric (8)</w:t>
              </w:r>
            </w:ins>
          </w:p>
        </w:tc>
      </w:tr>
      <w:tr w:rsidR="00C76809" w:rsidRPr="002A6EEE" w14:paraId="28B0411E" w14:textId="77777777" w:rsidTr="00082ED8">
        <w:trPr>
          <w:cantSplit/>
          <w:trHeight w:val="518"/>
          <w:ins w:id="1546"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7F38D32" w14:textId="77777777" w:rsidR="00C76809" w:rsidRPr="00C76809" w:rsidRDefault="00C76809" w:rsidP="00082ED8">
            <w:pPr>
              <w:rPr>
                <w:ins w:id="1547" w:author="ERCOT" w:date="2025-07-14T09:33:00Z" w16du:dateUtc="2025-07-14T14:33:00Z"/>
                <w:rFonts w:ascii="Times New Roman" w:hAnsi="Times New Roman" w:cs="Times New Roman"/>
                <w:sz w:val="21"/>
                <w:szCs w:val="21"/>
              </w:rPr>
            </w:pPr>
            <w:ins w:id="1548" w:author="ERCOT" w:date="2025-07-14T09:33:00Z" w16du:dateUtc="2025-07-14T14:33:00Z">
              <w:r w:rsidRPr="00C76809">
                <w:rPr>
                  <w:rFonts w:ascii="Times New Roman" w:hAnsi="Times New Roman" w:cs="Times New Roman"/>
                  <w:sz w:val="21"/>
                  <w:szCs w:val="21"/>
                </w:rPr>
                <w:t>Descriptor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57C8E3C" w14:textId="77777777" w:rsidR="00C76809" w:rsidRPr="00C76809" w:rsidRDefault="00C76809" w:rsidP="00082ED8">
            <w:pPr>
              <w:rPr>
                <w:ins w:id="1549" w:author="ERCOT" w:date="2025-07-14T09:33:00Z" w16du:dateUtc="2025-07-14T14:33:00Z"/>
                <w:rFonts w:ascii="Times New Roman" w:hAnsi="Times New Roman" w:cs="Times New Roman"/>
                <w:sz w:val="21"/>
                <w:szCs w:val="21"/>
              </w:rPr>
            </w:pPr>
            <w:ins w:id="1550"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66949D1" w14:textId="77777777" w:rsidR="00C76809" w:rsidRPr="00C76809" w:rsidRDefault="00C76809" w:rsidP="00082ED8">
            <w:pPr>
              <w:rPr>
                <w:ins w:id="1551" w:author="ERCOT" w:date="2025-07-14T09:33:00Z" w16du:dateUtc="2025-07-14T14:33:00Z"/>
                <w:rFonts w:ascii="Times New Roman" w:hAnsi="Times New Roman" w:cs="Times New Roman"/>
                <w:sz w:val="21"/>
                <w:szCs w:val="21"/>
              </w:rPr>
            </w:pPr>
            <w:ins w:id="1552"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041D5B4" w14:textId="77777777" w:rsidR="00C76809" w:rsidRPr="00C76809" w:rsidRDefault="00C76809" w:rsidP="00082ED8">
            <w:pPr>
              <w:rPr>
                <w:ins w:id="1553" w:author="ERCOT" w:date="2025-07-14T09:33:00Z" w16du:dateUtc="2025-07-14T14:33:00Z"/>
                <w:rFonts w:ascii="Times New Roman" w:hAnsi="Times New Roman" w:cs="Times New Roman"/>
                <w:sz w:val="21"/>
                <w:szCs w:val="21"/>
              </w:rPr>
            </w:pPr>
            <w:ins w:id="1554" w:author="ERCOT" w:date="2025-07-14T09:33:00Z" w16du:dateUtc="2025-07-14T14:33:00Z">
              <w:r w:rsidRPr="00C76809">
                <w:rPr>
                  <w:rFonts w:ascii="Times New Roman" w:hAnsi="Times New Roman" w:cs="Times New Roman"/>
                  <w:sz w:val="21"/>
                  <w:szCs w:val="21"/>
                </w:rPr>
                <w:t>Leave Blank</w:t>
              </w:r>
            </w:ins>
          </w:p>
        </w:tc>
      </w:tr>
    </w:tbl>
    <w:p w14:paraId="15142344" w14:textId="1E47807B" w:rsidR="00C76809" w:rsidRPr="00F341A6" w:rsidRDefault="00F341A6" w:rsidP="00F341A6">
      <w:pPr>
        <w:spacing w:before="240" w:after="240"/>
        <w:ind w:left="2160" w:hanging="720"/>
        <w:rPr>
          <w:ins w:id="1555" w:author="ERCOT" w:date="2025-07-14T09:33:00Z" w16du:dateUtc="2025-07-14T14:33:00Z"/>
          <w:rFonts w:ascii="Times New Roman" w:hAnsi="Times New Roman"/>
        </w:rPr>
      </w:pPr>
      <w:ins w:id="1556" w:author="ERCOT" w:date="2025-07-15T07:43:00Z" w16du:dateUtc="2025-07-15T12:43:00Z">
        <w:r w:rsidRPr="00F341A6">
          <w:rPr>
            <w:rFonts w:ascii="Times New Roman" w:hAnsi="Times New Roman"/>
          </w:rPr>
          <w:t>(v</w:t>
        </w:r>
      </w:ins>
      <w:ins w:id="1557" w:author="ERCOT" w:date="2025-08-22T09:14:00Z" w16du:dateUtc="2025-08-22T14:14:00Z">
        <w:r w:rsidR="00D43793">
          <w:rPr>
            <w:rFonts w:ascii="Times New Roman" w:hAnsi="Times New Roman"/>
          </w:rPr>
          <w:t>i</w:t>
        </w:r>
      </w:ins>
      <w:ins w:id="1558" w:author="ERCOT" w:date="2025-07-15T07:43:00Z" w16du:dateUtc="2025-07-15T12:43:00Z">
        <w:r w:rsidRPr="00F341A6">
          <w:rPr>
            <w:rFonts w:ascii="Times New Roman" w:hAnsi="Times New Roman"/>
          </w:rPr>
          <w:t>i)</w:t>
        </w:r>
        <w:r w:rsidRPr="00F341A6">
          <w:rPr>
            <w:rFonts w:ascii="Times New Roman" w:hAnsi="Times New Roman"/>
          </w:rPr>
          <w:tab/>
          <w:t>Header Row Four – This header row contains the timestamp of the read.  This value will determine which read will ‘win’ for a day if there are multiple reads.</w:t>
        </w:r>
      </w:ins>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20"/>
        <w:gridCol w:w="1277"/>
        <w:gridCol w:w="4738"/>
        <w:gridCol w:w="1890"/>
      </w:tblGrid>
      <w:tr w:rsidR="00C76809" w:rsidRPr="002A6EEE" w14:paraId="0A9F9A2D" w14:textId="77777777" w:rsidTr="00082ED8">
        <w:trPr>
          <w:cantSplit/>
          <w:trHeight w:val="495"/>
          <w:tblHeader/>
          <w:ins w:id="1559" w:author="ERCOT" w:date="2025-07-14T09:33:00Z"/>
        </w:trPr>
        <w:tc>
          <w:tcPr>
            <w:tcW w:w="1720" w:type="dxa"/>
            <w:shd w:val="clear" w:color="auto" w:fill="E2E2E2"/>
            <w:tcMar>
              <w:top w:w="12" w:type="dxa"/>
              <w:left w:w="12" w:type="dxa"/>
              <w:bottom w:w="0" w:type="dxa"/>
              <w:right w:w="12" w:type="dxa"/>
            </w:tcMar>
            <w:vAlign w:val="center"/>
          </w:tcPr>
          <w:p w14:paraId="4099A585" w14:textId="77777777" w:rsidR="00C76809" w:rsidRPr="00C76809" w:rsidRDefault="00C76809" w:rsidP="00082ED8">
            <w:pPr>
              <w:jc w:val="center"/>
              <w:rPr>
                <w:ins w:id="1560" w:author="ERCOT" w:date="2025-07-14T09:33:00Z" w16du:dateUtc="2025-07-14T14:33:00Z"/>
                <w:rFonts w:ascii="Times New Roman" w:eastAsia="Arial Unicode MS" w:hAnsi="Times New Roman" w:cs="Times New Roman"/>
                <w:b/>
                <w:sz w:val="21"/>
                <w:szCs w:val="21"/>
              </w:rPr>
            </w:pPr>
            <w:ins w:id="1561" w:author="ERCOT" w:date="2025-07-14T09:33:00Z" w16du:dateUtc="2025-07-14T14:33:00Z">
              <w:r w:rsidRPr="00C76809">
                <w:rPr>
                  <w:rFonts w:ascii="Times New Roman" w:hAnsi="Times New Roman" w:cs="Times New Roman"/>
                  <w:b/>
                  <w:sz w:val="21"/>
                  <w:szCs w:val="21"/>
                </w:rPr>
                <w:t>Data Element</w:t>
              </w:r>
            </w:ins>
          </w:p>
        </w:tc>
        <w:tc>
          <w:tcPr>
            <w:tcW w:w="1277" w:type="dxa"/>
            <w:shd w:val="clear" w:color="auto" w:fill="E2E2E2"/>
            <w:tcMar>
              <w:top w:w="12" w:type="dxa"/>
              <w:left w:w="12" w:type="dxa"/>
              <w:bottom w:w="0" w:type="dxa"/>
              <w:right w:w="12" w:type="dxa"/>
            </w:tcMar>
            <w:vAlign w:val="center"/>
          </w:tcPr>
          <w:p w14:paraId="616FB389" w14:textId="77777777" w:rsidR="00C76809" w:rsidRPr="00C76809" w:rsidRDefault="00C76809" w:rsidP="00082ED8">
            <w:pPr>
              <w:jc w:val="center"/>
              <w:rPr>
                <w:ins w:id="1562" w:author="ERCOT" w:date="2025-07-14T09:33:00Z" w16du:dateUtc="2025-07-14T14:33:00Z"/>
                <w:rFonts w:ascii="Times New Roman" w:eastAsia="Arial Unicode MS" w:hAnsi="Times New Roman" w:cs="Times New Roman"/>
                <w:b/>
                <w:sz w:val="21"/>
                <w:szCs w:val="21"/>
              </w:rPr>
            </w:pPr>
            <w:ins w:id="1563" w:author="ERCOT" w:date="2025-07-14T09:33:00Z" w16du:dateUtc="2025-07-14T14:33:00Z">
              <w:r w:rsidRPr="00C76809">
                <w:rPr>
                  <w:rFonts w:ascii="Times New Roman" w:hAnsi="Times New Roman" w:cs="Times New Roman"/>
                  <w:b/>
                  <w:sz w:val="21"/>
                  <w:szCs w:val="21"/>
                </w:rPr>
                <w:t>Mandatory / Optional</w:t>
              </w:r>
            </w:ins>
          </w:p>
        </w:tc>
        <w:tc>
          <w:tcPr>
            <w:tcW w:w="4738" w:type="dxa"/>
            <w:shd w:val="clear" w:color="auto" w:fill="E2E2E2"/>
            <w:tcMar>
              <w:top w:w="12" w:type="dxa"/>
              <w:left w:w="12" w:type="dxa"/>
              <w:bottom w:w="0" w:type="dxa"/>
              <w:right w:w="12" w:type="dxa"/>
            </w:tcMar>
            <w:vAlign w:val="center"/>
          </w:tcPr>
          <w:p w14:paraId="15476EE8" w14:textId="77777777" w:rsidR="00C76809" w:rsidRPr="00C76809" w:rsidRDefault="00C76809" w:rsidP="00082ED8">
            <w:pPr>
              <w:jc w:val="center"/>
              <w:rPr>
                <w:ins w:id="1564" w:author="ERCOT" w:date="2025-07-14T09:33:00Z" w16du:dateUtc="2025-07-14T14:33:00Z"/>
                <w:rFonts w:ascii="Times New Roman" w:eastAsia="Arial Unicode MS" w:hAnsi="Times New Roman" w:cs="Times New Roman"/>
                <w:b/>
                <w:sz w:val="21"/>
                <w:szCs w:val="21"/>
              </w:rPr>
            </w:pPr>
            <w:ins w:id="1565" w:author="ERCOT" w:date="2025-07-14T09:33:00Z" w16du:dateUtc="2025-07-14T14:33:00Z">
              <w:r w:rsidRPr="00C76809">
                <w:rPr>
                  <w:rFonts w:ascii="Times New Roman" w:hAnsi="Times New Roman" w:cs="Times New Roman"/>
                  <w:b/>
                  <w:sz w:val="21"/>
                  <w:szCs w:val="21"/>
                </w:rPr>
                <w:t>Comments</w:t>
              </w:r>
            </w:ins>
          </w:p>
        </w:tc>
        <w:tc>
          <w:tcPr>
            <w:tcW w:w="1890" w:type="dxa"/>
            <w:shd w:val="clear" w:color="auto" w:fill="E2E2E2"/>
            <w:tcMar>
              <w:top w:w="12" w:type="dxa"/>
              <w:left w:w="12" w:type="dxa"/>
              <w:bottom w:w="0" w:type="dxa"/>
              <w:right w:w="12" w:type="dxa"/>
            </w:tcMar>
            <w:vAlign w:val="center"/>
          </w:tcPr>
          <w:p w14:paraId="70766F7A" w14:textId="77777777" w:rsidR="00C76809" w:rsidRPr="00C76809" w:rsidRDefault="00C76809" w:rsidP="00082ED8">
            <w:pPr>
              <w:jc w:val="center"/>
              <w:rPr>
                <w:ins w:id="1566" w:author="ERCOT" w:date="2025-07-14T09:33:00Z" w16du:dateUtc="2025-07-14T14:33:00Z"/>
                <w:rFonts w:ascii="Times New Roman" w:eastAsia="Arial Unicode MS" w:hAnsi="Times New Roman" w:cs="Times New Roman"/>
                <w:b/>
                <w:sz w:val="21"/>
                <w:szCs w:val="21"/>
              </w:rPr>
            </w:pPr>
            <w:ins w:id="1567" w:author="ERCOT" w:date="2025-07-14T09:33:00Z" w16du:dateUtc="2025-07-14T14:33:00Z">
              <w:r w:rsidRPr="00C76809">
                <w:rPr>
                  <w:rFonts w:ascii="Times New Roman" w:hAnsi="Times New Roman" w:cs="Times New Roman"/>
                  <w:b/>
                  <w:sz w:val="21"/>
                  <w:szCs w:val="21"/>
                </w:rPr>
                <w:t>Format</w:t>
              </w:r>
            </w:ins>
          </w:p>
        </w:tc>
      </w:tr>
      <w:tr w:rsidR="00C76809" w:rsidRPr="002A6EEE" w14:paraId="13D97B1E" w14:textId="77777777" w:rsidTr="00082ED8">
        <w:trPr>
          <w:cantSplit/>
          <w:trHeight w:val="518"/>
          <w:ins w:id="1568" w:author="ERCOT" w:date="2025-07-14T09:33:00Z"/>
        </w:trPr>
        <w:tc>
          <w:tcPr>
            <w:tcW w:w="1720" w:type="dxa"/>
            <w:tcMar>
              <w:top w:w="12" w:type="dxa"/>
              <w:left w:w="12" w:type="dxa"/>
              <w:bottom w:w="0" w:type="dxa"/>
              <w:right w:w="12" w:type="dxa"/>
            </w:tcMar>
            <w:vAlign w:val="center"/>
          </w:tcPr>
          <w:p w14:paraId="27EA77C2" w14:textId="77777777" w:rsidR="00C76809" w:rsidRPr="00C76809" w:rsidRDefault="00C76809" w:rsidP="00082ED8">
            <w:pPr>
              <w:rPr>
                <w:ins w:id="1569" w:author="ERCOT" w:date="2025-07-14T09:33:00Z" w16du:dateUtc="2025-07-14T14:33:00Z"/>
                <w:rFonts w:ascii="Times New Roman" w:hAnsi="Times New Roman" w:cs="Times New Roman"/>
                <w:sz w:val="21"/>
                <w:szCs w:val="21"/>
              </w:rPr>
            </w:pPr>
            <w:ins w:id="1570" w:author="ERCOT" w:date="2025-07-14T09:33:00Z" w16du:dateUtc="2025-07-14T14:33:00Z">
              <w:r w:rsidRPr="00C76809">
                <w:rPr>
                  <w:rFonts w:ascii="Times New Roman" w:hAnsi="Times New Roman" w:cs="Times New Roman"/>
                  <w:sz w:val="21"/>
                  <w:szCs w:val="21"/>
                </w:rPr>
                <w:t>Sort Code</w:t>
              </w:r>
            </w:ins>
          </w:p>
        </w:tc>
        <w:tc>
          <w:tcPr>
            <w:tcW w:w="1277" w:type="dxa"/>
            <w:tcMar>
              <w:top w:w="12" w:type="dxa"/>
              <w:left w:w="12" w:type="dxa"/>
              <w:bottom w:w="0" w:type="dxa"/>
              <w:right w:w="12" w:type="dxa"/>
            </w:tcMar>
            <w:vAlign w:val="center"/>
          </w:tcPr>
          <w:p w14:paraId="690104EC" w14:textId="77777777" w:rsidR="00C76809" w:rsidRPr="00C76809" w:rsidRDefault="00C76809" w:rsidP="00082ED8">
            <w:pPr>
              <w:rPr>
                <w:ins w:id="1571" w:author="ERCOT" w:date="2025-07-14T09:33:00Z" w16du:dateUtc="2025-07-14T14:33:00Z"/>
                <w:rFonts w:ascii="Times New Roman" w:hAnsi="Times New Roman" w:cs="Times New Roman"/>
                <w:sz w:val="21"/>
                <w:szCs w:val="21"/>
              </w:rPr>
            </w:pPr>
            <w:ins w:id="1572" w:author="ERCOT" w:date="2025-07-14T09:33:00Z" w16du:dateUtc="2025-07-14T14:33:00Z">
              <w:r w:rsidRPr="00C76809">
                <w:rPr>
                  <w:rFonts w:ascii="Times New Roman" w:hAnsi="Times New Roman" w:cs="Times New Roman"/>
                  <w:sz w:val="21"/>
                  <w:szCs w:val="21"/>
                </w:rPr>
                <w:t>Mandatory</w:t>
              </w:r>
            </w:ins>
          </w:p>
        </w:tc>
        <w:tc>
          <w:tcPr>
            <w:tcW w:w="4738" w:type="dxa"/>
            <w:tcMar>
              <w:top w:w="12" w:type="dxa"/>
              <w:left w:w="12" w:type="dxa"/>
              <w:bottom w:w="0" w:type="dxa"/>
              <w:right w:w="12" w:type="dxa"/>
            </w:tcMar>
            <w:vAlign w:val="center"/>
          </w:tcPr>
          <w:p w14:paraId="6726BB75" w14:textId="77777777" w:rsidR="00C76809" w:rsidRPr="00C76809" w:rsidRDefault="00C76809" w:rsidP="00082ED8">
            <w:pPr>
              <w:spacing w:after="120"/>
              <w:rPr>
                <w:ins w:id="1573" w:author="ERCOT" w:date="2025-07-14T09:33:00Z" w16du:dateUtc="2025-07-14T14:33:00Z"/>
                <w:rFonts w:ascii="Times New Roman" w:hAnsi="Times New Roman" w:cs="Times New Roman"/>
                <w:sz w:val="21"/>
                <w:szCs w:val="21"/>
              </w:rPr>
            </w:pPr>
            <w:ins w:id="1574" w:author="ERCOT" w:date="2025-07-14T09:33:00Z" w16du:dateUtc="2025-07-14T14:33:00Z">
              <w:r w:rsidRPr="00C76809">
                <w:rPr>
                  <w:rFonts w:ascii="Times New Roman" w:hAnsi="Times New Roman" w:cs="Times New Roman"/>
                  <w:sz w:val="21"/>
                  <w:szCs w:val="21"/>
                </w:rPr>
                <w:t>Hard Code “00000004”.</w:t>
              </w:r>
            </w:ins>
          </w:p>
        </w:tc>
        <w:tc>
          <w:tcPr>
            <w:tcW w:w="1890" w:type="dxa"/>
            <w:tcMar>
              <w:top w:w="12" w:type="dxa"/>
              <w:left w:w="12" w:type="dxa"/>
              <w:bottom w:w="0" w:type="dxa"/>
              <w:right w:w="12" w:type="dxa"/>
            </w:tcMar>
            <w:vAlign w:val="center"/>
          </w:tcPr>
          <w:p w14:paraId="53F25CA8" w14:textId="77777777" w:rsidR="00C76809" w:rsidRPr="00C76809" w:rsidRDefault="00C76809" w:rsidP="00082ED8">
            <w:pPr>
              <w:rPr>
                <w:ins w:id="1575" w:author="ERCOT" w:date="2025-07-14T09:33:00Z" w16du:dateUtc="2025-07-14T14:33:00Z"/>
                <w:rFonts w:ascii="Times New Roman" w:hAnsi="Times New Roman" w:cs="Times New Roman"/>
                <w:sz w:val="21"/>
                <w:szCs w:val="21"/>
              </w:rPr>
            </w:pPr>
            <w:ins w:id="1576" w:author="ERCOT" w:date="2025-07-14T09:33:00Z" w16du:dateUtc="2025-07-14T14:33:00Z">
              <w:r w:rsidRPr="00C76809">
                <w:rPr>
                  <w:rFonts w:ascii="Times New Roman" w:hAnsi="Times New Roman" w:cs="Times New Roman"/>
                  <w:sz w:val="21"/>
                  <w:szCs w:val="21"/>
                </w:rPr>
                <w:t>Numeric (8)</w:t>
              </w:r>
            </w:ins>
          </w:p>
        </w:tc>
      </w:tr>
      <w:tr w:rsidR="00C76809" w:rsidRPr="002A6EEE" w14:paraId="0E2A0104" w14:textId="77777777" w:rsidTr="00082ED8">
        <w:trPr>
          <w:cantSplit/>
          <w:trHeight w:val="518"/>
          <w:ins w:id="1577"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954D876" w14:textId="77777777" w:rsidR="00C76809" w:rsidRPr="00C76809" w:rsidRDefault="00C76809" w:rsidP="00082ED8">
            <w:pPr>
              <w:rPr>
                <w:ins w:id="1578" w:author="ERCOT" w:date="2025-07-14T09:33:00Z" w16du:dateUtc="2025-07-14T14:33:00Z"/>
                <w:rFonts w:ascii="Times New Roman" w:hAnsi="Times New Roman" w:cs="Times New Roman"/>
                <w:sz w:val="21"/>
                <w:szCs w:val="21"/>
              </w:rPr>
            </w:pPr>
            <w:ins w:id="1579" w:author="ERCOT" w:date="2025-07-14T09:33:00Z" w16du:dateUtc="2025-07-14T14:33:00Z">
              <w:r w:rsidRPr="00C76809">
                <w:rPr>
                  <w:rFonts w:ascii="Times New Roman" w:hAnsi="Times New Roman" w:cs="Times New Roman"/>
                  <w:sz w:val="21"/>
                  <w:szCs w:val="21"/>
                </w:rPr>
                <w:lastRenderedPageBreak/>
                <w:t>Timestamp</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700E0EF" w14:textId="77777777" w:rsidR="00C76809" w:rsidRPr="00C76809" w:rsidRDefault="00C76809" w:rsidP="00082ED8">
            <w:pPr>
              <w:rPr>
                <w:ins w:id="1580" w:author="ERCOT" w:date="2025-07-14T09:33:00Z" w16du:dateUtc="2025-07-14T14:33:00Z"/>
                <w:rFonts w:ascii="Times New Roman" w:hAnsi="Times New Roman" w:cs="Times New Roman"/>
                <w:sz w:val="21"/>
                <w:szCs w:val="21"/>
              </w:rPr>
            </w:pPr>
            <w:ins w:id="1581"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7C22843" w14:textId="77777777" w:rsidR="00C76809" w:rsidRPr="00C76809" w:rsidRDefault="00C76809" w:rsidP="00082ED8">
            <w:pPr>
              <w:rPr>
                <w:ins w:id="1582" w:author="ERCOT" w:date="2025-07-14T09:33:00Z" w16du:dateUtc="2025-07-14T14:33:00Z"/>
                <w:rFonts w:ascii="Times New Roman" w:hAnsi="Times New Roman" w:cs="Times New Roman"/>
                <w:sz w:val="21"/>
                <w:szCs w:val="21"/>
              </w:rPr>
            </w:pPr>
            <w:ins w:id="1583" w:author="ERCOT" w:date="2025-07-14T09:33:00Z" w16du:dateUtc="2025-07-14T14:33:00Z">
              <w:r w:rsidRPr="00C76809">
                <w:rPr>
                  <w:rFonts w:ascii="Times New Roman" w:hAnsi="Times New Roman" w:cs="Times New Roman"/>
                  <w:sz w:val="21"/>
                  <w:szCs w:val="21"/>
                </w:rPr>
                <w:t xml:space="preserve">Timestamp of </w:t>
              </w:r>
              <w:proofErr w:type="gramStart"/>
              <w:r w:rsidRPr="00C76809">
                <w:rPr>
                  <w:rFonts w:ascii="Times New Roman" w:hAnsi="Times New Roman" w:cs="Times New Roman"/>
                  <w:sz w:val="21"/>
                  <w:szCs w:val="21"/>
                </w:rPr>
                <w:t>read</w:t>
              </w:r>
              <w:proofErr w:type="gramEnd"/>
              <w:r w:rsidRPr="00C76809">
                <w:rPr>
                  <w:rFonts w:ascii="Times New Roman" w:hAnsi="Times New Roman" w:cs="Times New Roman"/>
                  <w:sz w:val="21"/>
                  <w:szCs w:val="21"/>
                </w:rPr>
                <w:t>.  This value will determine which read will ‘win’ for a day if there are multiple reads.</w:t>
              </w:r>
            </w:ins>
          </w:p>
          <w:p w14:paraId="5E8F5A58" w14:textId="77777777" w:rsidR="00C76809" w:rsidRPr="00C76809" w:rsidRDefault="00C76809" w:rsidP="00082ED8">
            <w:pPr>
              <w:rPr>
                <w:ins w:id="1584" w:author="ERCOT" w:date="2025-07-14T09:33:00Z" w16du:dateUtc="2025-07-14T14:33:00Z"/>
                <w:rFonts w:ascii="Times New Roman" w:hAnsi="Times New Roman" w:cs="Times New Roman"/>
                <w:sz w:val="21"/>
                <w:szCs w:val="21"/>
              </w:rPr>
            </w:pPr>
            <w:ins w:id="1585" w:author="ERCOT" w:date="2025-07-14T09:33:00Z" w16du:dateUtc="2025-07-14T14:33:00Z">
              <w:r w:rsidRPr="00C76809">
                <w:rPr>
                  <w:rFonts w:ascii="Times New Roman" w:hAnsi="Times New Roman" w:cs="Times New Roman"/>
                  <w:sz w:val="21"/>
                  <w:szCs w:val="21"/>
                </w:rPr>
                <w:t>YYYYMMDDHHMMSSMM (24-hour)</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C89D12A" w14:textId="77777777" w:rsidR="00C76809" w:rsidRPr="00C76809" w:rsidRDefault="00C76809" w:rsidP="00082ED8">
            <w:pPr>
              <w:rPr>
                <w:ins w:id="1586" w:author="ERCOT" w:date="2025-07-14T09:33:00Z" w16du:dateUtc="2025-07-14T14:33:00Z"/>
                <w:rFonts w:ascii="Times New Roman" w:hAnsi="Times New Roman" w:cs="Times New Roman"/>
                <w:sz w:val="21"/>
                <w:szCs w:val="21"/>
              </w:rPr>
            </w:pPr>
            <w:ins w:id="1587" w:author="ERCOT" w:date="2025-07-14T09:33:00Z" w16du:dateUtc="2025-07-14T14:33:00Z">
              <w:r w:rsidRPr="70805840">
                <w:rPr>
                  <w:rFonts w:ascii="Times New Roman" w:hAnsi="Times New Roman" w:cs="Times New Roman"/>
                  <w:sz w:val="21"/>
                  <w:szCs w:val="21"/>
                </w:rPr>
                <w:t xml:space="preserve">Numeric (16) </w:t>
              </w:r>
            </w:ins>
          </w:p>
        </w:tc>
      </w:tr>
      <w:tr w:rsidR="00C76809" w:rsidRPr="002A6EEE" w14:paraId="78C9E55E" w14:textId="77777777" w:rsidTr="00082ED8">
        <w:trPr>
          <w:cantSplit/>
          <w:trHeight w:val="518"/>
          <w:ins w:id="1588"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C75B83D" w14:textId="77777777" w:rsidR="00C76809" w:rsidRPr="00C76809" w:rsidRDefault="00C76809" w:rsidP="00082ED8">
            <w:pPr>
              <w:rPr>
                <w:ins w:id="1589" w:author="ERCOT" w:date="2025-07-14T09:33:00Z" w16du:dateUtc="2025-07-14T14:33:00Z"/>
                <w:rFonts w:ascii="Times New Roman" w:hAnsi="Times New Roman" w:cs="Times New Roman"/>
                <w:sz w:val="21"/>
                <w:szCs w:val="21"/>
              </w:rPr>
            </w:pPr>
            <w:ins w:id="1590" w:author="ERCOT" w:date="2025-07-14T09:33:00Z" w16du:dateUtc="2025-07-14T14:33:00Z">
              <w:r w:rsidRPr="00C76809">
                <w:rPr>
                  <w:rFonts w:ascii="Times New Roman" w:hAnsi="Times New Roman" w:cs="Times New Roman"/>
                  <w:sz w:val="21"/>
                  <w:szCs w:val="21"/>
                </w:rPr>
                <w:t>Origin</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B29E86E" w14:textId="77777777" w:rsidR="00C76809" w:rsidRPr="00C76809" w:rsidRDefault="00C76809" w:rsidP="00082ED8">
            <w:pPr>
              <w:rPr>
                <w:ins w:id="1591" w:author="ERCOT" w:date="2025-07-14T09:33:00Z" w16du:dateUtc="2025-07-14T14:33:00Z"/>
                <w:rFonts w:ascii="Times New Roman" w:hAnsi="Times New Roman" w:cs="Times New Roman"/>
                <w:sz w:val="21"/>
                <w:szCs w:val="21"/>
              </w:rPr>
            </w:pPr>
            <w:ins w:id="1592"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1C6AFEF" w14:textId="77777777" w:rsidR="00C76809" w:rsidRPr="00C76809" w:rsidRDefault="00C76809" w:rsidP="00082ED8">
            <w:pPr>
              <w:rPr>
                <w:ins w:id="1593" w:author="ERCOT" w:date="2025-07-14T09:33:00Z" w16du:dateUtc="2025-07-14T14:33:00Z"/>
                <w:rFonts w:ascii="Times New Roman" w:hAnsi="Times New Roman" w:cs="Times New Roman"/>
                <w:sz w:val="21"/>
                <w:szCs w:val="21"/>
              </w:rPr>
            </w:pPr>
            <w:ins w:id="1594" w:author="ERCOT" w:date="2025-07-14T09:33:00Z" w16du:dateUtc="2025-07-14T14:33:00Z">
              <w:r w:rsidRPr="00C76809">
                <w:rPr>
                  <w:rFonts w:ascii="Times New Roman" w:hAnsi="Times New Roman" w:cs="Times New Roman"/>
                  <w:sz w:val="21"/>
                  <w:szCs w:val="21"/>
                </w:rPr>
                <w:t>Hard Code “M”.</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E5833D9" w14:textId="77777777" w:rsidR="00C76809" w:rsidRPr="00C76809" w:rsidRDefault="00C76809" w:rsidP="00082ED8">
            <w:pPr>
              <w:rPr>
                <w:ins w:id="1595" w:author="ERCOT" w:date="2025-07-14T09:33:00Z" w16du:dateUtc="2025-07-14T14:33:00Z"/>
                <w:rFonts w:ascii="Times New Roman" w:hAnsi="Times New Roman" w:cs="Times New Roman"/>
                <w:sz w:val="21"/>
                <w:szCs w:val="21"/>
              </w:rPr>
            </w:pPr>
            <w:ins w:id="1596" w:author="ERCOT" w:date="2025-07-14T09:33:00Z" w16du:dateUtc="2025-07-14T14:33:00Z">
              <w:r w:rsidRPr="00C76809">
                <w:rPr>
                  <w:rFonts w:ascii="Times New Roman" w:hAnsi="Times New Roman" w:cs="Times New Roman"/>
                  <w:sz w:val="21"/>
                  <w:szCs w:val="21"/>
                </w:rPr>
                <w:t>Alphanumeric (1)</w:t>
              </w:r>
            </w:ins>
          </w:p>
        </w:tc>
      </w:tr>
    </w:tbl>
    <w:p w14:paraId="39243582" w14:textId="03B6740D" w:rsidR="00C76809" w:rsidRPr="00F341A6" w:rsidRDefault="00F341A6" w:rsidP="00F341A6">
      <w:pPr>
        <w:spacing w:before="240" w:after="240"/>
        <w:ind w:left="2160" w:hanging="720"/>
        <w:rPr>
          <w:ins w:id="1597" w:author="ERCOT" w:date="2025-07-14T09:33:00Z" w16du:dateUtc="2025-07-14T14:33:00Z"/>
          <w:rFonts w:ascii="Times New Roman" w:hAnsi="Times New Roman"/>
        </w:rPr>
      </w:pPr>
      <w:ins w:id="1598" w:author="ERCOT" w:date="2025-07-15T07:44:00Z" w16du:dateUtc="2025-07-15T12:44:00Z">
        <w:r w:rsidRPr="00F341A6">
          <w:rPr>
            <w:rFonts w:ascii="Times New Roman" w:hAnsi="Times New Roman"/>
          </w:rPr>
          <w:t>(vi</w:t>
        </w:r>
      </w:ins>
      <w:ins w:id="1599" w:author="ERCOT" w:date="2025-08-22T09:14:00Z" w16du:dateUtc="2025-08-22T14:14:00Z">
        <w:r w:rsidR="00D43793">
          <w:rPr>
            <w:rFonts w:ascii="Times New Roman" w:hAnsi="Times New Roman"/>
          </w:rPr>
          <w:t>i</w:t>
        </w:r>
      </w:ins>
      <w:ins w:id="1600" w:author="ERCOT" w:date="2025-07-15T07:44:00Z" w16du:dateUtc="2025-07-15T12:44:00Z">
        <w:r w:rsidRPr="00F341A6">
          <w:rPr>
            <w:rFonts w:ascii="Times New Roman" w:hAnsi="Times New Roman"/>
          </w:rPr>
          <w:t>i)</w:t>
        </w:r>
        <w:r w:rsidRPr="00F341A6">
          <w:rPr>
            <w:rFonts w:ascii="Times New Roman" w:hAnsi="Times New Roman"/>
          </w:rPr>
          <w:tab/>
          <w:t>Header Row Thirty – This header row contains a number of fields not being used that should be left blank.</w:t>
        </w:r>
      </w:ins>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20"/>
        <w:gridCol w:w="1277"/>
        <w:gridCol w:w="4738"/>
        <w:gridCol w:w="1890"/>
      </w:tblGrid>
      <w:tr w:rsidR="00C76809" w:rsidRPr="002A6EEE" w14:paraId="5D8EC201" w14:textId="77777777" w:rsidTr="00082ED8">
        <w:trPr>
          <w:cantSplit/>
          <w:trHeight w:val="495"/>
          <w:tblHeader/>
          <w:ins w:id="1601" w:author="ERCOT" w:date="2025-07-14T09:33:00Z"/>
        </w:trPr>
        <w:tc>
          <w:tcPr>
            <w:tcW w:w="1720" w:type="dxa"/>
            <w:shd w:val="clear" w:color="auto" w:fill="E2E2E2"/>
            <w:tcMar>
              <w:top w:w="12" w:type="dxa"/>
              <w:left w:w="12" w:type="dxa"/>
              <w:bottom w:w="0" w:type="dxa"/>
              <w:right w:w="12" w:type="dxa"/>
            </w:tcMar>
            <w:vAlign w:val="center"/>
          </w:tcPr>
          <w:p w14:paraId="3D2596F7" w14:textId="77777777" w:rsidR="00C76809" w:rsidRPr="00C76809" w:rsidRDefault="00C76809" w:rsidP="00082ED8">
            <w:pPr>
              <w:jc w:val="center"/>
              <w:rPr>
                <w:ins w:id="1602" w:author="ERCOT" w:date="2025-07-14T09:33:00Z" w16du:dateUtc="2025-07-14T14:33:00Z"/>
                <w:rFonts w:ascii="Times New Roman" w:eastAsia="Arial Unicode MS" w:hAnsi="Times New Roman" w:cs="Times New Roman"/>
                <w:b/>
                <w:sz w:val="21"/>
                <w:szCs w:val="21"/>
              </w:rPr>
            </w:pPr>
            <w:ins w:id="1603" w:author="ERCOT" w:date="2025-07-14T09:33:00Z" w16du:dateUtc="2025-07-14T14:33:00Z">
              <w:r w:rsidRPr="00C76809">
                <w:rPr>
                  <w:rFonts w:ascii="Times New Roman" w:hAnsi="Times New Roman" w:cs="Times New Roman"/>
                  <w:b/>
                  <w:sz w:val="21"/>
                  <w:szCs w:val="21"/>
                </w:rPr>
                <w:t>Data Element</w:t>
              </w:r>
            </w:ins>
          </w:p>
        </w:tc>
        <w:tc>
          <w:tcPr>
            <w:tcW w:w="1277" w:type="dxa"/>
            <w:shd w:val="clear" w:color="auto" w:fill="E2E2E2"/>
            <w:tcMar>
              <w:top w:w="12" w:type="dxa"/>
              <w:left w:w="12" w:type="dxa"/>
              <w:bottom w:w="0" w:type="dxa"/>
              <w:right w:w="12" w:type="dxa"/>
            </w:tcMar>
            <w:vAlign w:val="center"/>
          </w:tcPr>
          <w:p w14:paraId="661D5A4B" w14:textId="77777777" w:rsidR="00C76809" w:rsidRPr="00C76809" w:rsidRDefault="00C76809" w:rsidP="00082ED8">
            <w:pPr>
              <w:jc w:val="center"/>
              <w:rPr>
                <w:ins w:id="1604" w:author="ERCOT" w:date="2025-07-14T09:33:00Z" w16du:dateUtc="2025-07-14T14:33:00Z"/>
                <w:rFonts w:ascii="Times New Roman" w:eastAsia="Arial Unicode MS" w:hAnsi="Times New Roman" w:cs="Times New Roman"/>
                <w:b/>
                <w:sz w:val="21"/>
                <w:szCs w:val="21"/>
              </w:rPr>
            </w:pPr>
            <w:ins w:id="1605" w:author="ERCOT" w:date="2025-07-14T09:33:00Z" w16du:dateUtc="2025-07-14T14:33:00Z">
              <w:r w:rsidRPr="00C76809">
                <w:rPr>
                  <w:rFonts w:ascii="Times New Roman" w:hAnsi="Times New Roman" w:cs="Times New Roman"/>
                  <w:b/>
                  <w:sz w:val="21"/>
                  <w:szCs w:val="21"/>
                </w:rPr>
                <w:t>Mandatory / Optional</w:t>
              </w:r>
            </w:ins>
          </w:p>
        </w:tc>
        <w:tc>
          <w:tcPr>
            <w:tcW w:w="4738" w:type="dxa"/>
            <w:shd w:val="clear" w:color="auto" w:fill="E2E2E2"/>
            <w:tcMar>
              <w:top w:w="12" w:type="dxa"/>
              <w:left w:w="12" w:type="dxa"/>
              <w:bottom w:w="0" w:type="dxa"/>
              <w:right w:w="12" w:type="dxa"/>
            </w:tcMar>
            <w:vAlign w:val="center"/>
          </w:tcPr>
          <w:p w14:paraId="0F1DE3EA" w14:textId="77777777" w:rsidR="00C76809" w:rsidRPr="00C76809" w:rsidRDefault="00C76809" w:rsidP="00082ED8">
            <w:pPr>
              <w:jc w:val="center"/>
              <w:rPr>
                <w:ins w:id="1606" w:author="ERCOT" w:date="2025-07-14T09:33:00Z" w16du:dateUtc="2025-07-14T14:33:00Z"/>
                <w:rFonts w:ascii="Times New Roman" w:eastAsia="Arial Unicode MS" w:hAnsi="Times New Roman" w:cs="Times New Roman"/>
                <w:b/>
                <w:sz w:val="21"/>
                <w:szCs w:val="21"/>
              </w:rPr>
            </w:pPr>
            <w:ins w:id="1607" w:author="ERCOT" w:date="2025-07-14T09:33:00Z" w16du:dateUtc="2025-07-14T14:33:00Z">
              <w:r w:rsidRPr="00C76809">
                <w:rPr>
                  <w:rFonts w:ascii="Times New Roman" w:hAnsi="Times New Roman" w:cs="Times New Roman"/>
                  <w:b/>
                  <w:sz w:val="21"/>
                  <w:szCs w:val="21"/>
                </w:rPr>
                <w:t>Comments</w:t>
              </w:r>
            </w:ins>
          </w:p>
        </w:tc>
        <w:tc>
          <w:tcPr>
            <w:tcW w:w="1890" w:type="dxa"/>
            <w:shd w:val="clear" w:color="auto" w:fill="E2E2E2"/>
            <w:tcMar>
              <w:top w:w="12" w:type="dxa"/>
              <w:left w:w="12" w:type="dxa"/>
              <w:bottom w:w="0" w:type="dxa"/>
              <w:right w:w="12" w:type="dxa"/>
            </w:tcMar>
            <w:vAlign w:val="center"/>
          </w:tcPr>
          <w:p w14:paraId="08BD345E" w14:textId="77777777" w:rsidR="00C76809" w:rsidRPr="00C76809" w:rsidRDefault="00C76809" w:rsidP="00082ED8">
            <w:pPr>
              <w:jc w:val="center"/>
              <w:rPr>
                <w:ins w:id="1608" w:author="ERCOT" w:date="2025-07-14T09:33:00Z" w16du:dateUtc="2025-07-14T14:33:00Z"/>
                <w:rFonts w:ascii="Times New Roman" w:eastAsia="Arial Unicode MS" w:hAnsi="Times New Roman" w:cs="Times New Roman"/>
                <w:b/>
                <w:sz w:val="21"/>
                <w:szCs w:val="21"/>
              </w:rPr>
            </w:pPr>
            <w:ins w:id="1609" w:author="ERCOT" w:date="2025-07-14T09:33:00Z" w16du:dateUtc="2025-07-14T14:33:00Z">
              <w:r w:rsidRPr="00C76809">
                <w:rPr>
                  <w:rFonts w:ascii="Times New Roman" w:hAnsi="Times New Roman" w:cs="Times New Roman"/>
                  <w:b/>
                  <w:sz w:val="21"/>
                  <w:szCs w:val="21"/>
                </w:rPr>
                <w:t>Format</w:t>
              </w:r>
            </w:ins>
          </w:p>
        </w:tc>
      </w:tr>
      <w:tr w:rsidR="00C76809" w:rsidRPr="002A6EEE" w14:paraId="515B48AE" w14:textId="77777777" w:rsidTr="00082ED8">
        <w:trPr>
          <w:cantSplit/>
          <w:trHeight w:val="518"/>
          <w:ins w:id="1610" w:author="ERCOT" w:date="2025-07-14T09:33:00Z"/>
        </w:trPr>
        <w:tc>
          <w:tcPr>
            <w:tcW w:w="1720" w:type="dxa"/>
            <w:tcMar>
              <w:top w:w="12" w:type="dxa"/>
              <w:left w:w="12" w:type="dxa"/>
              <w:bottom w:w="0" w:type="dxa"/>
              <w:right w:w="12" w:type="dxa"/>
            </w:tcMar>
            <w:vAlign w:val="center"/>
          </w:tcPr>
          <w:p w14:paraId="48B5819F" w14:textId="77777777" w:rsidR="00C76809" w:rsidRPr="00C76809" w:rsidRDefault="00C76809" w:rsidP="00082ED8">
            <w:pPr>
              <w:rPr>
                <w:ins w:id="1611" w:author="ERCOT" w:date="2025-07-14T09:33:00Z" w16du:dateUtc="2025-07-14T14:33:00Z"/>
                <w:rFonts w:ascii="Times New Roman" w:hAnsi="Times New Roman" w:cs="Times New Roman"/>
                <w:sz w:val="21"/>
                <w:szCs w:val="21"/>
              </w:rPr>
            </w:pPr>
            <w:ins w:id="1612" w:author="ERCOT" w:date="2025-07-14T09:33:00Z" w16du:dateUtc="2025-07-14T14:33:00Z">
              <w:r w:rsidRPr="00C76809">
                <w:rPr>
                  <w:rFonts w:ascii="Times New Roman" w:hAnsi="Times New Roman" w:cs="Times New Roman"/>
                  <w:sz w:val="21"/>
                  <w:szCs w:val="21"/>
                </w:rPr>
                <w:t>Sort Code</w:t>
              </w:r>
            </w:ins>
          </w:p>
        </w:tc>
        <w:tc>
          <w:tcPr>
            <w:tcW w:w="1277" w:type="dxa"/>
            <w:tcMar>
              <w:top w:w="12" w:type="dxa"/>
              <w:left w:w="12" w:type="dxa"/>
              <w:bottom w:w="0" w:type="dxa"/>
              <w:right w:w="12" w:type="dxa"/>
            </w:tcMar>
            <w:vAlign w:val="center"/>
          </w:tcPr>
          <w:p w14:paraId="763A81C2" w14:textId="77777777" w:rsidR="00C76809" w:rsidRPr="00C76809" w:rsidRDefault="00C76809" w:rsidP="00082ED8">
            <w:pPr>
              <w:rPr>
                <w:ins w:id="1613" w:author="ERCOT" w:date="2025-07-14T09:33:00Z" w16du:dateUtc="2025-07-14T14:33:00Z"/>
                <w:rFonts w:ascii="Times New Roman" w:hAnsi="Times New Roman" w:cs="Times New Roman"/>
                <w:sz w:val="21"/>
                <w:szCs w:val="21"/>
              </w:rPr>
            </w:pPr>
            <w:ins w:id="1614" w:author="ERCOT" w:date="2025-07-14T09:33:00Z" w16du:dateUtc="2025-07-14T14:33:00Z">
              <w:r w:rsidRPr="00C76809">
                <w:rPr>
                  <w:rFonts w:ascii="Times New Roman" w:hAnsi="Times New Roman" w:cs="Times New Roman"/>
                  <w:sz w:val="21"/>
                  <w:szCs w:val="21"/>
                </w:rPr>
                <w:t>Mandatory</w:t>
              </w:r>
            </w:ins>
          </w:p>
        </w:tc>
        <w:tc>
          <w:tcPr>
            <w:tcW w:w="4738" w:type="dxa"/>
            <w:tcMar>
              <w:top w:w="12" w:type="dxa"/>
              <w:left w:w="12" w:type="dxa"/>
              <w:bottom w:w="0" w:type="dxa"/>
              <w:right w:w="12" w:type="dxa"/>
            </w:tcMar>
            <w:vAlign w:val="center"/>
          </w:tcPr>
          <w:p w14:paraId="3D90D6E1" w14:textId="77777777" w:rsidR="00C76809" w:rsidRPr="00C76809" w:rsidRDefault="00C76809" w:rsidP="00082ED8">
            <w:pPr>
              <w:spacing w:after="120"/>
              <w:rPr>
                <w:ins w:id="1615" w:author="ERCOT" w:date="2025-07-14T09:33:00Z" w16du:dateUtc="2025-07-14T14:33:00Z"/>
                <w:rFonts w:ascii="Times New Roman" w:hAnsi="Times New Roman" w:cs="Times New Roman"/>
                <w:sz w:val="21"/>
                <w:szCs w:val="21"/>
              </w:rPr>
            </w:pPr>
            <w:ins w:id="1616" w:author="ERCOT" w:date="2025-07-14T09:33:00Z" w16du:dateUtc="2025-07-14T14:33:00Z">
              <w:r w:rsidRPr="00C76809">
                <w:rPr>
                  <w:rFonts w:ascii="Times New Roman" w:hAnsi="Times New Roman" w:cs="Times New Roman"/>
                  <w:sz w:val="21"/>
                  <w:szCs w:val="21"/>
                </w:rPr>
                <w:t>Hard Code “00000030”.</w:t>
              </w:r>
            </w:ins>
          </w:p>
        </w:tc>
        <w:tc>
          <w:tcPr>
            <w:tcW w:w="1890" w:type="dxa"/>
            <w:tcMar>
              <w:top w:w="12" w:type="dxa"/>
              <w:left w:w="12" w:type="dxa"/>
              <w:bottom w:w="0" w:type="dxa"/>
              <w:right w:w="12" w:type="dxa"/>
            </w:tcMar>
            <w:vAlign w:val="center"/>
          </w:tcPr>
          <w:p w14:paraId="789042B0" w14:textId="77777777" w:rsidR="00C76809" w:rsidRPr="00C76809" w:rsidRDefault="00C76809" w:rsidP="00082ED8">
            <w:pPr>
              <w:rPr>
                <w:ins w:id="1617" w:author="ERCOT" w:date="2025-07-14T09:33:00Z" w16du:dateUtc="2025-07-14T14:33:00Z"/>
                <w:rFonts w:ascii="Times New Roman" w:hAnsi="Times New Roman" w:cs="Times New Roman"/>
                <w:sz w:val="21"/>
                <w:szCs w:val="21"/>
              </w:rPr>
            </w:pPr>
            <w:ins w:id="1618" w:author="ERCOT" w:date="2025-07-14T09:33:00Z" w16du:dateUtc="2025-07-14T14:33:00Z">
              <w:r w:rsidRPr="00C76809">
                <w:rPr>
                  <w:rFonts w:ascii="Times New Roman" w:hAnsi="Times New Roman" w:cs="Times New Roman"/>
                  <w:sz w:val="21"/>
                  <w:szCs w:val="21"/>
                </w:rPr>
                <w:t>Numeric (8)</w:t>
              </w:r>
            </w:ins>
          </w:p>
        </w:tc>
      </w:tr>
      <w:tr w:rsidR="00C76809" w:rsidRPr="002A6EEE" w14:paraId="55C7A1DE" w14:textId="77777777" w:rsidTr="00082ED8">
        <w:trPr>
          <w:cantSplit/>
          <w:trHeight w:val="518"/>
          <w:ins w:id="1619"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002709" w14:textId="77777777" w:rsidR="00C76809" w:rsidRPr="00C76809" w:rsidRDefault="00C76809" w:rsidP="00082ED8">
            <w:pPr>
              <w:rPr>
                <w:ins w:id="1620" w:author="ERCOT" w:date="2025-07-14T09:33:00Z" w16du:dateUtc="2025-07-14T14:33:00Z"/>
                <w:rFonts w:ascii="Times New Roman" w:hAnsi="Times New Roman" w:cs="Times New Roman"/>
                <w:sz w:val="21"/>
                <w:szCs w:val="21"/>
              </w:rPr>
            </w:pPr>
            <w:ins w:id="1621" w:author="ERCOT" w:date="2025-07-14T09:33:00Z" w16du:dateUtc="2025-07-14T14:33:00Z">
              <w:r w:rsidRPr="00C76809">
                <w:rPr>
                  <w:rFonts w:ascii="Times New Roman" w:hAnsi="Times New Roman" w:cs="Times New Roman"/>
                  <w:sz w:val="21"/>
                  <w:szCs w:val="21"/>
                </w:rPr>
                <w:t>Name Value Pairs</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EE6465B" w14:textId="77777777" w:rsidR="00C76809" w:rsidRPr="00C76809" w:rsidRDefault="00C76809" w:rsidP="00082ED8">
            <w:pPr>
              <w:rPr>
                <w:ins w:id="1622" w:author="ERCOT" w:date="2025-07-14T09:33:00Z" w16du:dateUtc="2025-07-14T14:33:00Z"/>
                <w:rFonts w:ascii="Times New Roman" w:hAnsi="Times New Roman" w:cs="Times New Roman"/>
                <w:sz w:val="21"/>
                <w:szCs w:val="21"/>
              </w:rPr>
            </w:pPr>
            <w:ins w:id="1623"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325F2D8" w14:textId="77777777" w:rsidR="00C76809" w:rsidRPr="00C76809" w:rsidRDefault="00C76809" w:rsidP="00082ED8">
            <w:pPr>
              <w:rPr>
                <w:ins w:id="1624" w:author="ERCOT" w:date="2025-07-14T09:33:00Z" w16du:dateUtc="2025-07-14T14:33:00Z"/>
                <w:rFonts w:ascii="Times New Roman" w:hAnsi="Times New Roman" w:cs="Times New Roman"/>
                <w:sz w:val="21"/>
                <w:szCs w:val="21"/>
              </w:rPr>
            </w:pPr>
            <w:ins w:id="1625" w:author="ERCOT" w:date="2025-07-14T09:33:00Z" w16du:dateUtc="2025-07-14T14:33:00Z">
              <w:r w:rsidRPr="00C76809">
                <w:rPr>
                  <w:rFonts w:ascii="Times New Roman" w:hAnsi="Times New Roman" w:cs="Times New Roman"/>
                  <w:sz w:val="21"/>
                  <w:szCs w:val="21"/>
                </w:rPr>
                <w:t>Hard Code “ATTRIBUTEVALUEPAIRS”.</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1E1FD86" w14:textId="77777777" w:rsidR="00C76809" w:rsidRPr="00C76809" w:rsidRDefault="00C76809" w:rsidP="00082ED8">
            <w:pPr>
              <w:rPr>
                <w:ins w:id="1626" w:author="ERCOT" w:date="2025-07-14T09:33:00Z" w16du:dateUtc="2025-07-14T14:33:00Z"/>
                <w:rFonts w:ascii="Times New Roman" w:hAnsi="Times New Roman" w:cs="Times New Roman"/>
                <w:sz w:val="21"/>
                <w:szCs w:val="21"/>
              </w:rPr>
            </w:pPr>
            <w:ins w:id="1627" w:author="ERCOT" w:date="2025-07-14T09:33:00Z" w16du:dateUtc="2025-07-14T14:33:00Z">
              <w:r w:rsidRPr="00C76809">
                <w:rPr>
                  <w:rFonts w:ascii="Times New Roman" w:hAnsi="Times New Roman" w:cs="Times New Roman"/>
                  <w:sz w:val="21"/>
                  <w:szCs w:val="21"/>
                </w:rPr>
                <w:t>Alphanumeric (1</w:t>
              </w:r>
              <w:r w:rsidRPr="70805840">
                <w:rPr>
                  <w:rFonts w:ascii="Times New Roman" w:hAnsi="Times New Roman" w:cs="Times New Roman"/>
                  <w:sz w:val="21"/>
                  <w:szCs w:val="21"/>
                </w:rPr>
                <w:t>9</w:t>
              </w:r>
              <w:r w:rsidRPr="00C76809">
                <w:rPr>
                  <w:rFonts w:ascii="Times New Roman" w:hAnsi="Times New Roman" w:cs="Times New Roman"/>
                  <w:sz w:val="21"/>
                  <w:szCs w:val="21"/>
                </w:rPr>
                <w:t>)</w:t>
              </w:r>
            </w:ins>
          </w:p>
        </w:tc>
      </w:tr>
      <w:tr w:rsidR="00C76809" w:rsidRPr="002A6EEE" w14:paraId="418B345F" w14:textId="77777777" w:rsidTr="00082ED8">
        <w:trPr>
          <w:cantSplit/>
          <w:trHeight w:val="518"/>
          <w:ins w:id="1628"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699B796" w14:textId="77777777" w:rsidR="00C76809" w:rsidRPr="00C76809" w:rsidRDefault="00C76809" w:rsidP="00082ED8">
            <w:pPr>
              <w:rPr>
                <w:ins w:id="1629" w:author="ERCOT" w:date="2025-07-14T09:33:00Z" w16du:dateUtc="2025-07-14T14:33:00Z"/>
                <w:rFonts w:ascii="Times New Roman" w:hAnsi="Times New Roman" w:cs="Times New Roman"/>
                <w:sz w:val="21"/>
                <w:szCs w:val="21"/>
              </w:rPr>
            </w:pPr>
            <w:ins w:id="1630" w:author="ERCOT" w:date="2025-07-14T09:33:00Z" w16du:dateUtc="2025-07-14T14:33:00Z">
              <w:r w:rsidRPr="00C76809">
                <w:rPr>
                  <w:rFonts w:ascii="Times New Roman" w:hAnsi="Times New Roman" w:cs="Times New Roman"/>
                  <w:sz w:val="21"/>
                  <w:szCs w:val="21"/>
                </w:rPr>
                <w:t>MRE DUNS Number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224E297" w14:textId="77777777" w:rsidR="00C76809" w:rsidRPr="00C76809" w:rsidRDefault="00C76809" w:rsidP="00082ED8">
            <w:pPr>
              <w:rPr>
                <w:ins w:id="1631" w:author="ERCOT" w:date="2025-07-14T09:33:00Z" w16du:dateUtc="2025-07-14T14:33:00Z"/>
                <w:rFonts w:ascii="Times New Roman" w:hAnsi="Times New Roman" w:cs="Times New Roman"/>
                <w:sz w:val="21"/>
                <w:szCs w:val="21"/>
              </w:rPr>
            </w:pPr>
            <w:ins w:id="1632"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C158050" w14:textId="77777777" w:rsidR="00C76809" w:rsidRPr="00C76809" w:rsidRDefault="00C76809" w:rsidP="00082ED8">
            <w:pPr>
              <w:rPr>
                <w:ins w:id="1633" w:author="ERCOT" w:date="2025-07-14T09:33:00Z" w16du:dateUtc="2025-07-14T14:33:00Z"/>
                <w:rFonts w:ascii="Times New Roman" w:hAnsi="Times New Roman" w:cs="Times New Roman"/>
                <w:sz w:val="21"/>
                <w:szCs w:val="21"/>
              </w:rPr>
            </w:pPr>
            <w:ins w:id="1634" w:author="ERCOT" w:date="2025-07-14T09:33:00Z" w16du:dateUtc="2025-07-14T14:33:00Z">
              <w:r w:rsidRPr="70805840">
                <w:rPr>
                  <w:rFonts w:ascii="Times New Roman" w:hAnsi="Times New Roman" w:cs="Times New Roman"/>
                  <w:sz w:val="21"/>
                  <w:szCs w:val="21"/>
                </w:rPr>
                <w:t xml:space="preserve">MRE DUNS number </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FE86583" w14:textId="77777777" w:rsidR="00C76809" w:rsidRPr="00C76809" w:rsidRDefault="00C76809" w:rsidP="00082ED8">
            <w:pPr>
              <w:rPr>
                <w:ins w:id="1635" w:author="ERCOT" w:date="2025-07-14T09:33:00Z" w16du:dateUtc="2025-07-14T14:33:00Z"/>
                <w:rFonts w:ascii="Times New Roman" w:hAnsi="Times New Roman" w:cs="Times New Roman"/>
                <w:sz w:val="21"/>
                <w:szCs w:val="21"/>
              </w:rPr>
            </w:pPr>
            <w:ins w:id="1636" w:author="ERCOT" w:date="2025-07-14T09:33:00Z" w16du:dateUtc="2025-07-14T14:33:00Z">
              <w:r w:rsidRPr="70805840">
                <w:rPr>
                  <w:rFonts w:ascii="Times New Roman" w:hAnsi="Times New Roman" w:cs="Times New Roman"/>
                  <w:sz w:val="21"/>
                  <w:szCs w:val="21"/>
                </w:rPr>
                <w:t>Numeric (9 or 13)</w:t>
              </w:r>
            </w:ins>
          </w:p>
        </w:tc>
      </w:tr>
      <w:tr w:rsidR="00C76809" w:rsidRPr="002A6EEE" w14:paraId="619175D4" w14:textId="77777777" w:rsidTr="00082ED8">
        <w:trPr>
          <w:cantSplit/>
          <w:trHeight w:val="518"/>
          <w:ins w:id="1637"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464FC01" w14:textId="77777777" w:rsidR="00C76809" w:rsidRPr="00C76809" w:rsidRDefault="00C76809" w:rsidP="00082ED8">
            <w:pPr>
              <w:rPr>
                <w:ins w:id="1638" w:author="ERCOT" w:date="2025-07-14T09:33:00Z" w16du:dateUtc="2025-07-14T14:33:00Z"/>
                <w:rFonts w:ascii="Times New Roman" w:hAnsi="Times New Roman" w:cs="Times New Roman"/>
                <w:sz w:val="21"/>
                <w:szCs w:val="21"/>
              </w:rPr>
            </w:pPr>
            <w:ins w:id="1639" w:author="ERCOT" w:date="2025-07-14T09:33:00Z" w16du:dateUtc="2025-07-14T14:33:00Z">
              <w:r w:rsidRPr="00C76809">
                <w:rPr>
                  <w:rFonts w:ascii="Times New Roman" w:hAnsi="Times New Roman" w:cs="Times New Roman"/>
                  <w:sz w:val="21"/>
                  <w:szCs w:val="21"/>
                </w:rPr>
                <w:t>Sender DUNS Number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1245D87" w14:textId="77777777" w:rsidR="00C76809" w:rsidRPr="00C76809" w:rsidRDefault="00C76809" w:rsidP="00082ED8">
            <w:pPr>
              <w:rPr>
                <w:ins w:id="1640" w:author="ERCOT" w:date="2025-07-14T09:33:00Z" w16du:dateUtc="2025-07-14T14:33:00Z"/>
                <w:rFonts w:ascii="Times New Roman" w:hAnsi="Times New Roman" w:cs="Times New Roman"/>
                <w:sz w:val="21"/>
                <w:szCs w:val="21"/>
              </w:rPr>
            </w:pPr>
            <w:ins w:id="1641"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B24A921" w14:textId="77777777" w:rsidR="00C76809" w:rsidRPr="00C76809" w:rsidRDefault="00C76809" w:rsidP="00082ED8">
            <w:pPr>
              <w:rPr>
                <w:ins w:id="1642" w:author="ERCOT" w:date="2025-07-14T09:33:00Z" w16du:dateUtc="2025-07-14T14:33:00Z"/>
                <w:rFonts w:ascii="Times New Roman" w:hAnsi="Times New Roman" w:cs="Times New Roman"/>
                <w:sz w:val="21"/>
                <w:szCs w:val="21"/>
              </w:rPr>
            </w:pPr>
            <w:ins w:id="1643" w:author="ERCOT" w:date="2025-07-14T09:33:00Z" w16du:dateUtc="2025-07-14T14:33:00Z">
              <w:r w:rsidRPr="70805840">
                <w:rPr>
                  <w:rFonts w:ascii="Times New Roman" w:hAnsi="Times New Roman" w:cs="Times New Roman"/>
                  <w:sz w:val="21"/>
                  <w:szCs w:val="21"/>
                </w:rPr>
                <w:t>Sender DUNS number</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87953D1" w14:textId="77777777" w:rsidR="00C76809" w:rsidRPr="00C76809" w:rsidRDefault="00C76809" w:rsidP="00082ED8">
            <w:pPr>
              <w:rPr>
                <w:ins w:id="1644" w:author="ERCOT" w:date="2025-07-14T09:33:00Z" w16du:dateUtc="2025-07-14T14:33:00Z"/>
                <w:rFonts w:ascii="Times New Roman" w:hAnsi="Times New Roman" w:cs="Times New Roman"/>
                <w:sz w:val="21"/>
                <w:szCs w:val="21"/>
              </w:rPr>
            </w:pPr>
            <w:ins w:id="1645" w:author="ERCOT" w:date="2025-07-14T09:33:00Z" w16du:dateUtc="2025-07-14T14:33:00Z">
              <w:r w:rsidRPr="70805840">
                <w:rPr>
                  <w:rFonts w:ascii="Times New Roman" w:hAnsi="Times New Roman" w:cs="Times New Roman"/>
                  <w:sz w:val="21"/>
                  <w:szCs w:val="21"/>
                </w:rPr>
                <w:t>Numeric (9 or 13)</w:t>
              </w:r>
            </w:ins>
          </w:p>
        </w:tc>
      </w:tr>
      <w:tr w:rsidR="00C76809" w:rsidRPr="002A6EEE" w14:paraId="5078AC0A" w14:textId="77777777" w:rsidTr="00082ED8">
        <w:trPr>
          <w:cantSplit/>
          <w:trHeight w:val="518"/>
          <w:ins w:id="1646"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4623E6D" w14:textId="77777777" w:rsidR="00C76809" w:rsidRPr="00C76809" w:rsidRDefault="00C76809" w:rsidP="00082ED8">
            <w:pPr>
              <w:rPr>
                <w:ins w:id="1647" w:author="ERCOT" w:date="2025-07-14T09:33:00Z" w16du:dateUtc="2025-07-14T14:33:00Z"/>
                <w:rFonts w:ascii="Times New Roman" w:hAnsi="Times New Roman" w:cs="Times New Roman"/>
                <w:sz w:val="21"/>
                <w:szCs w:val="21"/>
              </w:rPr>
            </w:pPr>
            <w:ins w:id="1648" w:author="ERCOT" w:date="2025-07-14T09:33:00Z" w16du:dateUtc="2025-07-14T14:33:00Z">
              <w:r w:rsidRPr="00C76809">
                <w:rPr>
                  <w:rFonts w:ascii="Times New Roman" w:hAnsi="Times New Roman" w:cs="Times New Roman"/>
                  <w:sz w:val="21"/>
                  <w:szCs w:val="21"/>
                </w:rPr>
                <w:t>ERCOT DUNS Number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801B177" w14:textId="77777777" w:rsidR="00C76809" w:rsidRPr="00C76809" w:rsidRDefault="00C76809" w:rsidP="00082ED8">
            <w:pPr>
              <w:rPr>
                <w:ins w:id="1649" w:author="ERCOT" w:date="2025-07-14T09:33:00Z" w16du:dateUtc="2025-07-14T14:33:00Z"/>
                <w:rFonts w:ascii="Times New Roman" w:hAnsi="Times New Roman" w:cs="Times New Roman"/>
                <w:sz w:val="21"/>
                <w:szCs w:val="21"/>
              </w:rPr>
            </w:pPr>
            <w:ins w:id="1650"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4020237" w14:textId="77777777" w:rsidR="00C76809" w:rsidRPr="00C76809" w:rsidRDefault="00C76809" w:rsidP="00082ED8">
            <w:pPr>
              <w:rPr>
                <w:ins w:id="1651" w:author="ERCOT" w:date="2025-07-14T09:33:00Z" w16du:dateUtc="2025-07-14T14:33:00Z"/>
                <w:rFonts w:ascii="Times New Roman" w:hAnsi="Times New Roman" w:cs="Times New Roman"/>
                <w:sz w:val="21"/>
                <w:szCs w:val="21"/>
              </w:rPr>
            </w:pPr>
            <w:ins w:id="1652" w:author="ERCOT" w:date="2025-07-14T09:33:00Z" w16du:dateUtc="2025-07-14T14:33:00Z">
              <w:r w:rsidRPr="00C76809">
                <w:rPr>
                  <w:rFonts w:ascii="Times New Roman" w:hAnsi="Times New Roman" w:cs="Times New Roman"/>
                  <w:sz w:val="21"/>
                  <w:szCs w:val="21"/>
                </w:rPr>
                <w:t>183529049.</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C1BC59A" w14:textId="77777777" w:rsidR="00C76809" w:rsidRPr="00C76809" w:rsidRDefault="00C76809" w:rsidP="00082ED8">
            <w:pPr>
              <w:rPr>
                <w:ins w:id="1653" w:author="ERCOT" w:date="2025-07-14T09:33:00Z" w16du:dateUtc="2025-07-14T14:33:00Z"/>
                <w:rFonts w:ascii="Times New Roman" w:hAnsi="Times New Roman" w:cs="Times New Roman"/>
                <w:sz w:val="21"/>
                <w:szCs w:val="21"/>
              </w:rPr>
            </w:pPr>
            <w:ins w:id="1654" w:author="ERCOT" w:date="2025-07-14T09:33:00Z" w16du:dateUtc="2025-07-14T14:33:00Z">
              <w:r w:rsidRPr="00C76809">
                <w:rPr>
                  <w:rFonts w:ascii="Times New Roman" w:hAnsi="Times New Roman" w:cs="Times New Roman"/>
                  <w:sz w:val="21"/>
                  <w:szCs w:val="21"/>
                </w:rPr>
                <w:t>Alphanumeric (</w:t>
              </w:r>
              <w:r w:rsidRPr="70805840">
                <w:rPr>
                  <w:rFonts w:ascii="Times New Roman" w:hAnsi="Times New Roman" w:cs="Times New Roman"/>
                  <w:sz w:val="21"/>
                  <w:szCs w:val="21"/>
                </w:rPr>
                <w:t>9</w:t>
              </w:r>
              <w:r w:rsidRPr="00C76809">
                <w:rPr>
                  <w:rFonts w:ascii="Times New Roman" w:hAnsi="Times New Roman" w:cs="Times New Roman"/>
                  <w:sz w:val="21"/>
                  <w:szCs w:val="21"/>
                </w:rPr>
                <w:t>)</w:t>
              </w:r>
            </w:ins>
          </w:p>
        </w:tc>
      </w:tr>
      <w:tr w:rsidR="00C76809" w:rsidRPr="002A6EEE" w14:paraId="6789A3F2" w14:textId="77777777" w:rsidTr="00082ED8">
        <w:trPr>
          <w:cantSplit/>
          <w:trHeight w:val="518"/>
          <w:ins w:id="1655"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06CE8A7" w14:textId="77777777" w:rsidR="00C76809" w:rsidRPr="00C76809" w:rsidRDefault="00C76809" w:rsidP="00082ED8">
            <w:pPr>
              <w:rPr>
                <w:ins w:id="1656" w:author="ERCOT" w:date="2025-07-14T09:33:00Z" w16du:dateUtc="2025-07-14T14:33:00Z"/>
                <w:rFonts w:ascii="Times New Roman" w:hAnsi="Times New Roman" w:cs="Times New Roman"/>
                <w:sz w:val="21"/>
                <w:szCs w:val="21"/>
              </w:rPr>
            </w:pPr>
            <w:ins w:id="1657" w:author="ERCOT" w:date="2025-07-14T09:33:00Z" w16du:dateUtc="2025-07-14T14:33:00Z">
              <w:r w:rsidRPr="00C76809">
                <w:rPr>
                  <w:rFonts w:ascii="Times New Roman" w:hAnsi="Times New Roman" w:cs="Times New Roman"/>
                  <w:sz w:val="21"/>
                  <w:szCs w:val="21"/>
                </w:rPr>
                <w:t>CR DUNS Number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D263386" w14:textId="77777777" w:rsidR="00C76809" w:rsidRPr="00C76809" w:rsidRDefault="00C76809" w:rsidP="00082ED8">
            <w:pPr>
              <w:rPr>
                <w:ins w:id="1658" w:author="ERCOT" w:date="2025-07-14T09:33:00Z" w16du:dateUtc="2025-07-14T14:33:00Z"/>
                <w:rFonts w:ascii="Times New Roman" w:hAnsi="Times New Roman" w:cs="Times New Roman"/>
                <w:sz w:val="21"/>
                <w:szCs w:val="21"/>
              </w:rPr>
            </w:pPr>
            <w:ins w:id="1659" w:author="ERCOT" w:date="2025-07-14T09:33:00Z" w16du:dateUtc="2025-07-14T14:33:00Z">
              <w:r w:rsidRPr="00C76809">
                <w:rPr>
                  <w:rFonts w:ascii="Times New Roman" w:hAnsi="Times New Roman" w:cs="Times New Roman"/>
                  <w:sz w:val="21"/>
                  <w:szCs w:val="21"/>
                </w:rPr>
                <w:t>Optional</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D9361E4" w14:textId="77777777" w:rsidR="00C76809" w:rsidRPr="00C76809" w:rsidRDefault="00C76809" w:rsidP="00082ED8">
            <w:pPr>
              <w:rPr>
                <w:ins w:id="1660" w:author="ERCOT" w:date="2025-07-14T09:33:00Z" w16du:dateUtc="2025-07-14T14:33:00Z"/>
                <w:rFonts w:ascii="Times New Roman" w:hAnsi="Times New Roman" w:cs="Times New Roman"/>
                <w:sz w:val="21"/>
                <w:szCs w:val="21"/>
              </w:rPr>
            </w:pPr>
            <w:ins w:id="1661"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1F22E0" w14:textId="77777777" w:rsidR="00C76809" w:rsidRPr="00C76809" w:rsidRDefault="00C76809" w:rsidP="00082ED8">
            <w:pPr>
              <w:rPr>
                <w:ins w:id="1662" w:author="ERCOT" w:date="2025-07-14T09:33:00Z" w16du:dateUtc="2025-07-14T14:33:00Z"/>
                <w:rFonts w:ascii="Times New Roman" w:hAnsi="Times New Roman" w:cs="Times New Roman"/>
                <w:sz w:val="21"/>
                <w:szCs w:val="21"/>
              </w:rPr>
            </w:pPr>
            <w:ins w:id="1663" w:author="ERCOT" w:date="2025-07-14T09:33:00Z" w16du:dateUtc="2025-07-14T14:33:00Z">
              <w:r w:rsidRPr="00C76809">
                <w:rPr>
                  <w:rFonts w:ascii="Times New Roman" w:hAnsi="Times New Roman" w:cs="Times New Roman"/>
                  <w:sz w:val="21"/>
                  <w:szCs w:val="21"/>
                </w:rPr>
                <w:t>Leave Blank</w:t>
              </w:r>
            </w:ins>
          </w:p>
        </w:tc>
      </w:tr>
    </w:tbl>
    <w:p w14:paraId="65EAF3A5" w14:textId="7CBC7EF3" w:rsidR="00C76809" w:rsidRPr="00DD3F06" w:rsidRDefault="00DD3F06" w:rsidP="00DD3F06">
      <w:pPr>
        <w:spacing w:before="240" w:after="240"/>
        <w:ind w:left="2160" w:hanging="720"/>
        <w:rPr>
          <w:ins w:id="1664" w:author="ERCOT" w:date="2025-07-14T09:33:00Z" w16du:dateUtc="2025-07-14T14:33:00Z"/>
          <w:rFonts w:ascii="Times New Roman" w:hAnsi="Times New Roman"/>
        </w:rPr>
      </w:pPr>
      <w:ins w:id="1665" w:author="ERCOT" w:date="2025-07-15T07:44:00Z" w16du:dateUtc="2025-07-15T12:44:00Z">
        <w:r w:rsidRPr="00DD3F06">
          <w:rPr>
            <w:rFonts w:ascii="Times New Roman" w:hAnsi="Times New Roman"/>
          </w:rPr>
          <w:t>(</w:t>
        </w:r>
      </w:ins>
      <w:ins w:id="1666" w:author="ERCOT" w:date="2025-08-22T09:14:00Z" w16du:dateUtc="2025-08-22T14:14:00Z">
        <w:r w:rsidR="00D43793">
          <w:rPr>
            <w:rFonts w:ascii="Times New Roman" w:hAnsi="Times New Roman"/>
          </w:rPr>
          <w:t>ix</w:t>
        </w:r>
      </w:ins>
      <w:ins w:id="1667" w:author="ERCOT" w:date="2025-07-15T07:44:00Z" w16du:dateUtc="2025-07-15T12:44:00Z">
        <w:r w:rsidRPr="00DD3F06">
          <w:rPr>
            <w:rFonts w:ascii="Times New Roman" w:hAnsi="Times New Roman"/>
          </w:rPr>
          <w:t>)</w:t>
        </w:r>
        <w:r w:rsidRPr="00DD3F06">
          <w:rPr>
            <w:rFonts w:ascii="Times New Roman" w:hAnsi="Times New Roman"/>
          </w:rPr>
          <w:tab/>
          <w:t>Detailed Record Rows 10000000 through 10000024 – Detail rows contain interval data.</w:t>
        </w:r>
      </w:ins>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20"/>
        <w:gridCol w:w="1277"/>
        <w:gridCol w:w="4738"/>
        <w:gridCol w:w="1890"/>
      </w:tblGrid>
      <w:tr w:rsidR="00C76809" w:rsidRPr="002A6EEE" w14:paraId="43CE71FE" w14:textId="77777777" w:rsidTr="00082ED8">
        <w:trPr>
          <w:cantSplit/>
          <w:trHeight w:val="495"/>
          <w:tblHeader/>
          <w:ins w:id="1668" w:author="ERCOT" w:date="2025-07-14T09:33:00Z"/>
        </w:trPr>
        <w:tc>
          <w:tcPr>
            <w:tcW w:w="1720" w:type="dxa"/>
            <w:shd w:val="clear" w:color="auto" w:fill="E2E2E2"/>
            <w:tcMar>
              <w:top w:w="12" w:type="dxa"/>
              <w:left w:w="12" w:type="dxa"/>
              <w:bottom w:w="0" w:type="dxa"/>
              <w:right w:w="12" w:type="dxa"/>
            </w:tcMar>
            <w:vAlign w:val="center"/>
          </w:tcPr>
          <w:p w14:paraId="0191E9C5" w14:textId="77777777" w:rsidR="00C76809" w:rsidRPr="00C76809" w:rsidRDefault="00C76809" w:rsidP="00082ED8">
            <w:pPr>
              <w:jc w:val="center"/>
              <w:rPr>
                <w:ins w:id="1669" w:author="ERCOT" w:date="2025-07-14T09:33:00Z" w16du:dateUtc="2025-07-14T14:33:00Z"/>
                <w:rFonts w:ascii="Times New Roman" w:eastAsia="Arial Unicode MS" w:hAnsi="Times New Roman" w:cs="Times New Roman"/>
                <w:b/>
                <w:sz w:val="21"/>
                <w:szCs w:val="21"/>
              </w:rPr>
            </w:pPr>
            <w:ins w:id="1670" w:author="ERCOT" w:date="2025-07-14T09:33:00Z" w16du:dateUtc="2025-07-14T14:33:00Z">
              <w:r w:rsidRPr="00C76809">
                <w:rPr>
                  <w:rFonts w:ascii="Times New Roman" w:hAnsi="Times New Roman" w:cs="Times New Roman"/>
                  <w:b/>
                  <w:sz w:val="21"/>
                  <w:szCs w:val="21"/>
                </w:rPr>
                <w:lastRenderedPageBreak/>
                <w:t>Data Element</w:t>
              </w:r>
            </w:ins>
          </w:p>
        </w:tc>
        <w:tc>
          <w:tcPr>
            <w:tcW w:w="1277" w:type="dxa"/>
            <w:shd w:val="clear" w:color="auto" w:fill="E2E2E2"/>
            <w:tcMar>
              <w:top w:w="12" w:type="dxa"/>
              <w:left w:w="12" w:type="dxa"/>
              <w:bottom w:w="0" w:type="dxa"/>
              <w:right w:w="12" w:type="dxa"/>
            </w:tcMar>
            <w:vAlign w:val="center"/>
          </w:tcPr>
          <w:p w14:paraId="55C1E276" w14:textId="77777777" w:rsidR="00C76809" w:rsidRPr="00C76809" w:rsidRDefault="00C76809" w:rsidP="00082ED8">
            <w:pPr>
              <w:jc w:val="center"/>
              <w:rPr>
                <w:ins w:id="1671" w:author="ERCOT" w:date="2025-07-14T09:33:00Z" w16du:dateUtc="2025-07-14T14:33:00Z"/>
                <w:rFonts w:ascii="Times New Roman" w:eastAsia="Arial Unicode MS" w:hAnsi="Times New Roman" w:cs="Times New Roman"/>
                <w:b/>
                <w:sz w:val="21"/>
                <w:szCs w:val="21"/>
              </w:rPr>
            </w:pPr>
            <w:ins w:id="1672" w:author="ERCOT" w:date="2025-07-14T09:33:00Z" w16du:dateUtc="2025-07-14T14:33:00Z">
              <w:r w:rsidRPr="00C76809">
                <w:rPr>
                  <w:rFonts w:ascii="Times New Roman" w:hAnsi="Times New Roman" w:cs="Times New Roman"/>
                  <w:b/>
                  <w:sz w:val="21"/>
                  <w:szCs w:val="21"/>
                </w:rPr>
                <w:t>Mandatory / Optional</w:t>
              </w:r>
            </w:ins>
          </w:p>
        </w:tc>
        <w:tc>
          <w:tcPr>
            <w:tcW w:w="4738" w:type="dxa"/>
            <w:shd w:val="clear" w:color="auto" w:fill="E2E2E2"/>
            <w:tcMar>
              <w:top w:w="12" w:type="dxa"/>
              <w:left w:w="12" w:type="dxa"/>
              <w:bottom w:w="0" w:type="dxa"/>
              <w:right w:w="12" w:type="dxa"/>
            </w:tcMar>
            <w:vAlign w:val="center"/>
          </w:tcPr>
          <w:p w14:paraId="0A19B60B" w14:textId="77777777" w:rsidR="00C76809" w:rsidRPr="00C76809" w:rsidRDefault="00C76809" w:rsidP="00082ED8">
            <w:pPr>
              <w:jc w:val="center"/>
              <w:rPr>
                <w:ins w:id="1673" w:author="ERCOT" w:date="2025-07-14T09:33:00Z" w16du:dateUtc="2025-07-14T14:33:00Z"/>
                <w:rFonts w:ascii="Times New Roman" w:eastAsia="Arial Unicode MS" w:hAnsi="Times New Roman" w:cs="Times New Roman"/>
                <w:b/>
                <w:sz w:val="21"/>
                <w:szCs w:val="21"/>
              </w:rPr>
            </w:pPr>
            <w:ins w:id="1674" w:author="ERCOT" w:date="2025-07-14T09:33:00Z" w16du:dateUtc="2025-07-14T14:33:00Z">
              <w:r w:rsidRPr="00C76809">
                <w:rPr>
                  <w:rFonts w:ascii="Times New Roman" w:hAnsi="Times New Roman" w:cs="Times New Roman"/>
                  <w:b/>
                  <w:sz w:val="21"/>
                  <w:szCs w:val="21"/>
                </w:rPr>
                <w:t>Comments</w:t>
              </w:r>
            </w:ins>
          </w:p>
        </w:tc>
        <w:tc>
          <w:tcPr>
            <w:tcW w:w="1890" w:type="dxa"/>
            <w:shd w:val="clear" w:color="auto" w:fill="E2E2E2"/>
            <w:tcMar>
              <w:top w:w="12" w:type="dxa"/>
              <w:left w:w="12" w:type="dxa"/>
              <w:bottom w:w="0" w:type="dxa"/>
              <w:right w:w="12" w:type="dxa"/>
            </w:tcMar>
            <w:vAlign w:val="center"/>
          </w:tcPr>
          <w:p w14:paraId="17697587" w14:textId="77777777" w:rsidR="00C76809" w:rsidRPr="00C76809" w:rsidRDefault="00C76809" w:rsidP="00082ED8">
            <w:pPr>
              <w:jc w:val="center"/>
              <w:rPr>
                <w:ins w:id="1675" w:author="ERCOT" w:date="2025-07-14T09:33:00Z" w16du:dateUtc="2025-07-14T14:33:00Z"/>
                <w:rFonts w:ascii="Times New Roman" w:eastAsia="Arial Unicode MS" w:hAnsi="Times New Roman" w:cs="Times New Roman"/>
                <w:b/>
                <w:sz w:val="21"/>
                <w:szCs w:val="21"/>
              </w:rPr>
            </w:pPr>
            <w:ins w:id="1676" w:author="ERCOT" w:date="2025-07-14T09:33:00Z" w16du:dateUtc="2025-07-14T14:33:00Z">
              <w:r w:rsidRPr="00C76809">
                <w:rPr>
                  <w:rFonts w:ascii="Times New Roman" w:hAnsi="Times New Roman" w:cs="Times New Roman"/>
                  <w:b/>
                  <w:sz w:val="21"/>
                  <w:szCs w:val="21"/>
                </w:rPr>
                <w:t>Format</w:t>
              </w:r>
            </w:ins>
          </w:p>
        </w:tc>
      </w:tr>
      <w:tr w:rsidR="00C76809" w:rsidRPr="002A6EEE" w14:paraId="4F545F36" w14:textId="77777777" w:rsidTr="00082ED8">
        <w:trPr>
          <w:cantSplit/>
          <w:trHeight w:val="518"/>
          <w:ins w:id="1677" w:author="ERCOT" w:date="2025-07-14T09:33:00Z"/>
        </w:trPr>
        <w:tc>
          <w:tcPr>
            <w:tcW w:w="1720" w:type="dxa"/>
            <w:tcMar>
              <w:top w:w="12" w:type="dxa"/>
              <w:left w:w="12" w:type="dxa"/>
              <w:bottom w:w="0" w:type="dxa"/>
              <w:right w:w="12" w:type="dxa"/>
            </w:tcMar>
            <w:vAlign w:val="center"/>
          </w:tcPr>
          <w:p w14:paraId="61F7EEB8" w14:textId="77777777" w:rsidR="00C76809" w:rsidRPr="00C76809" w:rsidRDefault="00C76809" w:rsidP="00082ED8">
            <w:pPr>
              <w:rPr>
                <w:ins w:id="1678" w:author="ERCOT" w:date="2025-07-14T09:33:00Z" w16du:dateUtc="2025-07-14T14:33:00Z"/>
                <w:rFonts w:ascii="Times New Roman" w:hAnsi="Times New Roman" w:cs="Times New Roman"/>
                <w:sz w:val="21"/>
                <w:szCs w:val="21"/>
              </w:rPr>
            </w:pPr>
            <w:ins w:id="1679" w:author="ERCOT" w:date="2025-07-14T09:33:00Z" w16du:dateUtc="2025-07-14T14:33:00Z">
              <w:r w:rsidRPr="00C76809">
                <w:rPr>
                  <w:rFonts w:ascii="Times New Roman" w:hAnsi="Times New Roman" w:cs="Times New Roman"/>
                  <w:sz w:val="21"/>
                  <w:szCs w:val="21"/>
                </w:rPr>
                <w:t>Sort Code</w:t>
              </w:r>
            </w:ins>
          </w:p>
        </w:tc>
        <w:tc>
          <w:tcPr>
            <w:tcW w:w="1277" w:type="dxa"/>
            <w:tcMar>
              <w:top w:w="12" w:type="dxa"/>
              <w:left w:w="12" w:type="dxa"/>
              <w:bottom w:w="0" w:type="dxa"/>
              <w:right w:w="12" w:type="dxa"/>
            </w:tcMar>
            <w:vAlign w:val="center"/>
          </w:tcPr>
          <w:p w14:paraId="7F8DF3B0" w14:textId="77777777" w:rsidR="00C76809" w:rsidRPr="00C76809" w:rsidRDefault="00C76809" w:rsidP="00082ED8">
            <w:pPr>
              <w:rPr>
                <w:ins w:id="1680" w:author="ERCOT" w:date="2025-07-14T09:33:00Z" w16du:dateUtc="2025-07-14T14:33:00Z"/>
                <w:rFonts w:ascii="Times New Roman" w:hAnsi="Times New Roman" w:cs="Times New Roman"/>
                <w:sz w:val="21"/>
                <w:szCs w:val="21"/>
              </w:rPr>
            </w:pPr>
            <w:ins w:id="1681" w:author="ERCOT" w:date="2025-07-14T09:33:00Z" w16du:dateUtc="2025-07-14T14:33:00Z">
              <w:r w:rsidRPr="00C76809">
                <w:rPr>
                  <w:rFonts w:ascii="Times New Roman" w:hAnsi="Times New Roman" w:cs="Times New Roman"/>
                  <w:sz w:val="21"/>
                  <w:szCs w:val="21"/>
                </w:rPr>
                <w:t>Mandatory</w:t>
              </w:r>
            </w:ins>
          </w:p>
        </w:tc>
        <w:tc>
          <w:tcPr>
            <w:tcW w:w="4738" w:type="dxa"/>
            <w:tcMar>
              <w:top w:w="12" w:type="dxa"/>
              <w:left w:w="12" w:type="dxa"/>
              <w:bottom w:w="0" w:type="dxa"/>
              <w:right w:w="12" w:type="dxa"/>
            </w:tcMar>
            <w:vAlign w:val="center"/>
          </w:tcPr>
          <w:p w14:paraId="03CAA7E5" w14:textId="77777777" w:rsidR="00C76809" w:rsidRPr="00C76809" w:rsidRDefault="00C76809" w:rsidP="00082ED8">
            <w:pPr>
              <w:rPr>
                <w:ins w:id="1682" w:author="ERCOT" w:date="2025-07-14T09:33:00Z" w16du:dateUtc="2025-07-14T14:33:00Z"/>
                <w:rFonts w:ascii="Times New Roman" w:hAnsi="Times New Roman" w:cs="Times New Roman"/>
                <w:sz w:val="21"/>
                <w:szCs w:val="21"/>
              </w:rPr>
            </w:pPr>
            <w:ins w:id="1683" w:author="ERCOT" w:date="2025-07-14T09:33:00Z" w16du:dateUtc="2025-07-14T14:33:00Z">
              <w:r w:rsidRPr="00C76809">
                <w:rPr>
                  <w:rFonts w:ascii="Times New Roman" w:hAnsi="Times New Roman" w:cs="Times New Roman"/>
                  <w:sz w:val="21"/>
                  <w:szCs w:val="21"/>
                </w:rPr>
                <w:t>10000000 through 10000024</w:t>
              </w:r>
            </w:ins>
          </w:p>
          <w:p w14:paraId="1097A089" w14:textId="77777777" w:rsidR="00C76809" w:rsidRPr="00C76809" w:rsidRDefault="00C76809" w:rsidP="00082ED8">
            <w:pPr>
              <w:rPr>
                <w:ins w:id="1684" w:author="ERCOT" w:date="2025-07-14T09:33:00Z" w16du:dateUtc="2025-07-14T14:33:00Z"/>
                <w:rFonts w:ascii="Times New Roman" w:hAnsi="Times New Roman" w:cs="Times New Roman"/>
                <w:sz w:val="21"/>
                <w:szCs w:val="21"/>
              </w:rPr>
            </w:pPr>
            <w:ins w:id="1685" w:author="ERCOT" w:date="2025-07-14T09:33:00Z" w16du:dateUtc="2025-07-14T14:33:00Z">
              <w:r w:rsidRPr="00C76809">
                <w:rPr>
                  <w:rFonts w:ascii="Times New Roman" w:hAnsi="Times New Roman" w:cs="Times New Roman"/>
                  <w:sz w:val="21"/>
                  <w:szCs w:val="21"/>
                </w:rPr>
                <w:t>Each row must contain four 15-minute interval sets.</w:t>
              </w:r>
            </w:ins>
          </w:p>
          <w:p w14:paraId="23F65EEB" w14:textId="77777777" w:rsidR="00C76809" w:rsidRPr="00C76809" w:rsidRDefault="00C76809" w:rsidP="00082ED8">
            <w:pPr>
              <w:rPr>
                <w:ins w:id="1686" w:author="ERCOT" w:date="2025-07-14T09:33:00Z" w16du:dateUtc="2025-07-14T14:33:00Z"/>
                <w:rFonts w:ascii="Times New Roman" w:hAnsi="Times New Roman" w:cs="Times New Roman"/>
                <w:sz w:val="21"/>
                <w:szCs w:val="21"/>
              </w:rPr>
            </w:pPr>
            <w:ins w:id="1687" w:author="ERCOT" w:date="2025-07-14T09:33:00Z" w16du:dateUtc="2025-07-14T14:33:00Z">
              <w:r w:rsidRPr="00C76809">
                <w:rPr>
                  <w:rFonts w:ascii="Times New Roman" w:hAnsi="Times New Roman" w:cs="Times New Roman"/>
                  <w:sz w:val="21"/>
                  <w:szCs w:val="21"/>
                </w:rPr>
                <w:t xml:space="preserve">For a </w:t>
              </w:r>
              <w:proofErr w:type="gramStart"/>
              <w:r w:rsidRPr="00C76809">
                <w:rPr>
                  <w:rFonts w:ascii="Times New Roman" w:hAnsi="Times New Roman" w:cs="Times New Roman"/>
                  <w:sz w:val="21"/>
                  <w:szCs w:val="21"/>
                </w:rPr>
                <w:t>92 interval</w:t>
              </w:r>
              <w:proofErr w:type="gramEnd"/>
              <w:r w:rsidRPr="00C76809">
                <w:rPr>
                  <w:rFonts w:ascii="Times New Roman" w:hAnsi="Times New Roman" w:cs="Times New Roman"/>
                  <w:sz w:val="21"/>
                  <w:szCs w:val="21"/>
                </w:rPr>
                <w:t xml:space="preserve"> day the data records will go through row 22 (10000022).</w:t>
              </w:r>
            </w:ins>
          </w:p>
          <w:p w14:paraId="3DA42B39" w14:textId="77777777" w:rsidR="00C76809" w:rsidRPr="00C76809" w:rsidRDefault="00C76809" w:rsidP="00082ED8">
            <w:pPr>
              <w:rPr>
                <w:ins w:id="1688" w:author="ERCOT" w:date="2025-07-14T09:33:00Z" w16du:dateUtc="2025-07-14T14:33:00Z"/>
                <w:rFonts w:ascii="Times New Roman" w:hAnsi="Times New Roman" w:cs="Times New Roman"/>
                <w:sz w:val="21"/>
                <w:szCs w:val="21"/>
              </w:rPr>
            </w:pPr>
            <w:ins w:id="1689" w:author="ERCOT" w:date="2025-07-14T09:33:00Z" w16du:dateUtc="2025-07-14T14:33:00Z">
              <w:r w:rsidRPr="00C76809">
                <w:rPr>
                  <w:rFonts w:ascii="Times New Roman" w:hAnsi="Times New Roman" w:cs="Times New Roman"/>
                  <w:sz w:val="21"/>
                  <w:szCs w:val="21"/>
                </w:rPr>
                <w:t xml:space="preserve">For a </w:t>
              </w:r>
              <w:proofErr w:type="gramStart"/>
              <w:r w:rsidRPr="00C76809">
                <w:rPr>
                  <w:rFonts w:ascii="Times New Roman" w:hAnsi="Times New Roman" w:cs="Times New Roman"/>
                  <w:sz w:val="21"/>
                  <w:szCs w:val="21"/>
                </w:rPr>
                <w:t>96 interval</w:t>
              </w:r>
              <w:proofErr w:type="gramEnd"/>
              <w:r w:rsidRPr="00C76809">
                <w:rPr>
                  <w:rFonts w:ascii="Times New Roman" w:hAnsi="Times New Roman" w:cs="Times New Roman"/>
                  <w:sz w:val="21"/>
                  <w:szCs w:val="21"/>
                </w:rPr>
                <w:t xml:space="preserve"> day the data records will go through row 23 (10000023).</w:t>
              </w:r>
            </w:ins>
          </w:p>
          <w:p w14:paraId="5E1AF8FB" w14:textId="77777777" w:rsidR="00C76809" w:rsidRPr="00C76809" w:rsidRDefault="00C76809" w:rsidP="00082ED8">
            <w:pPr>
              <w:rPr>
                <w:ins w:id="1690" w:author="ERCOT" w:date="2025-07-14T09:33:00Z" w16du:dateUtc="2025-07-14T14:33:00Z"/>
                <w:rFonts w:ascii="Times New Roman" w:hAnsi="Times New Roman" w:cs="Times New Roman"/>
                <w:sz w:val="21"/>
                <w:szCs w:val="21"/>
              </w:rPr>
            </w:pPr>
            <w:ins w:id="1691" w:author="ERCOT" w:date="2025-07-14T09:33:00Z" w16du:dateUtc="2025-07-14T14:33:00Z">
              <w:r w:rsidRPr="00C76809">
                <w:rPr>
                  <w:rFonts w:ascii="Times New Roman" w:hAnsi="Times New Roman" w:cs="Times New Roman"/>
                  <w:sz w:val="21"/>
                  <w:szCs w:val="21"/>
                </w:rPr>
                <w:t xml:space="preserve">For a </w:t>
              </w:r>
              <w:proofErr w:type="gramStart"/>
              <w:r w:rsidRPr="00C76809">
                <w:rPr>
                  <w:rFonts w:ascii="Times New Roman" w:hAnsi="Times New Roman" w:cs="Times New Roman"/>
                  <w:sz w:val="21"/>
                  <w:szCs w:val="21"/>
                </w:rPr>
                <w:t>100 interval</w:t>
              </w:r>
              <w:proofErr w:type="gramEnd"/>
              <w:r w:rsidRPr="00C76809">
                <w:rPr>
                  <w:rFonts w:ascii="Times New Roman" w:hAnsi="Times New Roman" w:cs="Times New Roman"/>
                  <w:sz w:val="21"/>
                  <w:szCs w:val="21"/>
                </w:rPr>
                <w:t xml:space="preserve"> day the data records will go through row 24 (10000024).</w:t>
              </w:r>
            </w:ins>
          </w:p>
        </w:tc>
        <w:tc>
          <w:tcPr>
            <w:tcW w:w="1890" w:type="dxa"/>
            <w:tcMar>
              <w:top w:w="12" w:type="dxa"/>
              <w:left w:w="12" w:type="dxa"/>
              <w:bottom w:w="0" w:type="dxa"/>
              <w:right w:w="12" w:type="dxa"/>
            </w:tcMar>
            <w:vAlign w:val="center"/>
          </w:tcPr>
          <w:p w14:paraId="4BCE95C4" w14:textId="77777777" w:rsidR="00C76809" w:rsidRPr="00C76809" w:rsidRDefault="00C76809" w:rsidP="00082ED8">
            <w:pPr>
              <w:rPr>
                <w:ins w:id="1692" w:author="ERCOT" w:date="2025-07-14T09:33:00Z" w16du:dateUtc="2025-07-14T14:33:00Z"/>
                <w:rFonts w:ascii="Times New Roman" w:hAnsi="Times New Roman" w:cs="Times New Roman"/>
                <w:sz w:val="21"/>
                <w:szCs w:val="21"/>
              </w:rPr>
            </w:pPr>
            <w:ins w:id="1693" w:author="ERCOT" w:date="2025-07-14T09:33:00Z" w16du:dateUtc="2025-07-14T14:33:00Z">
              <w:r w:rsidRPr="00C76809">
                <w:rPr>
                  <w:rFonts w:ascii="Times New Roman" w:hAnsi="Times New Roman" w:cs="Times New Roman"/>
                  <w:sz w:val="21"/>
                  <w:szCs w:val="21"/>
                </w:rPr>
                <w:t>Numeric (8)</w:t>
              </w:r>
            </w:ins>
          </w:p>
        </w:tc>
      </w:tr>
      <w:tr w:rsidR="00C76809" w:rsidRPr="002A6EEE" w14:paraId="1F2A4184" w14:textId="77777777" w:rsidTr="00082ED8">
        <w:trPr>
          <w:cantSplit/>
          <w:trHeight w:val="518"/>
          <w:ins w:id="1694"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2D580BE" w14:textId="77777777" w:rsidR="00C76809" w:rsidRPr="00C76809" w:rsidRDefault="00C76809" w:rsidP="00082ED8">
            <w:pPr>
              <w:rPr>
                <w:ins w:id="1695" w:author="ERCOT" w:date="2025-07-14T09:33:00Z" w16du:dateUtc="2025-07-14T14:33:00Z"/>
                <w:rFonts w:ascii="Times New Roman" w:hAnsi="Times New Roman" w:cs="Times New Roman"/>
                <w:sz w:val="21"/>
                <w:szCs w:val="21"/>
              </w:rPr>
            </w:pPr>
            <w:ins w:id="1696" w:author="ERCOT" w:date="2025-07-14T09:33:00Z" w16du:dateUtc="2025-07-14T14:33:00Z">
              <w:r w:rsidRPr="00C76809">
                <w:rPr>
                  <w:rFonts w:ascii="Times New Roman" w:hAnsi="Times New Roman" w:cs="Times New Roman"/>
                  <w:sz w:val="21"/>
                  <w:szCs w:val="21"/>
                </w:rPr>
                <w:t>Interval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3B8E8F8" w14:textId="77777777" w:rsidR="00C76809" w:rsidRPr="00C76809" w:rsidRDefault="00C76809" w:rsidP="00082ED8">
            <w:pPr>
              <w:rPr>
                <w:ins w:id="1697" w:author="ERCOT" w:date="2025-07-14T09:33:00Z" w16du:dateUtc="2025-07-14T14:33:00Z"/>
                <w:rFonts w:ascii="Times New Roman" w:hAnsi="Times New Roman" w:cs="Times New Roman"/>
                <w:sz w:val="21"/>
                <w:szCs w:val="21"/>
              </w:rPr>
            </w:pPr>
            <w:ins w:id="1698"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7CE33F4" w14:textId="50723732" w:rsidR="00C76809" w:rsidRPr="00C76809" w:rsidRDefault="00101773" w:rsidP="00082ED8">
            <w:pPr>
              <w:rPr>
                <w:ins w:id="1699" w:author="ERCOT" w:date="2025-07-14T09:33:00Z" w16du:dateUtc="2025-07-14T14:33:00Z"/>
                <w:rFonts w:ascii="Times New Roman" w:hAnsi="Times New Roman" w:cs="Times New Roman"/>
                <w:sz w:val="21"/>
                <w:szCs w:val="21"/>
              </w:rPr>
            </w:pPr>
            <w:ins w:id="1700" w:author="ERCOT" w:date="2025-07-14T13:53:00Z" w16du:dateUtc="2025-07-14T18:53:00Z">
              <w:r>
                <w:rPr>
                  <w:rFonts w:ascii="Times New Roman" w:hAnsi="Times New Roman" w:cs="Times New Roman"/>
                  <w:sz w:val="21"/>
                  <w:szCs w:val="21"/>
                </w:rPr>
                <w:t>k</w:t>
              </w:r>
            </w:ins>
            <w:ins w:id="1701" w:author="ERCOT" w:date="2025-07-14T09:33:00Z" w16du:dateUtc="2025-07-14T14:33:00Z">
              <w:r w:rsidR="00C76809" w:rsidRPr="00C76809">
                <w:rPr>
                  <w:rFonts w:ascii="Times New Roman" w:hAnsi="Times New Roman" w:cs="Times New Roman"/>
                  <w:sz w:val="21"/>
                  <w:szCs w:val="21"/>
                </w:rPr>
                <w:t>Wh for the interval, maximum of 3 digits to the right of the decimal and must be a positive value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CAC0AE1" w14:textId="77777777" w:rsidR="00C76809" w:rsidRPr="00C76809" w:rsidRDefault="00C76809" w:rsidP="00082ED8">
            <w:pPr>
              <w:rPr>
                <w:ins w:id="1702" w:author="ERCOT" w:date="2025-07-14T09:33:00Z" w16du:dateUtc="2025-07-14T14:33:00Z"/>
                <w:rFonts w:ascii="Times New Roman" w:hAnsi="Times New Roman" w:cs="Times New Roman"/>
                <w:sz w:val="21"/>
                <w:szCs w:val="21"/>
              </w:rPr>
            </w:pPr>
            <w:ins w:id="1703" w:author="ERCOT" w:date="2025-07-14T09:33:00Z" w16du:dateUtc="2025-07-14T14:33:00Z">
              <w:r w:rsidRPr="00C76809">
                <w:rPr>
                  <w:rFonts w:ascii="Times New Roman" w:hAnsi="Times New Roman" w:cs="Times New Roman"/>
                  <w:sz w:val="21"/>
                  <w:szCs w:val="21"/>
                </w:rPr>
                <w:t>Numeric (10)</w:t>
              </w:r>
            </w:ins>
          </w:p>
        </w:tc>
      </w:tr>
      <w:tr w:rsidR="00C76809" w:rsidRPr="002A6EEE" w14:paraId="607E9B5F" w14:textId="77777777" w:rsidTr="00082ED8">
        <w:trPr>
          <w:cantSplit/>
          <w:trHeight w:val="518"/>
          <w:ins w:id="1704"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3202E75" w14:textId="77777777" w:rsidR="00C76809" w:rsidRPr="00C76809" w:rsidRDefault="00C76809" w:rsidP="00082ED8">
            <w:pPr>
              <w:rPr>
                <w:ins w:id="1705" w:author="ERCOT" w:date="2025-07-14T09:33:00Z" w16du:dateUtc="2025-07-14T14:33:00Z"/>
                <w:rFonts w:ascii="Times New Roman" w:hAnsi="Times New Roman" w:cs="Times New Roman"/>
                <w:sz w:val="21"/>
                <w:szCs w:val="21"/>
              </w:rPr>
            </w:pPr>
            <w:ins w:id="1706" w:author="ERCOT" w:date="2025-07-14T09:33:00Z" w16du:dateUtc="2025-07-14T14:33:00Z">
              <w:r w:rsidRPr="00C76809">
                <w:rPr>
                  <w:rFonts w:ascii="Times New Roman" w:hAnsi="Times New Roman" w:cs="Times New Roman"/>
                  <w:sz w:val="21"/>
                  <w:szCs w:val="21"/>
                </w:rPr>
                <w:t>Status Code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4A31F9C" w14:textId="77777777" w:rsidR="00C76809" w:rsidRPr="00C76809" w:rsidRDefault="00C76809" w:rsidP="00082ED8">
            <w:pPr>
              <w:rPr>
                <w:ins w:id="1707" w:author="ERCOT" w:date="2025-07-14T09:33:00Z" w16du:dateUtc="2025-07-14T14:33:00Z"/>
                <w:rFonts w:ascii="Times New Roman" w:hAnsi="Times New Roman" w:cs="Times New Roman"/>
                <w:sz w:val="21"/>
                <w:szCs w:val="21"/>
              </w:rPr>
            </w:pPr>
            <w:ins w:id="1708"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1008D19" w14:textId="77777777" w:rsidR="00C76809" w:rsidRPr="00C76809" w:rsidRDefault="00C76809" w:rsidP="00082ED8">
            <w:pPr>
              <w:rPr>
                <w:ins w:id="1709" w:author="ERCOT" w:date="2025-07-14T09:33:00Z" w16du:dateUtc="2025-07-14T14:33:00Z"/>
                <w:rFonts w:ascii="Times New Roman" w:hAnsi="Times New Roman" w:cs="Times New Roman"/>
                <w:sz w:val="21"/>
                <w:szCs w:val="21"/>
              </w:rPr>
            </w:pPr>
            <w:ins w:id="1710" w:author="ERCOT" w:date="2025-07-14T09:33:00Z" w16du:dateUtc="2025-07-14T14:33:00Z">
              <w:r w:rsidRPr="00C76809">
                <w:rPr>
                  <w:rFonts w:ascii="Times New Roman" w:hAnsi="Times New Roman" w:cs="Times New Roman"/>
                  <w:sz w:val="21"/>
                  <w:szCs w:val="21"/>
                </w:rPr>
                <w:t>A or E</w:t>
              </w:r>
            </w:ins>
          </w:p>
          <w:p w14:paraId="7D31C16F" w14:textId="77777777" w:rsidR="00C76809" w:rsidRPr="00C76809" w:rsidRDefault="00C76809" w:rsidP="00082ED8">
            <w:pPr>
              <w:rPr>
                <w:ins w:id="1711" w:author="ERCOT" w:date="2025-07-14T09:33:00Z" w16du:dateUtc="2025-07-14T14:33:00Z"/>
                <w:rFonts w:ascii="Times New Roman" w:hAnsi="Times New Roman" w:cs="Times New Roman"/>
                <w:sz w:val="21"/>
                <w:szCs w:val="21"/>
              </w:rPr>
            </w:pPr>
            <w:ins w:id="1712" w:author="ERCOT" w:date="2025-07-14T09:33:00Z" w16du:dateUtc="2025-07-14T14:33:00Z">
              <w:r w:rsidRPr="00C76809">
                <w:rPr>
                  <w:rFonts w:ascii="Times New Roman" w:hAnsi="Times New Roman" w:cs="Times New Roman"/>
                  <w:sz w:val="21"/>
                  <w:szCs w:val="21"/>
                </w:rPr>
                <w:t>A = Actual, E = Estimate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8D6B8DB" w14:textId="77777777" w:rsidR="00C76809" w:rsidRPr="00C76809" w:rsidRDefault="00C76809" w:rsidP="00082ED8">
            <w:pPr>
              <w:rPr>
                <w:ins w:id="1713" w:author="ERCOT" w:date="2025-07-14T09:33:00Z" w16du:dateUtc="2025-07-14T14:33:00Z"/>
                <w:rFonts w:ascii="Times New Roman" w:hAnsi="Times New Roman" w:cs="Times New Roman"/>
                <w:sz w:val="21"/>
                <w:szCs w:val="21"/>
              </w:rPr>
            </w:pPr>
            <w:ins w:id="1714" w:author="ERCOT" w:date="2025-07-14T09:33:00Z" w16du:dateUtc="2025-07-14T14:33:00Z">
              <w:r w:rsidRPr="00C76809">
                <w:rPr>
                  <w:rFonts w:ascii="Times New Roman" w:hAnsi="Times New Roman" w:cs="Times New Roman"/>
                  <w:sz w:val="21"/>
                  <w:szCs w:val="21"/>
                </w:rPr>
                <w:t>Alphanumeric (1)</w:t>
              </w:r>
            </w:ins>
          </w:p>
        </w:tc>
      </w:tr>
      <w:tr w:rsidR="00C76809" w:rsidRPr="002A6EEE" w14:paraId="334FCFA6" w14:textId="77777777" w:rsidTr="00082ED8">
        <w:trPr>
          <w:cantSplit/>
          <w:trHeight w:val="518"/>
          <w:ins w:id="1715"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41B886A" w14:textId="77777777" w:rsidR="00C76809" w:rsidRPr="00C76809" w:rsidRDefault="00C76809" w:rsidP="00082ED8">
            <w:pPr>
              <w:rPr>
                <w:ins w:id="1716" w:author="ERCOT" w:date="2025-07-14T09:33:00Z" w16du:dateUtc="2025-07-14T14:33:00Z"/>
                <w:rFonts w:ascii="Times New Roman" w:hAnsi="Times New Roman" w:cs="Times New Roman"/>
                <w:sz w:val="21"/>
                <w:szCs w:val="21"/>
              </w:rPr>
            </w:pPr>
            <w:ins w:id="1717" w:author="ERCOT" w:date="2025-07-14T09:33:00Z" w16du:dateUtc="2025-07-14T14:33:00Z">
              <w:r w:rsidRPr="00C76809">
                <w:rPr>
                  <w:rFonts w:ascii="Times New Roman" w:hAnsi="Times New Roman" w:cs="Times New Roman"/>
                  <w:sz w:val="21"/>
                  <w:szCs w:val="21"/>
                </w:rPr>
                <w:t>Empty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F4D42D7" w14:textId="77777777" w:rsidR="00C76809" w:rsidRPr="00C76809" w:rsidRDefault="00C76809" w:rsidP="00082ED8">
            <w:pPr>
              <w:rPr>
                <w:ins w:id="1718" w:author="ERCOT" w:date="2025-07-14T09:33:00Z" w16du:dateUtc="2025-07-14T14:33:00Z"/>
                <w:rFonts w:ascii="Times New Roman" w:hAnsi="Times New Roman" w:cs="Times New Roman"/>
                <w:sz w:val="21"/>
                <w:szCs w:val="21"/>
              </w:rPr>
            </w:pPr>
            <w:ins w:id="1719"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20A2785" w14:textId="77777777" w:rsidR="00C76809" w:rsidRPr="00C76809" w:rsidRDefault="00C76809" w:rsidP="00082ED8">
            <w:pPr>
              <w:rPr>
                <w:ins w:id="1720" w:author="ERCOT" w:date="2025-07-14T09:33:00Z" w16du:dateUtc="2025-07-14T14:33:00Z"/>
                <w:rFonts w:ascii="Times New Roman" w:hAnsi="Times New Roman" w:cs="Times New Roman"/>
                <w:sz w:val="21"/>
                <w:szCs w:val="21"/>
              </w:rPr>
            </w:pPr>
            <w:ins w:id="1721"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A9AE4FE" w14:textId="77777777" w:rsidR="00C76809" w:rsidRPr="00C76809" w:rsidRDefault="00C76809" w:rsidP="00082ED8">
            <w:pPr>
              <w:rPr>
                <w:ins w:id="1722" w:author="ERCOT" w:date="2025-07-14T09:33:00Z" w16du:dateUtc="2025-07-14T14:33:00Z"/>
                <w:rFonts w:ascii="Times New Roman" w:hAnsi="Times New Roman" w:cs="Times New Roman"/>
                <w:sz w:val="21"/>
                <w:szCs w:val="21"/>
              </w:rPr>
            </w:pPr>
            <w:ins w:id="1723" w:author="ERCOT" w:date="2025-07-14T09:33:00Z" w16du:dateUtc="2025-07-14T14:33:00Z">
              <w:r w:rsidRPr="00C76809">
                <w:rPr>
                  <w:rFonts w:ascii="Times New Roman" w:hAnsi="Times New Roman" w:cs="Times New Roman"/>
                  <w:sz w:val="21"/>
                  <w:szCs w:val="21"/>
                </w:rPr>
                <w:t>Leave Blank</w:t>
              </w:r>
            </w:ins>
          </w:p>
        </w:tc>
      </w:tr>
      <w:tr w:rsidR="00C76809" w:rsidRPr="002A6EEE" w14:paraId="2FFB69F6" w14:textId="77777777" w:rsidTr="00082ED8">
        <w:trPr>
          <w:cantSplit/>
          <w:trHeight w:val="518"/>
          <w:ins w:id="1724"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7DDD1F3" w14:textId="77777777" w:rsidR="00C76809" w:rsidRPr="00C76809" w:rsidRDefault="00C76809" w:rsidP="00082ED8">
            <w:pPr>
              <w:rPr>
                <w:ins w:id="1725" w:author="ERCOT" w:date="2025-07-14T09:33:00Z" w16du:dateUtc="2025-07-14T14:33:00Z"/>
                <w:rFonts w:ascii="Times New Roman" w:hAnsi="Times New Roman" w:cs="Times New Roman"/>
                <w:sz w:val="21"/>
                <w:szCs w:val="21"/>
              </w:rPr>
            </w:pPr>
            <w:ins w:id="1726" w:author="ERCOT" w:date="2025-07-14T09:33:00Z" w16du:dateUtc="2025-07-14T14:33:00Z">
              <w:r w:rsidRPr="00C76809">
                <w:rPr>
                  <w:rFonts w:ascii="Times New Roman" w:hAnsi="Times New Roman" w:cs="Times New Roman"/>
                  <w:sz w:val="21"/>
                  <w:szCs w:val="21"/>
                </w:rPr>
                <w:t>Interval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3CC050F" w14:textId="77777777" w:rsidR="00C76809" w:rsidRPr="00C76809" w:rsidRDefault="00C76809" w:rsidP="00082ED8">
            <w:pPr>
              <w:rPr>
                <w:ins w:id="1727" w:author="ERCOT" w:date="2025-07-14T09:33:00Z" w16du:dateUtc="2025-07-14T14:33:00Z"/>
                <w:rFonts w:ascii="Times New Roman" w:hAnsi="Times New Roman" w:cs="Times New Roman"/>
                <w:sz w:val="21"/>
                <w:szCs w:val="21"/>
              </w:rPr>
            </w:pPr>
            <w:ins w:id="1728"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4EAE99D" w14:textId="65D7E1D9" w:rsidR="00C76809" w:rsidRPr="00C76809" w:rsidRDefault="00101773" w:rsidP="00082ED8">
            <w:pPr>
              <w:rPr>
                <w:ins w:id="1729" w:author="ERCOT" w:date="2025-07-14T09:33:00Z" w16du:dateUtc="2025-07-14T14:33:00Z"/>
                <w:rFonts w:ascii="Times New Roman" w:hAnsi="Times New Roman" w:cs="Times New Roman"/>
                <w:sz w:val="21"/>
                <w:szCs w:val="21"/>
              </w:rPr>
            </w:pPr>
            <w:ins w:id="1730" w:author="ERCOT" w:date="2025-07-14T13:53:00Z" w16du:dateUtc="2025-07-14T18:53:00Z">
              <w:r>
                <w:rPr>
                  <w:rFonts w:ascii="Times New Roman" w:hAnsi="Times New Roman" w:cs="Times New Roman"/>
                  <w:sz w:val="21"/>
                  <w:szCs w:val="21"/>
                </w:rPr>
                <w:t>k</w:t>
              </w:r>
            </w:ins>
            <w:ins w:id="1731" w:author="ERCOT" w:date="2025-07-14T09:33:00Z" w16du:dateUtc="2025-07-14T14:33:00Z">
              <w:r w:rsidR="00C76809" w:rsidRPr="00C76809">
                <w:rPr>
                  <w:rFonts w:ascii="Times New Roman" w:hAnsi="Times New Roman" w:cs="Times New Roman"/>
                  <w:sz w:val="21"/>
                  <w:szCs w:val="21"/>
                </w:rPr>
                <w:t>Wh for the interval, maximum of 3 digits to the right of the decimal and must be a positive value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3110BB8" w14:textId="77777777" w:rsidR="00C76809" w:rsidRPr="00C76809" w:rsidRDefault="00C76809" w:rsidP="00082ED8">
            <w:pPr>
              <w:rPr>
                <w:ins w:id="1732" w:author="ERCOT" w:date="2025-07-14T09:33:00Z" w16du:dateUtc="2025-07-14T14:33:00Z"/>
                <w:rFonts w:ascii="Times New Roman" w:hAnsi="Times New Roman" w:cs="Times New Roman"/>
                <w:sz w:val="21"/>
                <w:szCs w:val="21"/>
              </w:rPr>
            </w:pPr>
            <w:ins w:id="1733" w:author="ERCOT" w:date="2025-07-14T09:33:00Z" w16du:dateUtc="2025-07-14T14:33:00Z">
              <w:r w:rsidRPr="00C76809">
                <w:rPr>
                  <w:rFonts w:ascii="Times New Roman" w:hAnsi="Times New Roman" w:cs="Times New Roman"/>
                  <w:sz w:val="21"/>
                  <w:szCs w:val="21"/>
                </w:rPr>
                <w:t>Numeric (10)</w:t>
              </w:r>
            </w:ins>
          </w:p>
        </w:tc>
      </w:tr>
      <w:tr w:rsidR="00C76809" w:rsidRPr="002A6EEE" w14:paraId="6832E2AC" w14:textId="77777777" w:rsidTr="00082ED8">
        <w:trPr>
          <w:cantSplit/>
          <w:trHeight w:val="518"/>
          <w:ins w:id="1734"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B1CCD38" w14:textId="77777777" w:rsidR="00C76809" w:rsidRPr="00C76809" w:rsidRDefault="00C76809" w:rsidP="00082ED8">
            <w:pPr>
              <w:rPr>
                <w:ins w:id="1735" w:author="ERCOT" w:date="2025-07-14T09:33:00Z" w16du:dateUtc="2025-07-14T14:33:00Z"/>
                <w:rFonts w:ascii="Times New Roman" w:hAnsi="Times New Roman" w:cs="Times New Roman"/>
                <w:sz w:val="21"/>
                <w:szCs w:val="21"/>
              </w:rPr>
            </w:pPr>
            <w:ins w:id="1736" w:author="ERCOT" w:date="2025-07-14T09:33:00Z" w16du:dateUtc="2025-07-14T14:33:00Z">
              <w:r w:rsidRPr="00C76809">
                <w:rPr>
                  <w:rFonts w:ascii="Times New Roman" w:hAnsi="Times New Roman" w:cs="Times New Roman"/>
                  <w:sz w:val="21"/>
                  <w:szCs w:val="21"/>
                </w:rPr>
                <w:t>Status Code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AF9C8CA" w14:textId="77777777" w:rsidR="00C76809" w:rsidRPr="00C76809" w:rsidRDefault="00C76809" w:rsidP="00082ED8">
            <w:pPr>
              <w:rPr>
                <w:ins w:id="1737" w:author="ERCOT" w:date="2025-07-14T09:33:00Z" w16du:dateUtc="2025-07-14T14:33:00Z"/>
                <w:rFonts w:ascii="Times New Roman" w:hAnsi="Times New Roman" w:cs="Times New Roman"/>
                <w:sz w:val="21"/>
                <w:szCs w:val="21"/>
              </w:rPr>
            </w:pPr>
            <w:ins w:id="1738"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B98D95A" w14:textId="77777777" w:rsidR="00C76809" w:rsidRPr="00C76809" w:rsidRDefault="00C76809" w:rsidP="00082ED8">
            <w:pPr>
              <w:rPr>
                <w:ins w:id="1739" w:author="ERCOT" w:date="2025-07-14T09:33:00Z" w16du:dateUtc="2025-07-14T14:33:00Z"/>
                <w:rFonts w:ascii="Times New Roman" w:hAnsi="Times New Roman" w:cs="Times New Roman"/>
                <w:sz w:val="21"/>
                <w:szCs w:val="21"/>
              </w:rPr>
            </w:pPr>
            <w:ins w:id="1740" w:author="ERCOT" w:date="2025-07-14T09:33:00Z" w16du:dateUtc="2025-07-14T14:33:00Z">
              <w:r w:rsidRPr="00C76809">
                <w:rPr>
                  <w:rFonts w:ascii="Times New Roman" w:hAnsi="Times New Roman" w:cs="Times New Roman"/>
                  <w:sz w:val="21"/>
                  <w:szCs w:val="21"/>
                </w:rPr>
                <w:t>A or E</w:t>
              </w:r>
            </w:ins>
          </w:p>
          <w:p w14:paraId="11D74829" w14:textId="77777777" w:rsidR="00C76809" w:rsidRPr="00C76809" w:rsidRDefault="00C76809" w:rsidP="00082ED8">
            <w:pPr>
              <w:rPr>
                <w:ins w:id="1741" w:author="ERCOT" w:date="2025-07-14T09:33:00Z" w16du:dateUtc="2025-07-14T14:33:00Z"/>
                <w:rFonts w:ascii="Times New Roman" w:hAnsi="Times New Roman" w:cs="Times New Roman"/>
                <w:sz w:val="21"/>
                <w:szCs w:val="21"/>
              </w:rPr>
            </w:pPr>
            <w:ins w:id="1742" w:author="ERCOT" w:date="2025-07-14T09:33:00Z" w16du:dateUtc="2025-07-14T14:33:00Z">
              <w:r w:rsidRPr="00C76809">
                <w:rPr>
                  <w:rFonts w:ascii="Times New Roman" w:hAnsi="Times New Roman" w:cs="Times New Roman"/>
                  <w:sz w:val="21"/>
                  <w:szCs w:val="21"/>
                </w:rPr>
                <w:t>A = Actual, E = Estimate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F8070B" w14:textId="77777777" w:rsidR="00C76809" w:rsidRPr="00C76809" w:rsidRDefault="00C76809" w:rsidP="00082ED8">
            <w:pPr>
              <w:rPr>
                <w:ins w:id="1743" w:author="ERCOT" w:date="2025-07-14T09:33:00Z" w16du:dateUtc="2025-07-14T14:33:00Z"/>
                <w:rFonts w:ascii="Times New Roman" w:hAnsi="Times New Roman" w:cs="Times New Roman"/>
                <w:sz w:val="21"/>
                <w:szCs w:val="21"/>
              </w:rPr>
            </w:pPr>
            <w:ins w:id="1744" w:author="ERCOT" w:date="2025-07-14T09:33:00Z" w16du:dateUtc="2025-07-14T14:33:00Z">
              <w:r w:rsidRPr="00C76809">
                <w:rPr>
                  <w:rFonts w:ascii="Times New Roman" w:hAnsi="Times New Roman" w:cs="Times New Roman"/>
                  <w:sz w:val="21"/>
                  <w:szCs w:val="21"/>
                </w:rPr>
                <w:t>Alphanumeric (1)</w:t>
              </w:r>
            </w:ins>
          </w:p>
        </w:tc>
      </w:tr>
      <w:tr w:rsidR="00C76809" w:rsidRPr="002A6EEE" w14:paraId="715C8790" w14:textId="77777777" w:rsidTr="00082ED8">
        <w:trPr>
          <w:cantSplit/>
          <w:trHeight w:val="518"/>
          <w:ins w:id="1745"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32ECABD" w14:textId="77777777" w:rsidR="00C76809" w:rsidRPr="00C76809" w:rsidRDefault="00C76809" w:rsidP="00082ED8">
            <w:pPr>
              <w:rPr>
                <w:ins w:id="1746" w:author="ERCOT" w:date="2025-07-14T09:33:00Z" w16du:dateUtc="2025-07-14T14:33:00Z"/>
                <w:rFonts w:ascii="Times New Roman" w:hAnsi="Times New Roman" w:cs="Times New Roman"/>
                <w:sz w:val="21"/>
                <w:szCs w:val="21"/>
              </w:rPr>
            </w:pPr>
            <w:ins w:id="1747" w:author="ERCOT" w:date="2025-07-14T09:33:00Z" w16du:dateUtc="2025-07-14T14:33:00Z">
              <w:r w:rsidRPr="00C76809">
                <w:rPr>
                  <w:rFonts w:ascii="Times New Roman" w:hAnsi="Times New Roman" w:cs="Times New Roman"/>
                  <w:sz w:val="21"/>
                  <w:szCs w:val="21"/>
                </w:rPr>
                <w:t>Empty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5245781" w14:textId="77777777" w:rsidR="00C76809" w:rsidRPr="00C76809" w:rsidRDefault="00C76809" w:rsidP="00082ED8">
            <w:pPr>
              <w:rPr>
                <w:ins w:id="1748" w:author="ERCOT" w:date="2025-07-14T09:33:00Z" w16du:dateUtc="2025-07-14T14:33:00Z"/>
                <w:rFonts w:ascii="Times New Roman" w:hAnsi="Times New Roman" w:cs="Times New Roman"/>
                <w:sz w:val="21"/>
                <w:szCs w:val="21"/>
              </w:rPr>
            </w:pPr>
            <w:ins w:id="1749"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E3DB519" w14:textId="77777777" w:rsidR="00C76809" w:rsidRPr="00C76809" w:rsidRDefault="00C76809" w:rsidP="00082ED8">
            <w:pPr>
              <w:rPr>
                <w:ins w:id="1750" w:author="ERCOT" w:date="2025-07-14T09:33:00Z" w16du:dateUtc="2025-07-14T14:33:00Z"/>
                <w:rFonts w:ascii="Times New Roman" w:hAnsi="Times New Roman" w:cs="Times New Roman"/>
                <w:sz w:val="21"/>
                <w:szCs w:val="21"/>
              </w:rPr>
            </w:pPr>
            <w:ins w:id="1751"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0596AA2" w14:textId="77777777" w:rsidR="00C76809" w:rsidRPr="00C76809" w:rsidRDefault="00C76809" w:rsidP="00082ED8">
            <w:pPr>
              <w:rPr>
                <w:ins w:id="1752" w:author="ERCOT" w:date="2025-07-14T09:33:00Z" w16du:dateUtc="2025-07-14T14:33:00Z"/>
                <w:rFonts w:ascii="Times New Roman" w:hAnsi="Times New Roman" w:cs="Times New Roman"/>
                <w:sz w:val="21"/>
                <w:szCs w:val="21"/>
              </w:rPr>
            </w:pPr>
            <w:ins w:id="1753" w:author="ERCOT" w:date="2025-07-14T09:33:00Z" w16du:dateUtc="2025-07-14T14:33:00Z">
              <w:r w:rsidRPr="00C76809">
                <w:rPr>
                  <w:rFonts w:ascii="Times New Roman" w:hAnsi="Times New Roman" w:cs="Times New Roman"/>
                  <w:sz w:val="21"/>
                  <w:szCs w:val="21"/>
                </w:rPr>
                <w:t>Leave Blank</w:t>
              </w:r>
            </w:ins>
          </w:p>
        </w:tc>
      </w:tr>
      <w:tr w:rsidR="00C76809" w:rsidRPr="002A6EEE" w14:paraId="7C4BF2BC" w14:textId="77777777" w:rsidTr="00082ED8">
        <w:trPr>
          <w:cantSplit/>
          <w:trHeight w:val="518"/>
          <w:ins w:id="1754"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5C9A0CB" w14:textId="77777777" w:rsidR="00C76809" w:rsidRPr="00C76809" w:rsidRDefault="00C76809" w:rsidP="00082ED8">
            <w:pPr>
              <w:rPr>
                <w:ins w:id="1755" w:author="ERCOT" w:date="2025-07-14T09:33:00Z" w16du:dateUtc="2025-07-14T14:33:00Z"/>
                <w:rFonts w:ascii="Times New Roman" w:hAnsi="Times New Roman" w:cs="Times New Roman"/>
                <w:sz w:val="21"/>
                <w:szCs w:val="21"/>
              </w:rPr>
            </w:pPr>
            <w:ins w:id="1756" w:author="ERCOT" w:date="2025-07-14T09:33:00Z" w16du:dateUtc="2025-07-14T14:33:00Z">
              <w:r w:rsidRPr="00C76809">
                <w:rPr>
                  <w:rFonts w:ascii="Times New Roman" w:hAnsi="Times New Roman" w:cs="Times New Roman"/>
                  <w:sz w:val="21"/>
                  <w:szCs w:val="21"/>
                </w:rPr>
                <w:t>Interval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32A3A6E" w14:textId="77777777" w:rsidR="00C76809" w:rsidRPr="00C76809" w:rsidRDefault="00C76809" w:rsidP="00082ED8">
            <w:pPr>
              <w:rPr>
                <w:ins w:id="1757" w:author="ERCOT" w:date="2025-07-14T09:33:00Z" w16du:dateUtc="2025-07-14T14:33:00Z"/>
                <w:rFonts w:ascii="Times New Roman" w:hAnsi="Times New Roman" w:cs="Times New Roman"/>
                <w:sz w:val="21"/>
                <w:szCs w:val="21"/>
              </w:rPr>
            </w:pPr>
            <w:ins w:id="1758"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61047A8" w14:textId="6B20CFA0" w:rsidR="00C76809" w:rsidRPr="00C76809" w:rsidRDefault="00101773" w:rsidP="00082ED8">
            <w:pPr>
              <w:rPr>
                <w:ins w:id="1759" w:author="ERCOT" w:date="2025-07-14T09:33:00Z" w16du:dateUtc="2025-07-14T14:33:00Z"/>
                <w:rFonts w:ascii="Times New Roman" w:hAnsi="Times New Roman" w:cs="Times New Roman"/>
                <w:sz w:val="21"/>
                <w:szCs w:val="21"/>
              </w:rPr>
            </w:pPr>
            <w:ins w:id="1760" w:author="ERCOT" w:date="2025-07-14T13:53:00Z" w16du:dateUtc="2025-07-14T18:53:00Z">
              <w:r>
                <w:rPr>
                  <w:rFonts w:ascii="Times New Roman" w:hAnsi="Times New Roman" w:cs="Times New Roman"/>
                  <w:sz w:val="21"/>
                  <w:szCs w:val="21"/>
                </w:rPr>
                <w:t>k</w:t>
              </w:r>
            </w:ins>
            <w:ins w:id="1761" w:author="ERCOT" w:date="2025-07-14T09:33:00Z" w16du:dateUtc="2025-07-14T14:33:00Z">
              <w:r w:rsidR="00C76809" w:rsidRPr="00C76809">
                <w:rPr>
                  <w:rFonts w:ascii="Times New Roman" w:hAnsi="Times New Roman" w:cs="Times New Roman"/>
                  <w:sz w:val="21"/>
                  <w:szCs w:val="21"/>
                </w:rPr>
                <w:t>Wh for the interval, maximum of 3 digits to the right of the decimal and must be a positive value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999CCA0" w14:textId="77777777" w:rsidR="00C76809" w:rsidRPr="00C76809" w:rsidRDefault="00C76809" w:rsidP="00082ED8">
            <w:pPr>
              <w:rPr>
                <w:ins w:id="1762" w:author="ERCOT" w:date="2025-07-14T09:33:00Z" w16du:dateUtc="2025-07-14T14:33:00Z"/>
                <w:rFonts w:ascii="Times New Roman" w:hAnsi="Times New Roman" w:cs="Times New Roman"/>
                <w:sz w:val="21"/>
                <w:szCs w:val="21"/>
              </w:rPr>
            </w:pPr>
            <w:ins w:id="1763" w:author="ERCOT" w:date="2025-07-14T09:33:00Z" w16du:dateUtc="2025-07-14T14:33:00Z">
              <w:r w:rsidRPr="00C76809">
                <w:rPr>
                  <w:rFonts w:ascii="Times New Roman" w:hAnsi="Times New Roman" w:cs="Times New Roman"/>
                  <w:sz w:val="21"/>
                  <w:szCs w:val="21"/>
                </w:rPr>
                <w:t>Numeric (10)</w:t>
              </w:r>
            </w:ins>
          </w:p>
        </w:tc>
      </w:tr>
      <w:tr w:rsidR="00C76809" w:rsidRPr="002A6EEE" w14:paraId="522CA452" w14:textId="77777777" w:rsidTr="00082ED8">
        <w:trPr>
          <w:cantSplit/>
          <w:trHeight w:val="518"/>
          <w:ins w:id="1764"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8AC039F" w14:textId="77777777" w:rsidR="00C76809" w:rsidRPr="00C76809" w:rsidRDefault="00C76809" w:rsidP="00082ED8">
            <w:pPr>
              <w:rPr>
                <w:ins w:id="1765" w:author="ERCOT" w:date="2025-07-14T09:33:00Z" w16du:dateUtc="2025-07-14T14:33:00Z"/>
                <w:rFonts w:ascii="Times New Roman" w:hAnsi="Times New Roman" w:cs="Times New Roman"/>
                <w:sz w:val="21"/>
                <w:szCs w:val="21"/>
              </w:rPr>
            </w:pPr>
            <w:ins w:id="1766" w:author="ERCOT" w:date="2025-07-14T09:33:00Z" w16du:dateUtc="2025-07-14T14:33:00Z">
              <w:r w:rsidRPr="00C76809">
                <w:rPr>
                  <w:rFonts w:ascii="Times New Roman" w:hAnsi="Times New Roman" w:cs="Times New Roman"/>
                  <w:sz w:val="21"/>
                  <w:szCs w:val="21"/>
                </w:rPr>
                <w:t>Status Code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A139ED6" w14:textId="77777777" w:rsidR="00C76809" w:rsidRPr="00C76809" w:rsidRDefault="00C76809" w:rsidP="00082ED8">
            <w:pPr>
              <w:rPr>
                <w:ins w:id="1767" w:author="ERCOT" w:date="2025-07-14T09:33:00Z" w16du:dateUtc="2025-07-14T14:33:00Z"/>
                <w:rFonts w:ascii="Times New Roman" w:hAnsi="Times New Roman" w:cs="Times New Roman"/>
                <w:sz w:val="21"/>
                <w:szCs w:val="21"/>
              </w:rPr>
            </w:pPr>
            <w:ins w:id="1768"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DC15ACB" w14:textId="77777777" w:rsidR="00C76809" w:rsidRPr="00C76809" w:rsidRDefault="00C76809" w:rsidP="00082ED8">
            <w:pPr>
              <w:rPr>
                <w:ins w:id="1769" w:author="ERCOT" w:date="2025-07-14T09:33:00Z" w16du:dateUtc="2025-07-14T14:33:00Z"/>
                <w:rFonts w:ascii="Times New Roman" w:hAnsi="Times New Roman" w:cs="Times New Roman"/>
                <w:sz w:val="21"/>
                <w:szCs w:val="21"/>
              </w:rPr>
            </w:pPr>
            <w:ins w:id="1770" w:author="ERCOT" w:date="2025-07-14T09:33:00Z" w16du:dateUtc="2025-07-14T14:33:00Z">
              <w:r w:rsidRPr="00C76809">
                <w:rPr>
                  <w:rFonts w:ascii="Times New Roman" w:hAnsi="Times New Roman" w:cs="Times New Roman"/>
                  <w:sz w:val="21"/>
                  <w:szCs w:val="21"/>
                </w:rPr>
                <w:t>A or E</w:t>
              </w:r>
            </w:ins>
          </w:p>
          <w:p w14:paraId="2DC522E5" w14:textId="77777777" w:rsidR="00C76809" w:rsidRPr="00C76809" w:rsidRDefault="00C76809" w:rsidP="00082ED8">
            <w:pPr>
              <w:rPr>
                <w:ins w:id="1771" w:author="ERCOT" w:date="2025-07-14T09:33:00Z" w16du:dateUtc="2025-07-14T14:33:00Z"/>
                <w:rFonts w:ascii="Times New Roman" w:hAnsi="Times New Roman" w:cs="Times New Roman"/>
                <w:sz w:val="21"/>
                <w:szCs w:val="21"/>
              </w:rPr>
            </w:pPr>
            <w:ins w:id="1772" w:author="ERCOT" w:date="2025-07-14T09:33:00Z" w16du:dateUtc="2025-07-14T14:33:00Z">
              <w:r w:rsidRPr="00C76809">
                <w:rPr>
                  <w:rFonts w:ascii="Times New Roman" w:hAnsi="Times New Roman" w:cs="Times New Roman"/>
                  <w:sz w:val="21"/>
                  <w:szCs w:val="21"/>
                </w:rPr>
                <w:t>A = Actual, E = Estimate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ED87C7C" w14:textId="77777777" w:rsidR="00C76809" w:rsidRPr="00C76809" w:rsidRDefault="00C76809" w:rsidP="00082ED8">
            <w:pPr>
              <w:rPr>
                <w:ins w:id="1773" w:author="ERCOT" w:date="2025-07-14T09:33:00Z" w16du:dateUtc="2025-07-14T14:33:00Z"/>
                <w:rFonts w:ascii="Times New Roman" w:hAnsi="Times New Roman" w:cs="Times New Roman"/>
                <w:sz w:val="21"/>
                <w:szCs w:val="21"/>
              </w:rPr>
            </w:pPr>
            <w:ins w:id="1774" w:author="ERCOT" w:date="2025-07-14T09:33:00Z" w16du:dateUtc="2025-07-14T14:33:00Z">
              <w:r w:rsidRPr="00C76809">
                <w:rPr>
                  <w:rFonts w:ascii="Times New Roman" w:hAnsi="Times New Roman" w:cs="Times New Roman"/>
                  <w:sz w:val="21"/>
                  <w:szCs w:val="21"/>
                </w:rPr>
                <w:t>Alphanumeric (1)</w:t>
              </w:r>
            </w:ins>
          </w:p>
        </w:tc>
      </w:tr>
      <w:tr w:rsidR="00C76809" w:rsidRPr="002A6EEE" w14:paraId="28F8F46C" w14:textId="77777777" w:rsidTr="00082ED8">
        <w:trPr>
          <w:cantSplit/>
          <w:trHeight w:val="518"/>
          <w:ins w:id="1775"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5A8C09F" w14:textId="77777777" w:rsidR="00C76809" w:rsidRPr="00C76809" w:rsidRDefault="00C76809" w:rsidP="00082ED8">
            <w:pPr>
              <w:rPr>
                <w:ins w:id="1776" w:author="ERCOT" w:date="2025-07-14T09:33:00Z" w16du:dateUtc="2025-07-14T14:33:00Z"/>
                <w:rFonts w:ascii="Times New Roman" w:hAnsi="Times New Roman" w:cs="Times New Roman"/>
                <w:sz w:val="21"/>
                <w:szCs w:val="21"/>
              </w:rPr>
            </w:pPr>
            <w:ins w:id="1777" w:author="ERCOT" w:date="2025-07-14T09:33:00Z" w16du:dateUtc="2025-07-14T14:33:00Z">
              <w:r w:rsidRPr="00C76809">
                <w:rPr>
                  <w:rFonts w:ascii="Times New Roman" w:hAnsi="Times New Roman" w:cs="Times New Roman"/>
                  <w:sz w:val="21"/>
                  <w:szCs w:val="21"/>
                </w:rPr>
                <w:t>Empty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5F25DA5" w14:textId="77777777" w:rsidR="00C76809" w:rsidRPr="00C76809" w:rsidRDefault="00C76809" w:rsidP="00082ED8">
            <w:pPr>
              <w:rPr>
                <w:ins w:id="1778" w:author="ERCOT" w:date="2025-07-14T09:33:00Z" w16du:dateUtc="2025-07-14T14:33:00Z"/>
                <w:rFonts w:ascii="Times New Roman" w:hAnsi="Times New Roman" w:cs="Times New Roman"/>
                <w:sz w:val="21"/>
                <w:szCs w:val="21"/>
              </w:rPr>
            </w:pPr>
            <w:ins w:id="1779"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DFF3A2A" w14:textId="77777777" w:rsidR="00C76809" w:rsidRPr="00C76809" w:rsidRDefault="00C76809" w:rsidP="00082ED8">
            <w:pPr>
              <w:rPr>
                <w:ins w:id="1780" w:author="ERCOT" w:date="2025-07-14T09:33:00Z" w16du:dateUtc="2025-07-14T14:33:00Z"/>
                <w:rFonts w:ascii="Times New Roman" w:hAnsi="Times New Roman" w:cs="Times New Roman"/>
                <w:sz w:val="21"/>
                <w:szCs w:val="21"/>
              </w:rPr>
            </w:pPr>
            <w:ins w:id="1781"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3673215" w14:textId="77777777" w:rsidR="00C76809" w:rsidRPr="00C76809" w:rsidRDefault="00C76809" w:rsidP="00082ED8">
            <w:pPr>
              <w:rPr>
                <w:ins w:id="1782" w:author="ERCOT" w:date="2025-07-14T09:33:00Z" w16du:dateUtc="2025-07-14T14:33:00Z"/>
                <w:rFonts w:ascii="Times New Roman" w:hAnsi="Times New Roman" w:cs="Times New Roman"/>
                <w:sz w:val="21"/>
                <w:szCs w:val="21"/>
              </w:rPr>
            </w:pPr>
            <w:ins w:id="1783" w:author="ERCOT" w:date="2025-07-14T09:33:00Z" w16du:dateUtc="2025-07-14T14:33:00Z">
              <w:r w:rsidRPr="00C76809">
                <w:rPr>
                  <w:rFonts w:ascii="Times New Roman" w:hAnsi="Times New Roman" w:cs="Times New Roman"/>
                  <w:sz w:val="21"/>
                  <w:szCs w:val="21"/>
                </w:rPr>
                <w:t>Leave Blank</w:t>
              </w:r>
            </w:ins>
          </w:p>
        </w:tc>
      </w:tr>
      <w:tr w:rsidR="00C76809" w:rsidRPr="002A6EEE" w14:paraId="2180D93B" w14:textId="77777777" w:rsidTr="00082ED8">
        <w:trPr>
          <w:cantSplit/>
          <w:trHeight w:val="518"/>
          <w:ins w:id="1784"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1C58DD3" w14:textId="77777777" w:rsidR="00C76809" w:rsidRPr="00C76809" w:rsidRDefault="00C76809" w:rsidP="00082ED8">
            <w:pPr>
              <w:rPr>
                <w:ins w:id="1785" w:author="ERCOT" w:date="2025-07-14T09:33:00Z" w16du:dateUtc="2025-07-14T14:33:00Z"/>
                <w:rFonts w:ascii="Times New Roman" w:hAnsi="Times New Roman" w:cs="Times New Roman"/>
                <w:sz w:val="21"/>
                <w:szCs w:val="21"/>
              </w:rPr>
            </w:pPr>
            <w:ins w:id="1786" w:author="ERCOT" w:date="2025-07-14T09:33:00Z" w16du:dateUtc="2025-07-14T14:33:00Z">
              <w:r w:rsidRPr="00C76809">
                <w:rPr>
                  <w:rFonts w:ascii="Times New Roman" w:hAnsi="Times New Roman" w:cs="Times New Roman"/>
                  <w:sz w:val="21"/>
                  <w:szCs w:val="21"/>
                </w:rPr>
                <w:t>Interval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2DED981" w14:textId="77777777" w:rsidR="00C76809" w:rsidRPr="00C76809" w:rsidRDefault="00C76809" w:rsidP="00082ED8">
            <w:pPr>
              <w:rPr>
                <w:ins w:id="1787" w:author="ERCOT" w:date="2025-07-14T09:33:00Z" w16du:dateUtc="2025-07-14T14:33:00Z"/>
                <w:rFonts w:ascii="Times New Roman" w:hAnsi="Times New Roman" w:cs="Times New Roman"/>
                <w:sz w:val="21"/>
                <w:szCs w:val="21"/>
              </w:rPr>
            </w:pPr>
            <w:ins w:id="1788"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A4AFB75" w14:textId="5539E1C8" w:rsidR="00C76809" w:rsidRPr="00C76809" w:rsidRDefault="00101773" w:rsidP="00082ED8">
            <w:pPr>
              <w:rPr>
                <w:ins w:id="1789" w:author="ERCOT" w:date="2025-07-14T09:33:00Z" w16du:dateUtc="2025-07-14T14:33:00Z"/>
                <w:rFonts w:ascii="Times New Roman" w:hAnsi="Times New Roman" w:cs="Times New Roman"/>
                <w:sz w:val="21"/>
                <w:szCs w:val="21"/>
              </w:rPr>
            </w:pPr>
            <w:ins w:id="1790" w:author="ERCOT" w:date="2025-07-14T13:53:00Z" w16du:dateUtc="2025-07-14T18:53:00Z">
              <w:r>
                <w:rPr>
                  <w:rFonts w:ascii="Times New Roman" w:hAnsi="Times New Roman" w:cs="Times New Roman"/>
                  <w:sz w:val="21"/>
                  <w:szCs w:val="21"/>
                </w:rPr>
                <w:t>k</w:t>
              </w:r>
            </w:ins>
            <w:ins w:id="1791" w:author="ERCOT" w:date="2025-07-14T09:33:00Z" w16du:dateUtc="2025-07-14T14:33:00Z">
              <w:r w:rsidR="00C76809" w:rsidRPr="00C76809">
                <w:rPr>
                  <w:rFonts w:ascii="Times New Roman" w:hAnsi="Times New Roman" w:cs="Times New Roman"/>
                  <w:sz w:val="21"/>
                  <w:szCs w:val="21"/>
                </w:rPr>
                <w:t>Wh for the interval, maximum of 3 digits to the right of the decimal and must be a positive value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99DB04A" w14:textId="77777777" w:rsidR="00C76809" w:rsidRPr="00C76809" w:rsidRDefault="00C76809" w:rsidP="00082ED8">
            <w:pPr>
              <w:rPr>
                <w:ins w:id="1792" w:author="ERCOT" w:date="2025-07-14T09:33:00Z" w16du:dateUtc="2025-07-14T14:33:00Z"/>
                <w:rFonts w:ascii="Times New Roman" w:hAnsi="Times New Roman" w:cs="Times New Roman"/>
                <w:sz w:val="21"/>
                <w:szCs w:val="21"/>
              </w:rPr>
            </w:pPr>
            <w:ins w:id="1793" w:author="ERCOT" w:date="2025-07-14T09:33:00Z" w16du:dateUtc="2025-07-14T14:33:00Z">
              <w:r w:rsidRPr="00C76809">
                <w:rPr>
                  <w:rFonts w:ascii="Times New Roman" w:hAnsi="Times New Roman" w:cs="Times New Roman"/>
                  <w:sz w:val="21"/>
                  <w:szCs w:val="21"/>
                </w:rPr>
                <w:t>Numeric (10)</w:t>
              </w:r>
            </w:ins>
          </w:p>
        </w:tc>
      </w:tr>
      <w:tr w:rsidR="00C76809" w:rsidRPr="002A6EEE" w14:paraId="40013ADE" w14:textId="77777777" w:rsidTr="00082ED8">
        <w:trPr>
          <w:cantSplit/>
          <w:trHeight w:val="518"/>
          <w:ins w:id="1794"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71A77CF" w14:textId="77777777" w:rsidR="00C76809" w:rsidRPr="00C76809" w:rsidRDefault="00C76809" w:rsidP="00082ED8">
            <w:pPr>
              <w:rPr>
                <w:ins w:id="1795" w:author="ERCOT" w:date="2025-07-14T09:33:00Z" w16du:dateUtc="2025-07-14T14:33:00Z"/>
                <w:rFonts w:ascii="Times New Roman" w:hAnsi="Times New Roman" w:cs="Times New Roman"/>
                <w:sz w:val="21"/>
                <w:szCs w:val="21"/>
              </w:rPr>
            </w:pPr>
            <w:ins w:id="1796" w:author="ERCOT" w:date="2025-07-14T09:33:00Z" w16du:dateUtc="2025-07-14T14:33:00Z">
              <w:r w:rsidRPr="00C76809">
                <w:rPr>
                  <w:rFonts w:ascii="Times New Roman" w:hAnsi="Times New Roman" w:cs="Times New Roman"/>
                  <w:sz w:val="21"/>
                  <w:szCs w:val="21"/>
                </w:rPr>
                <w:t>Status Code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D73360F" w14:textId="77777777" w:rsidR="00C76809" w:rsidRPr="00C76809" w:rsidRDefault="00C76809" w:rsidP="00082ED8">
            <w:pPr>
              <w:rPr>
                <w:ins w:id="1797" w:author="ERCOT" w:date="2025-07-14T09:33:00Z" w16du:dateUtc="2025-07-14T14:33:00Z"/>
                <w:rFonts w:ascii="Times New Roman" w:hAnsi="Times New Roman" w:cs="Times New Roman"/>
                <w:sz w:val="21"/>
                <w:szCs w:val="21"/>
              </w:rPr>
            </w:pPr>
            <w:ins w:id="1798"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7EDD2F0" w14:textId="77777777" w:rsidR="00C76809" w:rsidRPr="00C76809" w:rsidRDefault="00C76809" w:rsidP="00082ED8">
            <w:pPr>
              <w:rPr>
                <w:ins w:id="1799" w:author="ERCOT" w:date="2025-07-14T09:33:00Z" w16du:dateUtc="2025-07-14T14:33:00Z"/>
                <w:rFonts w:ascii="Times New Roman" w:hAnsi="Times New Roman" w:cs="Times New Roman"/>
                <w:sz w:val="21"/>
                <w:szCs w:val="21"/>
              </w:rPr>
            </w:pPr>
            <w:ins w:id="1800" w:author="ERCOT" w:date="2025-07-14T09:33:00Z" w16du:dateUtc="2025-07-14T14:33:00Z">
              <w:r w:rsidRPr="00C76809">
                <w:rPr>
                  <w:rFonts w:ascii="Times New Roman" w:hAnsi="Times New Roman" w:cs="Times New Roman"/>
                  <w:sz w:val="21"/>
                  <w:szCs w:val="21"/>
                </w:rPr>
                <w:t>A or E</w:t>
              </w:r>
            </w:ins>
          </w:p>
          <w:p w14:paraId="09C213D6" w14:textId="77777777" w:rsidR="00C76809" w:rsidRPr="00C76809" w:rsidRDefault="00C76809" w:rsidP="00082ED8">
            <w:pPr>
              <w:rPr>
                <w:ins w:id="1801" w:author="ERCOT" w:date="2025-07-14T09:33:00Z" w16du:dateUtc="2025-07-14T14:33:00Z"/>
                <w:rFonts w:ascii="Times New Roman" w:hAnsi="Times New Roman" w:cs="Times New Roman"/>
                <w:sz w:val="21"/>
                <w:szCs w:val="21"/>
              </w:rPr>
            </w:pPr>
            <w:ins w:id="1802" w:author="ERCOT" w:date="2025-07-14T09:33:00Z" w16du:dateUtc="2025-07-14T14:33:00Z">
              <w:r w:rsidRPr="00C76809">
                <w:rPr>
                  <w:rFonts w:ascii="Times New Roman" w:hAnsi="Times New Roman" w:cs="Times New Roman"/>
                  <w:sz w:val="21"/>
                  <w:szCs w:val="21"/>
                </w:rPr>
                <w:t>A = Actual, E = Estimate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57FB9A1" w14:textId="77777777" w:rsidR="00C76809" w:rsidRPr="00C76809" w:rsidRDefault="00C76809" w:rsidP="00082ED8">
            <w:pPr>
              <w:rPr>
                <w:ins w:id="1803" w:author="ERCOT" w:date="2025-07-14T09:33:00Z" w16du:dateUtc="2025-07-14T14:33:00Z"/>
                <w:rFonts w:ascii="Times New Roman" w:hAnsi="Times New Roman" w:cs="Times New Roman"/>
                <w:sz w:val="21"/>
                <w:szCs w:val="21"/>
              </w:rPr>
            </w:pPr>
            <w:ins w:id="1804" w:author="ERCOT" w:date="2025-07-14T09:33:00Z" w16du:dateUtc="2025-07-14T14:33:00Z">
              <w:r w:rsidRPr="00C76809">
                <w:rPr>
                  <w:rFonts w:ascii="Times New Roman" w:hAnsi="Times New Roman" w:cs="Times New Roman"/>
                  <w:sz w:val="21"/>
                  <w:szCs w:val="21"/>
                </w:rPr>
                <w:t>Alphanumeric (1)</w:t>
              </w:r>
            </w:ins>
          </w:p>
        </w:tc>
      </w:tr>
      <w:tr w:rsidR="00C76809" w:rsidRPr="002A6EEE" w14:paraId="10738CBC" w14:textId="77777777" w:rsidTr="00082ED8">
        <w:trPr>
          <w:cantSplit/>
          <w:trHeight w:val="518"/>
          <w:ins w:id="1805"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3C275A" w14:textId="77777777" w:rsidR="00C76809" w:rsidRPr="00C76809" w:rsidRDefault="00C76809" w:rsidP="00082ED8">
            <w:pPr>
              <w:rPr>
                <w:ins w:id="1806" w:author="ERCOT" w:date="2025-07-14T09:33:00Z" w16du:dateUtc="2025-07-14T14:33:00Z"/>
                <w:rFonts w:ascii="Times New Roman" w:hAnsi="Times New Roman" w:cs="Times New Roman"/>
                <w:sz w:val="21"/>
                <w:szCs w:val="21"/>
              </w:rPr>
            </w:pPr>
            <w:ins w:id="1807" w:author="ERCOT" w:date="2025-07-14T09:33:00Z" w16du:dateUtc="2025-07-14T14:33:00Z">
              <w:r w:rsidRPr="00C76809">
                <w:rPr>
                  <w:rFonts w:ascii="Times New Roman" w:hAnsi="Times New Roman" w:cs="Times New Roman"/>
                  <w:sz w:val="21"/>
                  <w:szCs w:val="21"/>
                </w:rPr>
                <w:t>Empty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0BE4CDC" w14:textId="77777777" w:rsidR="00C76809" w:rsidRPr="00C76809" w:rsidRDefault="00C76809" w:rsidP="00082ED8">
            <w:pPr>
              <w:rPr>
                <w:ins w:id="1808" w:author="ERCOT" w:date="2025-07-14T09:33:00Z" w16du:dateUtc="2025-07-14T14:33:00Z"/>
                <w:rFonts w:ascii="Times New Roman" w:hAnsi="Times New Roman" w:cs="Times New Roman"/>
                <w:sz w:val="21"/>
                <w:szCs w:val="21"/>
              </w:rPr>
            </w:pPr>
            <w:ins w:id="1809"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F97715B" w14:textId="77777777" w:rsidR="00C76809" w:rsidRPr="00C76809" w:rsidRDefault="00C76809" w:rsidP="00082ED8">
            <w:pPr>
              <w:rPr>
                <w:ins w:id="1810" w:author="ERCOT" w:date="2025-07-14T09:33:00Z" w16du:dateUtc="2025-07-14T14:33:00Z"/>
                <w:rFonts w:ascii="Times New Roman" w:hAnsi="Times New Roman" w:cs="Times New Roman"/>
                <w:sz w:val="21"/>
                <w:szCs w:val="21"/>
              </w:rPr>
            </w:pPr>
            <w:ins w:id="1811"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FE49D4E" w14:textId="77777777" w:rsidR="00C76809" w:rsidRPr="00C76809" w:rsidRDefault="00C76809" w:rsidP="00082ED8">
            <w:pPr>
              <w:rPr>
                <w:ins w:id="1812" w:author="ERCOT" w:date="2025-07-14T09:33:00Z" w16du:dateUtc="2025-07-14T14:33:00Z"/>
                <w:rFonts w:ascii="Times New Roman" w:hAnsi="Times New Roman" w:cs="Times New Roman"/>
                <w:sz w:val="21"/>
                <w:szCs w:val="21"/>
              </w:rPr>
            </w:pPr>
            <w:ins w:id="1813" w:author="ERCOT" w:date="2025-07-14T09:33:00Z" w16du:dateUtc="2025-07-14T14:33:00Z">
              <w:r w:rsidRPr="00C76809">
                <w:rPr>
                  <w:rFonts w:ascii="Times New Roman" w:hAnsi="Times New Roman" w:cs="Times New Roman"/>
                  <w:sz w:val="21"/>
                  <w:szCs w:val="21"/>
                </w:rPr>
                <w:t>Leave Blank</w:t>
              </w:r>
            </w:ins>
          </w:p>
        </w:tc>
      </w:tr>
    </w:tbl>
    <w:bookmarkEnd w:id="295"/>
    <w:bookmarkEnd w:id="296"/>
    <w:bookmarkEnd w:id="297"/>
    <w:bookmarkEnd w:id="298"/>
    <w:bookmarkEnd w:id="299"/>
    <w:bookmarkEnd w:id="300"/>
    <w:bookmarkEnd w:id="301"/>
    <w:p w14:paraId="0E827691" w14:textId="77777777" w:rsidR="005659E9" w:rsidRDefault="005659E9" w:rsidP="005659E9">
      <w:pPr>
        <w:keepNext/>
        <w:widowControl w:val="0"/>
        <w:tabs>
          <w:tab w:val="left" w:pos="1260"/>
        </w:tabs>
        <w:spacing w:before="240" w:after="240" w:line="240" w:lineRule="auto"/>
        <w:ind w:left="1260" w:hanging="1260"/>
        <w:outlineLvl w:val="3"/>
        <w:rPr>
          <w:ins w:id="1814" w:author="ERCOT" w:date="2025-07-16T18:32:00Z" w16du:dateUtc="2025-07-16T23:32:00Z"/>
          <w:rFonts w:ascii="Times New Roman" w:eastAsia="Times New Roman" w:hAnsi="Times New Roman" w:cs="Times New Roman"/>
          <w:b/>
          <w:bCs/>
          <w:snapToGrid w:val="0"/>
          <w:kern w:val="0"/>
          <w14:ligatures w14:val="none"/>
        </w:rPr>
      </w:pPr>
      <w:ins w:id="1815" w:author="ERCOT" w:date="2025-07-16T18:32:00Z" w16du:dateUtc="2025-07-16T23:32:00Z">
        <w:r w:rsidRPr="00895FDB">
          <w:rPr>
            <w:rFonts w:ascii="Times New Roman" w:eastAsia="Times New Roman" w:hAnsi="Times New Roman" w:cs="Times New Roman"/>
            <w:b/>
            <w:bCs/>
            <w:snapToGrid w:val="0"/>
            <w:kern w:val="0"/>
            <w14:ligatures w14:val="none"/>
          </w:rPr>
          <w:lastRenderedPageBreak/>
          <w:t>8.1.4.</w:t>
        </w:r>
        <w:r>
          <w:rPr>
            <w:rFonts w:ascii="Times New Roman" w:eastAsia="Times New Roman" w:hAnsi="Times New Roman" w:cs="Times New Roman"/>
            <w:b/>
            <w:bCs/>
            <w:snapToGrid w:val="0"/>
            <w:kern w:val="0"/>
            <w14:ligatures w14:val="none"/>
          </w:rPr>
          <w:t>2</w:t>
        </w:r>
        <w:r w:rsidRPr="00895FDB">
          <w:rPr>
            <w:rFonts w:ascii="Times New Roman" w:eastAsia="Times New Roman" w:hAnsi="Times New Roman" w:cs="Times New Roman"/>
            <w:b/>
            <w:bCs/>
            <w:snapToGrid w:val="0"/>
            <w:kern w:val="0"/>
            <w14:ligatures w14:val="none"/>
          </w:rPr>
          <w:tab/>
        </w:r>
        <w:r>
          <w:rPr>
            <w:rFonts w:ascii="Times New Roman" w:eastAsia="Times New Roman" w:hAnsi="Times New Roman" w:cs="Times New Roman"/>
            <w:b/>
            <w:bCs/>
            <w:snapToGrid w:val="0"/>
            <w:kern w:val="0"/>
            <w14:ligatures w14:val="none"/>
          </w:rPr>
          <w:t>Files Sent from ERCOT to RDR Participating REPs and NOIE LSEs</w:t>
        </w:r>
      </w:ins>
    </w:p>
    <w:p w14:paraId="3E0B4D80" w14:textId="77777777" w:rsidR="005659E9" w:rsidRPr="00D45362" w:rsidRDefault="005659E9" w:rsidP="005659E9">
      <w:pPr>
        <w:spacing w:after="240" w:line="240" w:lineRule="auto"/>
        <w:ind w:left="720" w:hanging="720"/>
        <w:rPr>
          <w:ins w:id="1816" w:author="ERCOT" w:date="2025-07-16T18:32:00Z" w16du:dateUtc="2025-07-16T23:32:00Z"/>
          <w:rFonts w:ascii="Times New Roman" w:eastAsia="Calibri" w:hAnsi="Times New Roman" w:cs="Times New Roman"/>
        </w:rPr>
      </w:pPr>
      <w:ins w:id="1817" w:author="ERCOT" w:date="2025-07-16T18:32:00Z" w16du:dateUtc="2025-07-16T23:32:00Z">
        <w:r w:rsidRPr="00D45362">
          <w:rPr>
            <w:rFonts w:ascii="Times New Roman" w:eastAsia="Calibri" w:hAnsi="Times New Roman" w:cs="Times New Roman"/>
          </w:rPr>
          <w:t>(1)</w:t>
        </w:r>
        <w:r>
          <w:rPr>
            <w:rFonts w:ascii="Times New Roman" w:eastAsia="Calibri" w:hAnsi="Times New Roman" w:cs="Times New Roman"/>
          </w:rPr>
          <w:tab/>
          <w:t>ERCOT shall send Response and Validation Files based on REP submissions</w:t>
        </w:r>
        <w:r w:rsidRPr="00D45362">
          <w:rPr>
            <w:rFonts w:ascii="Times New Roman" w:eastAsia="Calibri" w:hAnsi="Times New Roman" w:cs="Times New Roman"/>
          </w:rPr>
          <w:t xml:space="preserve"> </w:t>
        </w:r>
        <w:r>
          <w:rPr>
            <w:rFonts w:ascii="Times New Roman" w:eastAsia="Calibri" w:hAnsi="Times New Roman" w:cs="Times New Roman"/>
          </w:rPr>
          <w:t xml:space="preserve">as described in </w:t>
        </w:r>
        <w:r w:rsidRPr="00D45362">
          <w:rPr>
            <w:rFonts w:ascii="Times New Roman" w:eastAsia="Calibri" w:hAnsi="Times New Roman" w:cs="Times New Roman"/>
          </w:rPr>
          <w:t>Section 22, Attachment T, Retail Electric Provider and Transmission and/or Distribution Service Providers Smart Device Demand Response Reporting Requirements.</w:t>
        </w:r>
      </w:ins>
    </w:p>
    <w:p w14:paraId="52A90383" w14:textId="474CFDA9" w:rsidR="005659E9" w:rsidRPr="00D45362" w:rsidRDefault="005659E9" w:rsidP="005659E9">
      <w:pPr>
        <w:spacing w:after="240" w:line="240" w:lineRule="auto"/>
        <w:ind w:left="720" w:hanging="720"/>
        <w:rPr>
          <w:ins w:id="1818" w:author="ERCOT" w:date="2025-07-16T18:32:00Z" w16du:dateUtc="2025-07-16T23:32:00Z"/>
          <w:rFonts w:ascii="Times New Roman" w:eastAsia="Calibri" w:hAnsi="Times New Roman" w:cs="Times New Roman"/>
        </w:rPr>
      </w:pPr>
      <w:ins w:id="1819" w:author="ERCOT" w:date="2025-07-16T18:32:00Z" w16du:dateUtc="2025-07-16T23:32:00Z">
        <w:r w:rsidRPr="00D45362">
          <w:rPr>
            <w:rFonts w:ascii="Times New Roman" w:eastAsia="Calibri" w:hAnsi="Times New Roman" w:cs="Times New Roman"/>
          </w:rPr>
          <w:t>(2)</w:t>
        </w:r>
        <w:r>
          <w:rPr>
            <w:rFonts w:ascii="Times New Roman" w:eastAsia="Calibri" w:hAnsi="Times New Roman" w:cs="Times New Roman"/>
          </w:rPr>
          <w:tab/>
          <w:t xml:space="preserve">ERCOT shall send Response and Validation Files based on NOIE </w:t>
        </w:r>
        <w:proofErr w:type="spellStart"/>
        <w:r>
          <w:rPr>
            <w:rFonts w:ascii="Times New Roman" w:eastAsia="Calibri" w:hAnsi="Times New Roman" w:cs="Times New Roman"/>
          </w:rPr>
          <w:t>RDRParticipant</w:t>
        </w:r>
        <w:proofErr w:type="spellEnd"/>
        <w:r>
          <w:rPr>
            <w:rFonts w:ascii="Times New Roman" w:eastAsia="Calibri" w:hAnsi="Times New Roman" w:cs="Times New Roman"/>
          </w:rPr>
          <w:t xml:space="preserve"> and </w:t>
        </w:r>
        <w:proofErr w:type="spellStart"/>
        <w:r>
          <w:rPr>
            <w:rFonts w:ascii="Times New Roman" w:eastAsia="Calibri" w:hAnsi="Times New Roman" w:cs="Times New Roman"/>
          </w:rPr>
          <w:t>RDREvent</w:t>
        </w:r>
        <w:proofErr w:type="spellEnd"/>
        <w:r>
          <w:rPr>
            <w:rFonts w:ascii="Times New Roman" w:eastAsia="Calibri" w:hAnsi="Times New Roman" w:cs="Times New Roman"/>
          </w:rPr>
          <w:t xml:space="preserve"> file submissions</w:t>
        </w:r>
        <w:r w:rsidRPr="00D45362">
          <w:rPr>
            <w:rFonts w:ascii="Times New Roman" w:eastAsia="Calibri" w:hAnsi="Times New Roman" w:cs="Times New Roman"/>
          </w:rPr>
          <w:t xml:space="preserve"> </w:t>
        </w:r>
        <w:r>
          <w:rPr>
            <w:rFonts w:ascii="Times New Roman" w:eastAsia="Calibri" w:hAnsi="Times New Roman" w:cs="Times New Roman"/>
          </w:rPr>
          <w:t xml:space="preserve">as described in </w:t>
        </w:r>
        <w:r w:rsidRPr="00D45362">
          <w:rPr>
            <w:rFonts w:ascii="Times New Roman" w:eastAsia="Calibri" w:hAnsi="Times New Roman" w:cs="Times New Roman"/>
          </w:rPr>
          <w:t>Section 22, Attachment T, Retail Electric Provider and Transmission and/or Distribution Service Providers Smart Device Demand Response Reporting Requirements.</w:t>
        </w:r>
        <w:r>
          <w:rPr>
            <w:rFonts w:ascii="Times New Roman" w:eastAsia="Calibri" w:hAnsi="Times New Roman" w:cs="Times New Roman"/>
          </w:rPr>
          <w:t xml:space="preserve"> ERCOT shall send Response and Validation Files based on NOIE </w:t>
        </w:r>
        <w:proofErr w:type="spellStart"/>
        <w:r>
          <w:rPr>
            <w:rFonts w:ascii="Times New Roman" w:eastAsia="Calibri" w:hAnsi="Times New Roman" w:cs="Times New Roman"/>
          </w:rPr>
          <w:t>RDRPop</w:t>
        </w:r>
        <w:proofErr w:type="spellEnd"/>
        <w:r>
          <w:rPr>
            <w:rFonts w:ascii="Times New Roman" w:eastAsia="Calibri" w:hAnsi="Times New Roman" w:cs="Times New Roman"/>
          </w:rPr>
          <w:t xml:space="preserve"> and RDRIntervaldata file submissions as</w:t>
        </w:r>
        <w:r w:rsidRPr="00D45362">
          <w:rPr>
            <w:rFonts w:ascii="Times New Roman" w:eastAsia="Calibri" w:hAnsi="Times New Roman" w:cs="Times New Roman"/>
          </w:rPr>
          <w:t xml:space="preserve"> described below:</w:t>
        </w:r>
      </w:ins>
    </w:p>
    <w:p w14:paraId="38F89487" w14:textId="77777777" w:rsidR="005659E9" w:rsidRPr="00F374E3" w:rsidRDefault="005659E9" w:rsidP="005659E9">
      <w:pPr>
        <w:pStyle w:val="ListParagraph"/>
        <w:spacing w:after="240"/>
        <w:ind w:left="1440"/>
        <w:rPr>
          <w:ins w:id="1820" w:author="ERCOT" w:date="2025-07-16T18:32:00Z" w16du:dateUtc="2025-07-16T23:32:00Z"/>
          <w:rFonts w:ascii="Times New Roman" w:hAnsi="Times New Roman"/>
          <w:b/>
        </w:rPr>
      </w:pPr>
      <w:ins w:id="1821" w:author="ERCOT" w:date="2025-07-16T18:32:00Z" w16du:dateUtc="2025-07-16T23:32:00Z">
        <w:r>
          <w:rPr>
            <w:rFonts w:ascii="Times New Roman" w:eastAsia="Calibri" w:hAnsi="Times New Roman" w:cs="Times New Roman"/>
          </w:rPr>
          <w:t>(a)</w:t>
        </w:r>
        <w:r>
          <w:rPr>
            <w:rFonts w:ascii="Times New Roman" w:eastAsia="Calibri" w:hAnsi="Times New Roman" w:cs="Times New Roman"/>
          </w:rPr>
          <w:tab/>
        </w:r>
        <w:proofErr w:type="spellStart"/>
        <w:r w:rsidRPr="00F374E3">
          <w:rPr>
            <w:rFonts w:ascii="Times New Roman" w:hAnsi="Times New Roman"/>
            <w:b/>
          </w:rPr>
          <w:t>RD</w:t>
        </w:r>
        <w:r>
          <w:rPr>
            <w:rFonts w:ascii="Times New Roman" w:hAnsi="Times New Roman"/>
            <w:b/>
          </w:rPr>
          <w:t>R</w:t>
        </w:r>
        <w:r w:rsidRPr="00F374E3">
          <w:rPr>
            <w:rFonts w:ascii="Times New Roman" w:hAnsi="Times New Roman"/>
            <w:b/>
          </w:rPr>
          <w:t>P</w:t>
        </w:r>
        <w:r>
          <w:rPr>
            <w:rFonts w:ascii="Times New Roman" w:hAnsi="Times New Roman"/>
            <w:b/>
          </w:rPr>
          <w:t>op</w:t>
        </w:r>
        <w:r w:rsidRPr="00F374E3">
          <w:rPr>
            <w:rFonts w:ascii="Times New Roman" w:hAnsi="Times New Roman"/>
            <w:b/>
          </w:rPr>
          <w:t>ERCOTResponse</w:t>
        </w:r>
        <w:proofErr w:type="spellEnd"/>
        <w:r w:rsidRPr="00F374E3">
          <w:rPr>
            <w:rFonts w:ascii="Times New Roman" w:hAnsi="Times New Roman"/>
            <w:b/>
          </w:rPr>
          <w:t>&lt;counter&gt; File:</w:t>
        </w:r>
      </w:ins>
    </w:p>
    <w:p w14:paraId="0AE0502F" w14:textId="77777777" w:rsidR="005659E9" w:rsidRPr="00F374E3" w:rsidRDefault="005659E9" w:rsidP="005659E9">
      <w:pPr>
        <w:spacing w:after="240"/>
        <w:ind w:left="2160"/>
        <w:rPr>
          <w:ins w:id="1822" w:author="ERCOT" w:date="2025-07-16T18:32:00Z" w16du:dateUtc="2025-07-16T23:32:00Z"/>
          <w:rFonts w:ascii="Times New Roman" w:hAnsi="Times New Roman"/>
        </w:rPr>
      </w:pPr>
      <w:ins w:id="1823" w:author="ERCOT" w:date="2025-07-16T18:32:00Z" w16du:dateUtc="2025-07-16T23:32:00Z">
        <w:r w:rsidRPr="00F374E3">
          <w:rPr>
            <w:rFonts w:ascii="Times New Roman" w:hAnsi="Times New Roman"/>
          </w:rPr>
          <w:t xml:space="preserve">This file is the initial response from ERCOT back to a </w:t>
        </w:r>
        <w:r>
          <w:rPr>
            <w:rFonts w:ascii="Times New Roman" w:hAnsi="Times New Roman"/>
          </w:rPr>
          <w:t>NOIE</w:t>
        </w:r>
        <w:r w:rsidRPr="00F374E3">
          <w:rPr>
            <w:rFonts w:ascii="Times New Roman" w:hAnsi="Times New Roman"/>
          </w:rPr>
          <w:t xml:space="preserve"> upon receipt of a ‘</w:t>
        </w:r>
        <w:proofErr w:type="spellStart"/>
        <w:r w:rsidRPr="00F374E3">
          <w:rPr>
            <w:rFonts w:ascii="Times New Roman" w:hAnsi="Times New Roman"/>
          </w:rPr>
          <w:t>RD</w:t>
        </w:r>
        <w:r>
          <w:rPr>
            <w:rFonts w:ascii="Times New Roman" w:hAnsi="Times New Roman"/>
          </w:rPr>
          <w:t>R</w:t>
        </w:r>
        <w:r w:rsidRPr="00F374E3">
          <w:rPr>
            <w:rFonts w:ascii="Times New Roman" w:hAnsi="Times New Roman"/>
          </w:rPr>
          <w:t>P</w:t>
        </w:r>
        <w:r>
          <w:rPr>
            <w:rFonts w:ascii="Times New Roman" w:hAnsi="Times New Roman"/>
          </w:rPr>
          <w:t>op</w:t>
        </w:r>
        <w:proofErr w:type="spellEnd"/>
        <w:r w:rsidRPr="00F374E3">
          <w:rPr>
            <w:rFonts w:ascii="Times New Roman" w:hAnsi="Times New Roman"/>
          </w:rPr>
          <w:t xml:space="preserve">’ file from that </w:t>
        </w:r>
        <w:r>
          <w:rPr>
            <w:rFonts w:ascii="Times New Roman" w:hAnsi="Times New Roman"/>
          </w:rPr>
          <w:t>NOIE</w:t>
        </w:r>
        <w:r w:rsidRPr="00F374E3">
          <w:rPr>
            <w:rFonts w:ascii="Times New Roman" w:hAnsi="Times New Roman"/>
          </w:rPr>
          <w:t xml:space="preserve">.  The file contains information as to the status of the data submitted including any file format or mandatory data element errors.  If the submitted file name has a counter appended by the </w:t>
        </w:r>
        <w:r>
          <w:rPr>
            <w:rFonts w:ascii="Times New Roman" w:hAnsi="Times New Roman"/>
          </w:rPr>
          <w:t>NOIE</w:t>
        </w:r>
        <w:r w:rsidRPr="00F374E3">
          <w:rPr>
            <w:rFonts w:ascii="Times New Roman" w:hAnsi="Times New Roman"/>
          </w:rPr>
          <w:t>, the response file will use the same counter.  The file formats and field descriptions are as described below.</w:t>
        </w:r>
      </w:ins>
    </w:p>
    <w:p w14:paraId="5A70CD6D" w14:textId="323BB6A0" w:rsidR="005659E9" w:rsidRPr="00F374E3" w:rsidRDefault="005659E9" w:rsidP="005659E9">
      <w:pPr>
        <w:pStyle w:val="ListParagraph"/>
        <w:spacing w:after="240" w:line="240" w:lineRule="auto"/>
        <w:ind w:left="2880" w:hanging="720"/>
        <w:rPr>
          <w:ins w:id="1824" w:author="ERCOT" w:date="2025-07-16T18:32:00Z" w16du:dateUtc="2025-07-16T23:32:00Z"/>
          <w:rFonts w:ascii="Times New Roman" w:hAnsi="Times New Roman"/>
        </w:rPr>
      </w:pPr>
      <w:ins w:id="1825" w:author="ERCOT" w:date="2025-07-16T18:32:00Z" w16du:dateUtc="2025-07-16T23:32:00Z">
        <w:r>
          <w:rPr>
            <w:rFonts w:ascii="Times New Roman" w:hAnsi="Times New Roman"/>
          </w:rPr>
          <w:t>(i)</w:t>
        </w:r>
        <w:r w:rsidRPr="00F374E3">
          <w:rPr>
            <w:rFonts w:ascii="Times New Roman" w:hAnsi="Times New Roman"/>
          </w:rPr>
          <w:tab/>
        </w:r>
        <w:r w:rsidRPr="00F374E3">
          <w:rPr>
            <w:rFonts w:ascii="Times New Roman" w:hAnsi="Times New Roman"/>
            <w:b/>
          </w:rPr>
          <w:t>Header Record</w:t>
        </w:r>
        <w:r w:rsidRPr="00F374E3">
          <w:rPr>
            <w:rFonts w:ascii="Times New Roman" w:hAnsi="Times New Roman"/>
          </w:rPr>
          <w:t xml:space="preserve"> – One must be present and must be the first record in the file.</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5"/>
        <w:gridCol w:w="1350"/>
        <w:gridCol w:w="4140"/>
        <w:gridCol w:w="1530"/>
      </w:tblGrid>
      <w:tr w:rsidR="005659E9" w:rsidRPr="00F374E3" w14:paraId="6252CDF1" w14:textId="77777777" w:rsidTr="00082ED8">
        <w:trPr>
          <w:cantSplit/>
          <w:trHeight w:val="716"/>
          <w:tblHeader/>
          <w:jc w:val="center"/>
          <w:ins w:id="1826" w:author="ERCOT" w:date="2025-07-16T18:32:00Z"/>
        </w:trPr>
        <w:tc>
          <w:tcPr>
            <w:tcW w:w="1435" w:type="dxa"/>
            <w:shd w:val="clear" w:color="auto" w:fill="D0CECE"/>
            <w:tcMar>
              <w:top w:w="43" w:type="dxa"/>
              <w:left w:w="43" w:type="dxa"/>
              <w:bottom w:w="43" w:type="dxa"/>
              <w:right w:w="43" w:type="dxa"/>
            </w:tcMar>
            <w:vAlign w:val="center"/>
          </w:tcPr>
          <w:p w14:paraId="3485AAD6" w14:textId="77777777" w:rsidR="005659E9" w:rsidRPr="00F374E3" w:rsidRDefault="005659E9" w:rsidP="00082ED8">
            <w:pPr>
              <w:spacing w:after="0" w:line="240" w:lineRule="auto"/>
              <w:jc w:val="center"/>
              <w:rPr>
                <w:ins w:id="1827" w:author="ERCOT" w:date="2025-07-16T18:32:00Z" w16du:dateUtc="2025-07-16T23:32:00Z"/>
                <w:rFonts w:ascii="Times New Roman" w:eastAsia="Arial Unicode MS" w:hAnsi="Times New Roman"/>
                <w:b/>
              </w:rPr>
            </w:pPr>
            <w:ins w:id="1828" w:author="ERCOT" w:date="2025-07-16T18:32:00Z" w16du:dateUtc="2025-07-16T23:32:00Z">
              <w:r w:rsidRPr="00F374E3">
                <w:rPr>
                  <w:rFonts w:ascii="Times New Roman" w:eastAsia="Times New Roman" w:hAnsi="Times New Roman"/>
                  <w:b/>
                </w:rPr>
                <w:t>Data Element</w:t>
              </w:r>
            </w:ins>
          </w:p>
        </w:tc>
        <w:tc>
          <w:tcPr>
            <w:tcW w:w="1350" w:type="dxa"/>
            <w:shd w:val="clear" w:color="auto" w:fill="D0CECE"/>
            <w:tcMar>
              <w:top w:w="43" w:type="dxa"/>
              <w:left w:w="43" w:type="dxa"/>
              <w:bottom w:w="43" w:type="dxa"/>
              <w:right w:w="43" w:type="dxa"/>
            </w:tcMar>
            <w:vAlign w:val="center"/>
          </w:tcPr>
          <w:p w14:paraId="06F79E3A" w14:textId="77777777" w:rsidR="005659E9" w:rsidRPr="00F374E3" w:rsidRDefault="005659E9" w:rsidP="00082ED8">
            <w:pPr>
              <w:spacing w:after="0" w:line="240" w:lineRule="auto"/>
              <w:jc w:val="center"/>
              <w:rPr>
                <w:ins w:id="1829" w:author="ERCOT" w:date="2025-07-16T18:32:00Z" w16du:dateUtc="2025-07-16T23:32:00Z"/>
                <w:rFonts w:ascii="Times New Roman" w:eastAsia="Arial Unicode MS" w:hAnsi="Times New Roman"/>
                <w:b/>
              </w:rPr>
            </w:pPr>
            <w:ins w:id="1830" w:author="ERCOT" w:date="2025-07-16T18:32:00Z" w16du:dateUtc="2025-07-16T23:32:00Z">
              <w:r w:rsidRPr="00F374E3">
                <w:rPr>
                  <w:rFonts w:ascii="Times New Roman" w:eastAsia="Times New Roman" w:hAnsi="Times New Roman"/>
                  <w:b/>
                </w:rPr>
                <w:t>Mandatory / Optional</w:t>
              </w:r>
            </w:ins>
          </w:p>
        </w:tc>
        <w:tc>
          <w:tcPr>
            <w:tcW w:w="4140" w:type="dxa"/>
            <w:shd w:val="clear" w:color="auto" w:fill="D0CECE"/>
            <w:tcMar>
              <w:top w:w="43" w:type="dxa"/>
              <w:left w:w="43" w:type="dxa"/>
              <w:bottom w:w="43" w:type="dxa"/>
              <w:right w:w="43" w:type="dxa"/>
            </w:tcMar>
            <w:vAlign w:val="center"/>
          </w:tcPr>
          <w:p w14:paraId="647DB950" w14:textId="77777777" w:rsidR="005659E9" w:rsidRPr="00F374E3" w:rsidRDefault="005659E9" w:rsidP="00082ED8">
            <w:pPr>
              <w:spacing w:after="0" w:line="240" w:lineRule="auto"/>
              <w:jc w:val="center"/>
              <w:rPr>
                <w:ins w:id="1831" w:author="ERCOT" w:date="2025-07-16T18:32:00Z" w16du:dateUtc="2025-07-16T23:32:00Z"/>
                <w:rFonts w:ascii="Times New Roman" w:eastAsia="Arial Unicode MS" w:hAnsi="Times New Roman"/>
                <w:b/>
              </w:rPr>
            </w:pPr>
            <w:ins w:id="1832" w:author="ERCOT" w:date="2025-07-16T18:32:00Z" w16du:dateUtc="2025-07-16T23:32:00Z">
              <w:r w:rsidRPr="00F374E3">
                <w:rPr>
                  <w:rFonts w:ascii="Times New Roman" w:eastAsia="Times New Roman" w:hAnsi="Times New Roman"/>
                  <w:b/>
                </w:rPr>
                <w:t>Comments</w:t>
              </w:r>
            </w:ins>
          </w:p>
        </w:tc>
        <w:tc>
          <w:tcPr>
            <w:tcW w:w="1530" w:type="dxa"/>
            <w:shd w:val="clear" w:color="auto" w:fill="D0CECE"/>
            <w:tcMar>
              <w:top w:w="43" w:type="dxa"/>
              <w:left w:w="43" w:type="dxa"/>
              <w:bottom w:w="43" w:type="dxa"/>
              <w:right w:w="43" w:type="dxa"/>
            </w:tcMar>
            <w:vAlign w:val="center"/>
          </w:tcPr>
          <w:p w14:paraId="463B0C47" w14:textId="77777777" w:rsidR="005659E9" w:rsidRPr="00F374E3" w:rsidRDefault="005659E9" w:rsidP="00082ED8">
            <w:pPr>
              <w:spacing w:after="0" w:line="240" w:lineRule="auto"/>
              <w:jc w:val="center"/>
              <w:rPr>
                <w:ins w:id="1833" w:author="ERCOT" w:date="2025-07-16T18:32:00Z" w16du:dateUtc="2025-07-16T23:32:00Z"/>
                <w:rFonts w:ascii="Times New Roman" w:eastAsia="Arial Unicode MS" w:hAnsi="Times New Roman"/>
                <w:b/>
              </w:rPr>
            </w:pPr>
            <w:ins w:id="1834" w:author="ERCOT" w:date="2025-07-16T18:32:00Z" w16du:dateUtc="2025-07-16T23:32:00Z">
              <w:r w:rsidRPr="00F374E3">
                <w:rPr>
                  <w:rFonts w:ascii="Times New Roman" w:eastAsia="Times New Roman" w:hAnsi="Times New Roman"/>
                  <w:b/>
                </w:rPr>
                <w:t>Format</w:t>
              </w:r>
            </w:ins>
          </w:p>
        </w:tc>
      </w:tr>
      <w:tr w:rsidR="005659E9" w:rsidRPr="00F374E3" w14:paraId="3F45B0D7" w14:textId="77777777" w:rsidTr="00082ED8">
        <w:trPr>
          <w:cantSplit/>
          <w:trHeight w:val="694"/>
          <w:tblHeader/>
          <w:jc w:val="center"/>
          <w:ins w:id="1835" w:author="ERCOT" w:date="2025-07-16T18:32:00Z"/>
        </w:trPr>
        <w:tc>
          <w:tcPr>
            <w:tcW w:w="1435" w:type="dxa"/>
            <w:tcMar>
              <w:top w:w="43" w:type="dxa"/>
              <w:left w:w="43" w:type="dxa"/>
              <w:bottom w:w="43" w:type="dxa"/>
              <w:right w:w="43" w:type="dxa"/>
            </w:tcMar>
            <w:vAlign w:val="center"/>
          </w:tcPr>
          <w:p w14:paraId="1DB381B3" w14:textId="77777777" w:rsidR="005659E9" w:rsidRPr="00F374E3" w:rsidRDefault="005659E9" w:rsidP="00082ED8">
            <w:pPr>
              <w:spacing w:after="0" w:line="240" w:lineRule="auto"/>
              <w:jc w:val="center"/>
              <w:rPr>
                <w:ins w:id="1836" w:author="ERCOT" w:date="2025-07-16T18:32:00Z" w16du:dateUtc="2025-07-16T23:32:00Z"/>
                <w:rFonts w:ascii="Times New Roman" w:eastAsia="Times New Roman" w:hAnsi="Times New Roman"/>
              </w:rPr>
            </w:pPr>
            <w:ins w:id="1837" w:author="ERCOT" w:date="2025-07-16T18:32:00Z" w16du:dateUtc="2025-07-16T23:32:00Z">
              <w:r w:rsidRPr="00F374E3">
                <w:rPr>
                  <w:rFonts w:ascii="Times New Roman" w:eastAsia="Times New Roman" w:hAnsi="Times New Roman"/>
                </w:rPr>
                <w:t>Record Type</w:t>
              </w:r>
            </w:ins>
          </w:p>
        </w:tc>
        <w:tc>
          <w:tcPr>
            <w:tcW w:w="1350" w:type="dxa"/>
            <w:tcMar>
              <w:top w:w="43" w:type="dxa"/>
              <w:left w:w="43" w:type="dxa"/>
              <w:bottom w:w="43" w:type="dxa"/>
              <w:right w:w="43" w:type="dxa"/>
            </w:tcMar>
            <w:vAlign w:val="center"/>
          </w:tcPr>
          <w:p w14:paraId="0A838021" w14:textId="77777777" w:rsidR="005659E9" w:rsidRPr="00F374E3" w:rsidRDefault="005659E9" w:rsidP="00082ED8">
            <w:pPr>
              <w:spacing w:after="0" w:line="240" w:lineRule="auto"/>
              <w:jc w:val="center"/>
              <w:rPr>
                <w:ins w:id="1838" w:author="ERCOT" w:date="2025-07-16T18:32:00Z" w16du:dateUtc="2025-07-16T23:32:00Z"/>
                <w:rFonts w:ascii="Times New Roman" w:eastAsia="Times New Roman" w:hAnsi="Times New Roman"/>
              </w:rPr>
            </w:pPr>
            <w:ins w:id="1839" w:author="ERCOT" w:date="2025-07-16T18:32:00Z" w16du:dateUtc="2025-07-16T23:32:00Z">
              <w:r w:rsidRPr="00F374E3">
                <w:rPr>
                  <w:rFonts w:ascii="Times New Roman" w:eastAsia="Times New Roman" w:hAnsi="Times New Roman"/>
                </w:rPr>
                <w:t>Mandatory</w:t>
              </w:r>
            </w:ins>
          </w:p>
        </w:tc>
        <w:tc>
          <w:tcPr>
            <w:tcW w:w="4140" w:type="dxa"/>
            <w:tcMar>
              <w:top w:w="43" w:type="dxa"/>
              <w:left w:w="43" w:type="dxa"/>
              <w:bottom w:w="43" w:type="dxa"/>
              <w:right w:w="43" w:type="dxa"/>
            </w:tcMar>
            <w:vAlign w:val="center"/>
          </w:tcPr>
          <w:p w14:paraId="71D72C21" w14:textId="77777777" w:rsidR="005659E9" w:rsidRPr="00F374E3" w:rsidRDefault="005659E9" w:rsidP="00082ED8">
            <w:pPr>
              <w:spacing w:after="0" w:line="240" w:lineRule="auto"/>
              <w:jc w:val="center"/>
              <w:rPr>
                <w:ins w:id="1840" w:author="ERCOT" w:date="2025-07-16T18:32:00Z" w16du:dateUtc="2025-07-16T23:32:00Z"/>
                <w:rFonts w:ascii="Times New Roman" w:eastAsia="Times New Roman" w:hAnsi="Times New Roman"/>
              </w:rPr>
            </w:pPr>
            <w:ins w:id="1841" w:author="ERCOT" w:date="2025-07-16T18:32:00Z" w16du:dateUtc="2025-07-16T23:32:00Z">
              <w:r w:rsidRPr="00F374E3">
                <w:rPr>
                  <w:rFonts w:ascii="Times New Roman" w:eastAsia="Times New Roman" w:hAnsi="Times New Roman"/>
                </w:rPr>
                <w:t>Hard Code “HDR”</w:t>
              </w:r>
              <w:r>
                <w:rPr>
                  <w:rFonts w:ascii="Times New Roman" w:eastAsia="Times New Roman" w:hAnsi="Times New Roman"/>
                </w:rPr>
                <w:t>.</w:t>
              </w:r>
            </w:ins>
          </w:p>
        </w:tc>
        <w:tc>
          <w:tcPr>
            <w:tcW w:w="1530" w:type="dxa"/>
            <w:tcMar>
              <w:top w:w="43" w:type="dxa"/>
              <w:left w:w="43" w:type="dxa"/>
              <w:bottom w:w="43" w:type="dxa"/>
              <w:right w:w="43" w:type="dxa"/>
            </w:tcMar>
            <w:vAlign w:val="center"/>
          </w:tcPr>
          <w:p w14:paraId="66C4EC64" w14:textId="77777777" w:rsidR="005659E9" w:rsidRPr="00F374E3" w:rsidRDefault="005659E9" w:rsidP="00082ED8">
            <w:pPr>
              <w:spacing w:after="0" w:line="240" w:lineRule="auto"/>
              <w:jc w:val="center"/>
              <w:rPr>
                <w:ins w:id="1842" w:author="ERCOT" w:date="2025-07-16T18:32:00Z" w16du:dateUtc="2025-07-16T23:32:00Z"/>
                <w:rFonts w:ascii="Times New Roman" w:eastAsia="Times New Roman" w:hAnsi="Times New Roman"/>
              </w:rPr>
            </w:pPr>
            <w:ins w:id="1843" w:author="ERCOT" w:date="2025-07-16T18:32:00Z" w16du:dateUtc="2025-07-16T23:32:00Z">
              <w:r w:rsidRPr="00F374E3">
                <w:rPr>
                  <w:rFonts w:ascii="Times New Roman" w:eastAsia="Times New Roman" w:hAnsi="Times New Roman"/>
                </w:rPr>
                <w:t>Alpha numeric</w:t>
              </w:r>
            </w:ins>
          </w:p>
          <w:p w14:paraId="2BADA2A7" w14:textId="77777777" w:rsidR="005659E9" w:rsidRPr="00F374E3" w:rsidRDefault="005659E9" w:rsidP="00082ED8">
            <w:pPr>
              <w:spacing w:after="0" w:line="240" w:lineRule="auto"/>
              <w:jc w:val="center"/>
              <w:rPr>
                <w:ins w:id="1844" w:author="ERCOT" w:date="2025-07-16T18:32:00Z" w16du:dateUtc="2025-07-16T23:32:00Z"/>
                <w:rFonts w:ascii="Times New Roman" w:eastAsia="Times New Roman" w:hAnsi="Times New Roman"/>
              </w:rPr>
            </w:pPr>
            <w:ins w:id="1845" w:author="ERCOT" w:date="2025-07-16T18:32:00Z" w16du:dateUtc="2025-07-16T23:32:00Z">
              <w:r w:rsidRPr="00F374E3">
                <w:rPr>
                  <w:rFonts w:ascii="Times New Roman" w:eastAsia="Times New Roman" w:hAnsi="Times New Roman"/>
                </w:rPr>
                <w:t>(3)</w:t>
              </w:r>
            </w:ins>
          </w:p>
        </w:tc>
      </w:tr>
      <w:tr w:rsidR="005659E9" w:rsidRPr="00F374E3" w14:paraId="70B5606C" w14:textId="77777777" w:rsidTr="00082ED8">
        <w:trPr>
          <w:cantSplit/>
          <w:trHeight w:val="518"/>
          <w:tblHeader/>
          <w:jc w:val="center"/>
          <w:ins w:id="1846" w:author="ERCOT" w:date="2025-07-16T18:32: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F9E0F94" w14:textId="77777777" w:rsidR="005659E9" w:rsidRPr="00F374E3" w:rsidRDefault="005659E9" w:rsidP="00082ED8">
            <w:pPr>
              <w:spacing w:after="0" w:line="240" w:lineRule="auto"/>
              <w:jc w:val="center"/>
              <w:rPr>
                <w:ins w:id="1847" w:author="ERCOT" w:date="2025-07-16T18:32:00Z" w16du:dateUtc="2025-07-16T23:32:00Z"/>
                <w:rFonts w:ascii="Times New Roman" w:eastAsia="Times New Roman" w:hAnsi="Times New Roman"/>
              </w:rPr>
            </w:pPr>
            <w:ins w:id="1848" w:author="ERCOT" w:date="2025-07-16T18:32:00Z" w16du:dateUtc="2025-07-16T23:32:00Z">
              <w:r w:rsidRPr="00F374E3">
                <w:rPr>
                  <w:rFonts w:ascii="Times New Roman" w:eastAsia="Times New Roman" w:hAnsi="Times New Roman"/>
                </w:rPr>
                <w:t>Report Name</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DC89B0D" w14:textId="77777777" w:rsidR="005659E9" w:rsidRPr="00F374E3" w:rsidRDefault="005659E9" w:rsidP="00082ED8">
            <w:pPr>
              <w:spacing w:after="0" w:line="240" w:lineRule="auto"/>
              <w:jc w:val="center"/>
              <w:rPr>
                <w:ins w:id="1849" w:author="ERCOT" w:date="2025-07-16T18:32:00Z" w16du:dateUtc="2025-07-16T23:32:00Z"/>
                <w:rFonts w:ascii="Times New Roman" w:eastAsia="Times New Roman" w:hAnsi="Times New Roman"/>
              </w:rPr>
            </w:pPr>
            <w:ins w:id="1850" w:author="ERCOT" w:date="2025-07-16T18:32:00Z" w16du:dateUtc="2025-07-16T23:32:00Z">
              <w:r w:rsidRPr="00F374E3">
                <w:rPr>
                  <w:rFonts w:ascii="Times New Roman" w:eastAsia="Times New Roman" w:hAnsi="Times New Roman"/>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3F105FC" w14:textId="77777777" w:rsidR="005659E9" w:rsidRPr="00F374E3" w:rsidRDefault="005659E9" w:rsidP="00082ED8">
            <w:pPr>
              <w:spacing w:after="0" w:line="240" w:lineRule="auto"/>
              <w:jc w:val="center"/>
              <w:rPr>
                <w:ins w:id="1851" w:author="ERCOT" w:date="2025-07-16T18:32:00Z" w16du:dateUtc="2025-07-16T23:32:00Z"/>
                <w:rFonts w:ascii="Times New Roman" w:eastAsia="Times New Roman" w:hAnsi="Times New Roman"/>
              </w:rPr>
            </w:pPr>
            <w:ins w:id="1852" w:author="ERCOT" w:date="2025-07-16T18:32:00Z" w16du:dateUtc="2025-07-16T23:32:00Z">
              <w:r w:rsidRPr="00F374E3">
                <w:rPr>
                  <w:rFonts w:ascii="Times New Roman" w:eastAsia="Times New Roman" w:hAnsi="Times New Roman"/>
                </w:rPr>
                <w:t>Hard Code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w:t>
              </w:r>
              <w:r>
                <w:rPr>
                  <w:rFonts w:ascii="Times New Roman" w:eastAsia="Times New Roman" w:hAnsi="Times New Roman"/>
                </w:rPr>
                <w:t>op</w:t>
              </w:r>
              <w:r w:rsidRPr="00F374E3">
                <w:rPr>
                  <w:rFonts w:ascii="Times New Roman" w:eastAsia="Times New Roman" w:hAnsi="Times New Roman"/>
                </w:rPr>
                <w:t>ERCOTResponse</w:t>
              </w:r>
              <w:proofErr w:type="spellEnd"/>
              <w:r w:rsidRPr="00F374E3">
                <w:rPr>
                  <w:rFonts w:ascii="Times New Roman" w:eastAsia="Times New Roman" w:hAnsi="Times New Roman"/>
                </w:rPr>
                <w:t>”</w:t>
              </w:r>
              <w:r>
                <w:rPr>
                  <w:rFonts w:ascii="Times New Roman" w:eastAsia="Times New Roman" w:hAnsi="Times New Roman"/>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7F5A3B" w14:textId="77777777" w:rsidR="005659E9" w:rsidRPr="00F374E3" w:rsidRDefault="005659E9" w:rsidP="00082ED8">
            <w:pPr>
              <w:spacing w:after="0" w:line="240" w:lineRule="auto"/>
              <w:jc w:val="center"/>
              <w:rPr>
                <w:ins w:id="1853" w:author="ERCOT" w:date="2025-07-16T18:32:00Z" w16du:dateUtc="2025-07-16T23:32:00Z"/>
                <w:rFonts w:ascii="Times New Roman" w:eastAsia="Times New Roman" w:hAnsi="Times New Roman"/>
              </w:rPr>
            </w:pPr>
            <w:ins w:id="1854" w:author="ERCOT" w:date="2025-07-16T18:32:00Z" w16du:dateUtc="2025-07-16T23:32:00Z">
              <w:r w:rsidRPr="00F374E3">
                <w:rPr>
                  <w:rFonts w:ascii="Times New Roman" w:eastAsia="Times New Roman" w:hAnsi="Times New Roman"/>
                </w:rPr>
                <w:t>Alpha numeric (27)</w:t>
              </w:r>
            </w:ins>
          </w:p>
        </w:tc>
      </w:tr>
      <w:tr w:rsidR="005659E9" w:rsidRPr="00F374E3" w14:paraId="27C8646B" w14:textId="77777777" w:rsidTr="00082ED8">
        <w:trPr>
          <w:cantSplit/>
          <w:trHeight w:val="518"/>
          <w:tblHeader/>
          <w:jc w:val="center"/>
          <w:ins w:id="1855" w:author="ERCOT" w:date="2025-07-16T18:32: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9410B03" w14:textId="77777777" w:rsidR="005659E9" w:rsidRPr="00F374E3" w:rsidRDefault="005659E9" w:rsidP="00082ED8">
            <w:pPr>
              <w:spacing w:after="0" w:line="240" w:lineRule="auto"/>
              <w:jc w:val="center"/>
              <w:rPr>
                <w:ins w:id="1856" w:author="ERCOT" w:date="2025-07-16T18:32:00Z" w16du:dateUtc="2025-07-16T23:32:00Z"/>
                <w:rFonts w:ascii="Times New Roman" w:eastAsia="Times New Roman" w:hAnsi="Times New Roman"/>
              </w:rPr>
            </w:pPr>
            <w:ins w:id="1857" w:author="ERCOT" w:date="2025-07-16T18:32:00Z" w16du:dateUtc="2025-07-16T23:32:00Z">
              <w:r w:rsidRPr="00F374E3">
                <w:rPr>
                  <w:rFonts w:ascii="Times New Roman" w:eastAsia="Times New Roman" w:hAnsi="Times New Roman"/>
                </w:rPr>
                <w:t>Original Report ID</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F5074FD" w14:textId="77777777" w:rsidR="005659E9" w:rsidRPr="00F374E3" w:rsidRDefault="005659E9" w:rsidP="00082ED8">
            <w:pPr>
              <w:spacing w:after="0" w:line="240" w:lineRule="auto"/>
              <w:jc w:val="center"/>
              <w:rPr>
                <w:ins w:id="1858" w:author="ERCOT" w:date="2025-07-16T18:32:00Z" w16du:dateUtc="2025-07-16T23:32:00Z"/>
                <w:rFonts w:ascii="Times New Roman" w:eastAsia="Times New Roman" w:hAnsi="Times New Roman"/>
              </w:rPr>
            </w:pPr>
            <w:ins w:id="1859" w:author="ERCOT" w:date="2025-07-16T18:32:00Z" w16du:dateUtc="2025-07-16T23:32:00Z">
              <w:r w:rsidRPr="00F374E3">
                <w:rPr>
                  <w:rFonts w:ascii="Times New Roman" w:eastAsia="Times New Roman" w:hAnsi="Times New Roman"/>
                </w:rPr>
                <w:t>Optional</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CA4F456" w14:textId="77777777" w:rsidR="005659E9" w:rsidRPr="00F374E3" w:rsidRDefault="005659E9" w:rsidP="00082ED8">
            <w:pPr>
              <w:spacing w:after="0" w:line="240" w:lineRule="auto"/>
              <w:jc w:val="center"/>
              <w:rPr>
                <w:ins w:id="1860" w:author="ERCOT" w:date="2025-07-16T18:32:00Z" w16du:dateUtc="2025-07-16T23:32:00Z"/>
                <w:rFonts w:ascii="Times New Roman" w:eastAsia="Times New Roman" w:hAnsi="Times New Roman"/>
              </w:rPr>
            </w:pPr>
            <w:ins w:id="1861" w:author="ERCOT" w:date="2025-07-16T18:32:00Z" w16du:dateUtc="2025-07-16T23:32:00Z">
              <w:r w:rsidRPr="00F374E3">
                <w:rPr>
                  <w:rFonts w:ascii="Times New Roman" w:eastAsia="Times New Roman" w:hAnsi="Times New Roman"/>
                </w:rPr>
                <w:t>Report ID as sent in the</w:t>
              </w:r>
            </w:ins>
          </w:p>
          <w:p w14:paraId="3F3E6CB2" w14:textId="77777777" w:rsidR="005659E9" w:rsidRPr="00F374E3" w:rsidRDefault="005659E9" w:rsidP="00082ED8">
            <w:pPr>
              <w:spacing w:after="0" w:line="240" w:lineRule="auto"/>
              <w:jc w:val="center"/>
              <w:rPr>
                <w:ins w:id="1862" w:author="ERCOT" w:date="2025-07-16T18:32:00Z" w16du:dateUtc="2025-07-16T23:32:00Z"/>
                <w:rFonts w:ascii="Times New Roman" w:eastAsia="Times New Roman" w:hAnsi="Times New Roman"/>
              </w:rPr>
            </w:pPr>
            <w:ins w:id="1863" w:author="ERCOT" w:date="2025-07-16T18:32:00Z" w16du:dateUtc="2025-07-16T23:32:00Z">
              <w:r w:rsidRPr="00F374E3">
                <w:rPr>
                  <w:rFonts w:ascii="Times New Roman" w:eastAsia="Times New Roman" w:hAnsi="Times New Roman"/>
                </w:rPr>
                <w:t xml:space="preserve">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w:t>
              </w:r>
              <w:r>
                <w:rPr>
                  <w:rFonts w:ascii="Times New Roman" w:eastAsia="Times New Roman" w:hAnsi="Times New Roman"/>
                </w:rPr>
                <w:t>op</w:t>
              </w:r>
              <w:proofErr w:type="spellEnd"/>
              <w:r w:rsidRPr="00F374E3">
                <w:rPr>
                  <w:rFonts w:ascii="Times New Roman" w:eastAsia="Times New Roman" w:hAnsi="Times New Roman"/>
                </w:rPr>
                <w:t xml:space="preserv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8DCC041" w14:textId="77777777" w:rsidR="005659E9" w:rsidRPr="00F374E3" w:rsidRDefault="005659E9" w:rsidP="00082ED8">
            <w:pPr>
              <w:spacing w:after="0" w:line="240" w:lineRule="auto"/>
              <w:jc w:val="center"/>
              <w:rPr>
                <w:ins w:id="1864" w:author="ERCOT" w:date="2025-07-16T18:32:00Z" w16du:dateUtc="2025-07-16T23:32:00Z"/>
                <w:rFonts w:ascii="Times New Roman" w:eastAsia="Times New Roman" w:hAnsi="Times New Roman"/>
              </w:rPr>
            </w:pPr>
            <w:ins w:id="1865" w:author="ERCOT" w:date="2025-07-16T18:32:00Z" w16du:dateUtc="2025-07-16T23:32:00Z">
              <w:r w:rsidRPr="00F374E3">
                <w:rPr>
                  <w:rFonts w:ascii="Times New Roman" w:eastAsia="Times New Roman" w:hAnsi="Times New Roman"/>
                </w:rPr>
                <w:t>Alpha numeric</w:t>
              </w:r>
            </w:ins>
          </w:p>
        </w:tc>
      </w:tr>
      <w:tr w:rsidR="005659E9" w:rsidRPr="000474D2" w14:paraId="61BBAD4B" w14:textId="77777777" w:rsidTr="00082ED8">
        <w:trPr>
          <w:cantSplit/>
          <w:trHeight w:val="518"/>
          <w:tblHeader/>
          <w:jc w:val="center"/>
          <w:ins w:id="1866" w:author="ERCOT" w:date="2025-07-16T18:32: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DC11870" w14:textId="77777777" w:rsidR="005659E9" w:rsidRPr="000474D2" w:rsidRDefault="005659E9" w:rsidP="00082ED8">
            <w:pPr>
              <w:spacing w:after="0" w:line="240" w:lineRule="auto"/>
              <w:jc w:val="center"/>
              <w:rPr>
                <w:ins w:id="1867" w:author="ERCOT" w:date="2025-07-16T18:32:00Z" w16du:dateUtc="2025-07-16T23:32:00Z"/>
                <w:rFonts w:ascii="Times New Roman" w:eastAsia="Times New Roman" w:hAnsi="Times New Roman"/>
              </w:rPr>
            </w:pPr>
            <w:ins w:id="1868" w:author="ERCOT" w:date="2025-07-16T18:32:00Z" w16du:dateUtc="2025-07-16T23:32:00Z">
              <w:r w:rsidRPr="00515341">
                <w:rPr>
                  <w:rFonts w:ascii="Times New Roman" w:eastAsia="Times New Roman" w:hAnsi="Times New Roman"/>
                </w:rPr>
                <w:t>DUNS Number</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3D36A0A" w14:textId="77777777" w:rsidR="005659E9" w:rsidRPr="000474D2" w:rsidRDefault="005659E9" w:rsidP="00082ED8">
            <w:pPr>
              <w:spacing w:after="0" w:line="240" w:lineRule="auto"/>
              <w:jc w:val="center"/>
              <w:rPr>
                <w:ins w:id="1869" w:author="ERCOT" w:date="2025-07-16T18:32:00Z" w16du:dateUtc="2025-07-16T23:32:00Z"/>
                <w:rFonts w:ascii="Times New Roman" w:eastAsia="Times New Roman" w:hAnsi="Times New Roman"/>
              </w:rPr>
            </w:pPr>
            <w:ins w:id="1870" w:author="ERCOT" w:date="2025-07-16T18:32:00Z" w16du:dateUtc="2025-07-16T23:32:00Z">
              <w:r w:rsidRPr="00515341">
                <w:rPr>
                  <w:rFonts w:ascii="Times New Roman" w:eastAsia="Times New Roman" w:hAnsi="Times New Roman"/>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097C3F1" w14:textId="77777777" w:rsidR="005659E9" w:rsidRPr="000474D2" w:rsidRDefault="005659E9" w:rsidP="00082ED8">
            <w:pPr>
              <w:spacing w:after="0" w:line="240" w:lineRule="auto"/>
              <w:jc w:val="center"/>
              <w:rPr>
                <w:ins w:id="1871" w:author="ERCOT" w:date="2025-07-16T18:32:00Z" w16du:dateUtc="2025-07-16T23:32:00Z"/>
                <w:rFonts w:ascii="Times New Roman" w:eastAsia="Times New Roman" w:hAnsi="Times New Roman"/>
              </w:rPr>
            </w:pPr>
            <w:ins w:id="1872" w:author="ERCOT" w:date="2025-07-16T18:32:00Z" w16du:dateUtc="2025-07-16T23:32:00Z">
              <w:r w:rsidRPr="00515341">
                <w:rPr>
                  <w:rFonts w:ascii="Times New Roman" w:eastAsia="Times New Roman" w:hAnsi="Times New Roman"/>
                </w:rPr>
                <w:t>NOIE DUNS # associated with the population data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944EB3D" w14:textId="77777777" w:rsidR="005659E9" w:rsidRPr="00515341" w:rsidRDefault="005659E9" w:rsidP="00082ED8">
            <w:pPr>
              <w:spacing w:after="0" w:line="240" w:lineRule="auto"/>
              <w:jc w:val="center"/>
              <w:rPr>
                <w:ins w:id="1873" w:author="ERCOT" w:date="2025-07-16T18:32:00Z" w16du:dateUtc="2025-07-16T23:32:00Z"/>
                <w:rFonts w:ascii="Times New Roman" w:eastAsia="Times New Roman" w:hAnsi="Times New Roman"/>
              </w:rPr>
            </w:pPr>
            <w:ins w:id="1874" w:author="ERCOT" w:date="2025-07-16T18:32:00Z" w16du:dateUtc="2025-07-16T23:32:00Z">
              <w:r w:rsidRPr="00515341">
                <w:rPr>
                  <w:rFonts w:ascii="Times New Roman" w:eastAsia="Times New Roman" w:hAnsi="Times New Roman"/>
                </w:rPr>
                <w:t>Numeric</w:t>
              </w:r>
            </w:ins>
          </w:p>
          <w:p w14:paraId="24015236" w14:textId="77777777" w:rsidR="005659E9" w:rsidRPr="000474D2" w:rsidRDefault="005659E9" w:rsidP="00082ED8">
            <w:pPr>
              <w:spacing w:after="0" w:line="240" w:lineRule="auto"/>
              <w:jc w:val="center"/>
              <w:rPr>
                <w:ins w:id="1875" w:author="ERCOT" w:date="2025-07-16T18:32:00Z" w16du:dateUtc="2025-07-16T23:32:00Z"/>
                <w:rFonts w:ascii="Times New Roman" w:eastAsia="Times New Roman" w:hAnsi="Times New Roman"/>
              </w:rPr>
            </w:pPr>
            <w:ins w:id="1876" w:author="ERCOT" w:date="2025-07-16T18:32:00Z" w16du:dateUtc="2025-07-16T23:32:00Z">
              <w:r w:rsidRPr="00515341">
                <w:rPr>
                  <w:rFonts w:ascii="Times New Roman" w:eastAsia="Times New Roman" w:hAnsi="Times New Roman"/>
                </w:rPr>
                <w:t>(9 or 13)</w:t>
              </w:r>
            </w:ins>
          </w:p>
        </w:tc>
      </w:tr>
    </w:tbl>
    <w:p w14:paraId="66EEEF66" w14:textId="77777777" w:rsidR="005659E9" w:rsidRPr="00F374E3" w:rsidRDefault="005659E9" w:rsidP="005659E9">
      <w:pPr>
        <w:pStyle w:val="ListParagraph"/>
        <w:spacing w:before="240" w:after="240"/>
        <w:ind w:left="2880" w:hanging="720"/>
        <w:rPr>
          <w:ins w:id="1877" w:author="ERCOT" w:date="2025-07-16T18:32:00Z" w16du:dateUtc="2025-07-16T23:32:00Z"/>
          <w:rFonts w:ascii="Times New Roman" w:hAnsi="Times New Roman"/>
        </w:rPr>
      </w:pPr>
      <w:ins w:id="1878" w:author="ERCOT" w:date="2025-07-16T18:32:00Z" w16du:dateUtc="2025-07-16T23:32:00Z">
        <w:r>
          <w:rPr>
            <w:rFonts w:ascii="Times New Roman" w:hAnsi="Times New Roman"/>
          </w:rPr>
          <w:t>(ii)</w:t>
        </w:r>
        <w:r w:rsidRPr="00F374E3">
          <w:rPr>
            <w:rFonts w:ascii="Times New Roman" w:hAnsi="Times New Roman"/>
          </w:rPr>
          <w:tab/>
        </w:r>
        <w:r w:rsidRPr="00F374E3">
          <w:rPr>
            <w:rFonts w:ascii="Times New Roman" w:hAnsi="Times New Roman"/>
            <w:b/>
          </w:rPr>
          <w:t>ER1 Record</w:t>
        </w:r>
        <w:r w:rsidRPr="00F374E3">
          <w:rPr>
            <w:rFonts w:ascii="Times New Roman" w:hAnsi="Times New Roman"/>
          </w:rPr>
          <w:t xml:space="preserve"> – Used to designate a record with an invalid value or format,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2"/>
        <w:gridCol w:w="1701"/>
      </w:tblGrid>
      <w:tr w:rsidR="005659E9" w:rsidRPr="00F374E3" w14:paraId="36A9D252" w14:textId="77777777" w:rsidTr="00082ED8">
        <w:trPr>
          <w:cantSplit/>
          <w:trHeight w:val="495"/>
          <w:tblHeader/>
          <w:jc w:val="center"/>
          <w:ins w:id="1879" w:author="ERCOT" w:date="2025-07-16T18:32:00Z"/>
        </w:trPr>
        <w:tc>
          <w:tcPr>
            <w:tcW w:w="1206" w:type="dxa"/>
            <w:shd w:val="clear" w:color="auto" w:fill="D0CECE"/>
            <w:tcMar>
              <w:top w:w="43" w:type="dxa"/>
              <w:left w:w="43" w:type="dxa"/>
              <w:bottom w:w="43" w:type="dxa"/>
              <w:right w:w="43" w:type="dxa"/>
            </w:tcMar>
            <w:vAlign w:val="center"/>
          </w:tcPr>
          <w:p w14:paraId="7763168F" w14:textId="77777777" w:rsidR="005659E9" w:rsidRPr="00F374E3" w:rsidRDefault="005659E9" w:rsidP="00082ED8">
            <w:pPr>
              <w:spacing w:after="0" w:line="240" w:lineRule="auto"/>
              <w:jc w:val="center"/>
              <w:rPr>
                <w:ins w:id="1880" w:author="ERCOT" w:date="2025-07-16T18:32:00Z" w16du:dateUtc="2025-07-16T23:32:00Z"/>
                <w:rFonts w:ascii="Times New Roman" w:eastAsia="Times New Roman" w:hAnsi="Times New Roman"/>
                <w:b/>
              </w:rPr>
            </w:pPr>
            <w:ins w:id="1881" w:author="ERCOT" w:date="2025-07-16T18:32:00Z" w16du:dateUtc="2025-07-16T23:32:00Z">
              <w:r w:rsidRPr="00F374E3">
                <w:rPr>
                  <w:rFonts w:ascii="Times New Roman" w:eastAsia="Times New Roman" w:hAnsi="Times New Roman"/>
                  <w:b/>
                </w:rPr>
                <w:lastRenderedPageBreak/>
                <w:t>Data Element</w:t>
              </w:r>
            </w:ins>
          </w:p>
        </w:tc>
        <w:tc>
          <w:tcPr>
            <w:tcW w:w="1616" w:type="dxa"/>
            <w:shd w:val="clear" w:color="auto" w:fill="D0CECE"/>
            <w:tcMar>
              <w:top w:w="43" w:type="dxa"/>
              <w:left w:w="43" w:type="dxa"/>
              <w:bottom w:w="43" w:type="dxa"/>
              <w:right w:w="43" w:type="dxa"/>
            </w:tcMar>
            <w:vAlign w:val="center"/>
          </w:tcPr>
          <w:p w14:paraId="2F656B7B" w14:textId="77777777" w:rsidR="005659E9" w:rsidRPr="00F374E3" w:rsidRDefault="005659E9" w:rsidP="00082ED8">
            <w:pPr>
              <w:spacing w:after="0" w:line="240" w:lineRule="auto"/>
              <w:jc w:val="center"/>
              <w:rPr>
                <w:ins w:id="1882" w:author="ERCOT" w:date="2025-07-16T18:32:00Z" w16du:dateUtc="2025-07-16T23:32:00Z"/>
                <w:rFonts w:ascii="Times New Roman" w:eastAsia="Times New Roman" w:hAnsi="Times New Roman"/>
                <w:b/>
              </w:rPr>
            </w:pPr>
            <w:ins w:id="1883" w:author="ERCOT" w:date="2025-07-16T18:32:00Z" w16du:dateUtc="2025-07-16T23:32:00Z">
              <w:r w:rsidRPr="00F374E3">
                <w:rPr>
                  <w:rFonts w:ascii="Times New Roman" w:eastAsia="Times New Roman" w:hAnsi="Times New Roman"/>
                  <w:b/>
                </w:rPr>
                <w:t>Mandatory / Optional</w:t>
              </w:r>
            </w:ins>
          </w:p>
        </w:tc>
        <w:tc>
          <w:tcPr>
            <w:tcW w:w="3932" w:type="dxa"/>
            <w:shd w:val="clear" w:color="auto" w:fill="D0CECE"/>
            <w:tcMar>
              <w:top w:w="43" w:type="dxa"/>
              <w:left w:w="43" w:type="dxa"/>
              <w:bottom w:w="43" w:type="dxa"/>
              <w:right w:w="43" w:type="dxa"/>
            </w:tcMar>
            <w:vAlign w:val="center"/>
          </w:tcPr>
          <w:p w14:paraId="60D90727" w14:textId="77777777" w:rsidR="005659E9" w:rsidRPr="00F374E3" w:rsidRDefault="005659E9" w:rsidP="00082ED8">
            <w:pPr>
              <w:spacing w:after="0" w:line="240" w:lineRule="auto"/>
              <w:jc w:val="center"/>
              <w:rPr>
                <w:ins w:id="1884" w:author="ERCOT" w:date="2025-07-16T18:32:00Z" w16du:dateUtc="2025-07-16T23:32:00Z"/>
                <w:rFonts w:ascii="Times New Roman" w:eastAsia="Times New Roman" w:hAnsi="Times New Roman"/>
                <w:b/>
              </w:rPr>
            </w:pPr>
            <w:ins w:id="1885" w:author="ERCOT" w:date="2025-07-16T18:32:00Z" w16du:dateUtc="2025-07-16T23:32:00Z">
              <w:r w:rsidRPr="00F374E3">
                <w:rPr>
                  <w:rFonts w:ascii="Times New Roman" w:eastAsia="Times New Roman" w:hAnsi="Times New Roman"/>
                  <w:b/>
                </w:rPr>
                <w:t>Comments</w:t>
              </w:r>
            </w:ins>
          </w:p>
        </w:tc>
        <w:tc>
          <w:tcPr>
            <w:tcW w:w="1701" w:type="dxa"/>
            <w:shd w:val="clear" w:color="auto" w:fill="D0CECE"/>
            <w:tcMar>
              <w:top w:w="43" w:type="dxa"/>
              <w:left w:w="43" w:type="dxa"/>
              <w:bottom w:w="43" w:type="dxa"/>
              <w:right w:w="43" w:type="dxa"/>
            </w:tcMar>
            <w:vAlign w:val="center"/>
          </w:tcPr>
          <w:p w14:paraId="00F44939" w14:textId="77777777" w:rsidR="005659E9" w:rsidRPr="00F374E3" w:rsidRDefault="005659E9" w:rsidP="00082ED8">
            <w:pPr>
              <w:spacing w:after="0" w:line="240" w:lineRule="auto"/>
              <w:jc w:val="center"/>
              <w:rPr>
                <w:ins w:id="1886" w:author="ERCOT" w:date="2025-07-16T18:32:00Z" w16du:dateUtc="2025-07-16T23:32:00Z"/>
                <w:rFonts w:ascii="Times New Roman" w:eastAsia="Times New Roman" w:hAnsi="Times New Roman"/>
                <w:b/>
              </w:rPr>
            </w:pPr>
            <w:ins w:id="1887" w:author="ERCOT" w:date="2025-07-16T18:32:00Z" w16du:dateUtc="2025-07-16T23:32:00Z">
              <w:r w:rsidRPr="00F374E3">
                <w:rPr>
                  <w:rFonts w:ascii="Times New Roman" w:eastAsia="Times New Roman" w:hAnsi="Times New Roman"/>
                  <w:b/>
                </w:rPr>
                <w:t>Format</w:t>
              </w:r>
            </w:ins>
          </w:p>
        </w:tc>
      </w:tr>
      <w:tr w:rsidR="005659E9" w:rsidRPr="00F374E3" w14:paraId="561AE5A4" w14:textId="77777777" w:rsidTr="00082ED8">
        <w:trPr>
          <w:cantSplit/>
          <w:trHeight w:val="518"/>
          <w:jc w:val="center"/>
          <w:ins w:id="1888" w:author="ERCOT" w:date="2025-07-16T18:32:00Z"/>
        </w:trPr>
        <w:tc>
          <w:tcPr>
            <w:tcW w:w="1206" w:type="dxa"/>
            <w:tcMar>
              <w:top w:w="43" w:type="dxa"/>
              <w:left w:w="43" w:type="dxa"/>
              <w:bottom w:w="43" w:type="dxa"/>
              <w:right w:w="43" w:type="dxa"/>
            </w:tcMar>
            <w:vAlign w:val="center"/>
          </w:tcPr>
          <w:p w14:paraId="2BF659A0" w14:textId="77777777" w:rsidR="005659E9" w:rsidRPr="00F374E3" w:rsidRDefault="005659E9" w:rsidP="00082ED8">
            <w:pPr>
              <w:spacing w:after="0" w:line="240" w:lineRule="auto"/>
              <w:jc w:val="center"/>
              <w:rPr>
                <w:ins w:id="1889" w:author="ERCOT" w:date="2025-07-16T18:32:00Z" w16du:dateUtc="2025-07-16T23:32:00Z"/>
                <w:rFonts w:ascii="Times New Roman" w:eastAsia="Times New Roman" w:hAnsi="Times New Roman"/>
              </w:rPr>
            </w:pPr>
            <w:ins w:id="1890" w:author="ERCOT" w:date="2025-07-16T18:32:00Z" w16du:dateUtc="2025-07-16T23:32:00Z">
              <w:r w:rsidRPr="00F374E3">
                <w:rPr>
                  <w:rFonts w:ascii="Times New Roman" w:eastAsia="Times New Roman" w:hAnsi="Times New Roman"/>
                </w:rPr>
                <w:t>Record Type</w:t>
              </w:r>
            </w:ins>
          </w:p>
        </w:tc>
        <w:tc>
          <w:tcPr>
            <w:tcW w:w="1616" w:type="dxa"/>
            <w:tcMar>
              <w:top w:w="43" w:type="dxa"/>
              <w:left w:w="43" w:type="dxa"/>
              <w:bottom w:w="43" w:type="dxa"/>
              <w:right w:w="43" w:type="dxa"/>
            </w:tcMar>
            <w:vAlign w:val="center"/>
          </w:tcPr>
          <w:p w14:paraId="24D91928" w14:textId="77777777" w:rsidR="005659E9" w:rsidRPr="00F374E3" w:rsidRDefault="005659E9" w:rsidP="00082ED8">
            <w:pPr>
              <w:spacing w:after="0" w:line="240" w:lineRule="auto"/>
              <w:jc w:val="center"/>
              <w:rPr>
                <w:ins w:id="1891" w:author="ERCOT" w:date="2025-07-16T18:32:00Z" w16du:dateUtc="2025-07-16T23:32:00Z"/>
                <w:rFonts w:ascii="Times New Roman" w:eastAsia="Times New Roman" w:hAnsi="Times New Roman"/>
              </w:rPr>
            </w:pPr>
            <w:ins w:id="1892"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37A6D8B1" w14:textId="77777777" w:rsidR="005659E9" w:rsidRPr="00F374E3" w:rsidRDefault="005659E9" w:rsidP="00082ED8">
            <w:pPr>
              <w:spacing w:after="0" w:line="240" w:lineRule="auto"/>
              <w:jc w:val="center"/>
              <w:rPr>
                <w:ins w:id="1893" w:author="ERCOT" w:date="2025-07-16T18:32:00Z" w16du:dateUtc="2025-07-16T23:32:00Z"/>
                <w:rFonts w:ascii="Times New Roman" w:eastAsia="Times New Roman" w:hAnsi="Times New Roman"/>
              </w:rPr>
            </w:pPr>
            <w:ins w:id="1894" w:author="ERCOT" w:date="2025-07-16T18:32:00Z" w16du:dateUtc="2025-07-16T23:32:00Z">
              <w:r w:rsidRPr="00F374E3">
                <w:rPr>
                  <w:rFonts w:ascii="Times New Roman" w:eastAsia="Times New Roman" w:hAnsi="Times New Roman"/>
                </w:rPr>
                <w:t>Hard Code “ER1”</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16D3CAE1" w14:textId="77777777" w:rsidR="005659E9" w:rsidRPr="00F374E3" w:rsidRDefault="005659E9" w:rsidP="00082ED8">
            <w:pPr>
              <w:spacing w:after="0" w:line="240" w:lineRule="auto"/>
              <w:jc w:val="center"/>
              <w:rPr>
                <w:ins w:id="1895" w:author="ERCOT" w:date="2025-07-16T18:32:00Z" w16du:dateUtc="2025-07-16T23:32:00Z"/>
                <w:rFonts w:ascii="Times New Roman" w:eastAsia="Times New Roman" w:hAnsi="Times New Roman"/>
              </w:rPr>
            </w:pPr>
            <w:ins w:id="1896" w:author="ERCOT" w:date="2025-07-16T18:32:00Z" w16du:dateUtc="2025-07-16T23:32:00Z">
              <w:r w:rsidRPr="00F374E3">
                <w:rPr>
                  <w:rFonts w:ascii="Times New Roman" w:eastAsia="Times New Roman" w:hAnsi="Times New Roman"/>
                </w:rPr>
                <w:t>Alpha numeric (3)</w:t>
              </w:r>
            </w:ins>
          </w:p>
        </w:tc>
      </w:tr>
      <w:tr w:rsidR="005659E9" w:rsidRPr="00F374E3" w14:paraId="677B886C" w14:textId="77777777" w:rsidTr="00082ED8">
        <w:trPr>
          <w:cantSplit/>
          <w:trHeight w:val="518"/>
          <w:jc w:val="center"/>
          <w:ins w:id="1897" w:author="ERCOT" w:date="2025-07-16T18:32:00Z"/>
        </w:trPr>
        <w:tc>
          <w:tcPr>
            <w:tcW w:w="1206" w:type="dxa"/>
            <w:tcMar>
              <w:top w:w="43" w:type="dxa"/>
              <w:left w:w="43" w:type="dxa"/>
              <w:bottom w:w="43" w:type="dxa"/>
              <w:right w:w="43" w:type="dxa"/>
            </w:tcMar>
            <w:vAlign w:val="center"/>
          </w:tcPr>
          <w:p w14:paraId="60E89E7E" w14:textId="77777777" w:rsidR="005659E9" w:rsidRPr="00F374E3" w:rsidRDefault="005659E9" w:rsidP="00082ED8">
            <w:pPr>
              <w:spacing w:after="0" w:line="240" w:lineRule="auto"/>
              <w:jc w:val="center"/>
              <w:rPr>
                <w:ins w:id="1898" w:author="ERCOT" w:date="2025-07-16T18:32:00Z" w16du:dateUtc="2025-07-16T23:32:00Z"/>
                <w:rFonts w:ascii="Times New Roman" w:eastAsia="Times New Roman" w:hAnsi="Times New Roman"/>
              </w:rPr>
            </w:pPr>
            <w:ins w:id="1899" w:author="ERCOT" w:date="2025-07-16T18:32:00Z" w16du:dateUtc="2025-07-16T23:32:00Z">
              <w:r w:rsidRPr="00F374E3">
                <w:rPr>
                  <w:rFonts w:ascii="Times New Roman" w:eastAsia="Times New Roman" w:hAnsi="Times New Roman"/>
                </w:rPr>
                <w:t>Record Number</w:t>
              </w:r>
            </w:ins>
          </w:p>
        </w:tc>
        <w:tc>
          <w:tcPr>
            <w:tcW w:w="1616" w:type="dxa"/>
            <w:tcMar>
              <w:top w:w="43" w:type="dxa"/>
              <w:left w:w="43" w:type="dxa"/>
              <w:bottom w:w="43" w:type="dxa"/>
              <w:right w:w="43" w:type="dxa"/>
            </w:tcMar>
            <w:vAlign w:val="center"/>
          </w:tcPr>
          <w:p w14:paraId="5715206A" w14:textId="77777777" w:rsidR="005659E9" w:rsidRPr="00F374E3" w:rsidRDefault="005659E9" w:rsidP="00082ED8">
            <w:pPr>
              <w:spacing w:after="0" w:line="240" w:lineRule="auto"/>
              <w:jc w:val="center"/>
              <w:rPr>
                <w:ins w:id="1900" w:author="ERCOT" w:date="2025-07-16T18:32:00Z" w16du:dateUtc="2025-07-16T23:32:00Z"/>
                <w:rFonts w:ascii="Times New Roman" w:eastAsia="Times New Roman" w:hAnsi="Times New Roman"/>
              </w:rPr>
            </w:pPr>
            <w:ins w:id="1901"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608957C6" w14:textId="77777777" w:rsidR="005659E9" w:rsidRPr="00F374E3" w:rsidRDefault="005659E9" w:rsidP="00082ED8">
            <w:pPr>
              <w:spacing w:after="0" w:line="240" w:lineRule="auto"/>
              <w:jc w:val="center"/>
              <w:rPr>
                <w:ins w:id="1902" w:author="ERCOT" w:date="2025-07-16T18:32:00Z" w16du:dateUtc="2025-07-16T23:32:00Z"/>
                <w:rFonts w:ascii="Times New Roman" w:eastAsia="Times New Roman" w:hAnsi="Times New Roman"/>
              </w:rPr>
            </w:pPr>
            <w:ins w:id="1903" w:author="ERCOT" w:date="2025-07-16T18:32:00Z" w16du:dateUtc="2025-07-16T23:32:00Z">
              <w:r w:rsidRPr="00F374E3">
                <w:rPr>
                  <w:rFonts w:ascii="Times New Roman" w:eastAsia="Times New Roman" w:hAnsi="Times New Roman"/>
                </w:rPr>
                <w:t>The unique sequential record number starting with “1”</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0FF93BE5" w14:textId="77777777" w:rsidR="005659E9" w:rsidRPr="00F374E3" w:rsidRDefault="005659E9" w:rsidP="00082ED8">
            <w:pPr>
              <w:spacing w:after="0" w:line="240" w:lineRule="auto"/>
              <w:jc w:val="center"/>
              <w:rPr>
                <w:ins w:id="1904" w:author="ERCOT" w:date="2025-07-16T18:32:00Z" w16du:dateUtc="2025-07-16T23:32:00Z"/>
                <w:rFonts w:ascii="Times New Roman" w:eastAsia="Times New Roman" w:hAnsi="Times New Roman"/>
              </w:rPr>
            </w:pPr>
            <w:ins w:id="1905" w:author="ERCOT" w:date="2025-07-16T18:32:00Z" w16du:dateUtc="2025-07-16T23:32:00Z">
              <w:r w:rsidRPr="00F374E3">
                <w:rPr>
                  <w:rFonts w:ascii="Times New Roman" w:eastAsia="Times New Roman" w:hAnsi="Times New Roman"/>
                </w:rPr>
                <w:t>Numeric (8)</w:t>
              </w:r>
            </w:ins>
          </w:p>
        </w:tc>
      </w:tr>
      <w:tr w:rsidR="005659E9" w:rsidRPr="00F374E3" w14:paraId="33780366" w14:textId="77777777" w:rsidTr="00082ED8">
        <w:trPr>
          <w:cantSplit/>
          <w:trHeight w:val="518"/>
          <w:jc w:val="center"/>
          <w:ins w:id="1906" w:author="ERCOT" w:date="2025-07-16T18:32:00Z"/>
        </w:trPr>
        <w:tc>
          <w:tcPr>
            <w:tcW w:w="1206" w:type="dxa"/>
            <w:tcMar>
              <w:top w:w="43" w:type="dxa"/>
              <w:left w:w="43" w:type="dxa"/>
              <w:bottom w:w="43" w:type="dxa"/>
              <w:right w:w="43" w:type="dxa"/>
            </w:tcMar>
            <w:vAlign w:val="center"/>
          </w:tcPr>
          <w:p w14:paraId="092D74F9" w14:textId="77777777" w:rsidR="005659E9" w:rsidRPr="00F374E3" w:rsidRDefault="005659E9" w:rsidP="00082ED8">
            <w:pPr>
              <w:spacing w:after="0" w:line="240" w:lineRule="auto"/>
              <w:jc w:val="center"/>
              <w:rPr>
                <w:ins w:id="1907" w:author="ERCOT" w:date="2025-07-16T18:32:00Z" w16du:dateUtc="2025-07-16T23:32:00Z"/>
                <w:rFonts w:ascii="Times New Roman" w:eastAsia="Times New Roman" w:hAnsi="Times New Roman"/>
              </w:rPr>
            </w:pPr>
            <w:ins w:id="1908" w:author="ERCOT" w:date="2025-07-16T18:32:00Z" w16du:dateUtc="2025-07-16T23:32:00Z">
              <w:r w:rsidRPr="00515341">
                <w:rPr>
                  <w:rFonts w:ascii="Times New Roman" w:eastAsia="Times New Roman" w:hAnsi="Times New Roman"/>
                </w:rPr>
                <w:t>Unique Meter ID</w:t>
              </w:r>
            </w:ins>
          </w:p>
        </w:tc>
        <w:tc>
          <w:tcPr>
            <w:tcW w:w="1616" w:type="dxa"/>
            <w:tcMar>
              <w:top w:w="43" w:type="dxa"/>
              <w:left w:w="43" w:type="dxa"/>
              <w:bottom w:w="43" w:type="dxa"/>
              <w:right w:w="43" w:type="dxa"/>
            </w:tcMar>
            <w:vAlign w:val="center"/>
          </w:tcPr>
          <w:p w14:paraId="2FED30DA" w14:textId="77777777" w:rsidR="005659E9" w:rsidRPr="00F374E3" w:rsidRDefault="005659E9" w:rsidP="00082ED8">
            <w:pPr>
              <w:spacing w:after="0" w:line="240" w:lineRule="auto"/>
              <w:jc w:val="center"/>
              <w:rPr>
                <w:ins w:id="1909" w:author="ERCOT" w:date="2025-07-16T18:32:00Z" w16du:dateUtc="2025-07-16T23:32:00Z"/>
                <w:rFonts w:ascii="Times New Roman" w:eastAsia="Times New Roman" w:hAnsi="Times New Roman"/>
              </w:rPr>
            </w:pPr>
            <w:ins w:id="1910" w:author="ERCOT" w:date="2025-07-16T18:32:00Z" w16du:dateUtc="2025-07-16T23:32:00Z">
              <w:r w:rsidRPr="00515341">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3977DE1B" w14:textId="77777777" w:rsidR="005659E9" w:rsidRPr="00F374E3" w:rsidRDefault="005659E9" w:rsidP="00082ED8">
            <w:pPr>
              <w:spacing w:after="0" w:line="240" w:lineRule="auto"/>
              <w:jc w:val="center"/>
              <w:rPr>
                <w:ins w:id="1911" w:author="ERCOT" w:date="2025-07-16T18:32:00Z" w16du:dateUtc="2025-07-16T23:32:00Z"/>
                <w:rFonts w:ascii="Times New Roman" w:eastAsia="Times New Roman" w:hAnsi="Times New Roman"/>
              </w:rPr>
            </w:pPr>
            <w:ins w:id="1912" w:author="ERCOT" w:date="2025-07-16T18:32:00Z" w16du:dateUtc="2025-07-16T23:32:00Z">
              <w:r w:rsidRPr="00515341">
                <w:rPr>
                  <w:rFonts w:ascii="Times New Roman" w:eastAsia="Times New Roman" w:hAnsi="Times New Roman"/>
                </w:rPr>
                <w:t>The Unique Meter ID is the basic identifier assigned by the NOIE to each SDP.</w:t>
              </w:r>
            </w:ins>
          </w:p>
        </w:tc>
        <w:tc>
          <w:tcPr>
            <w:tcW w:w="1701" w:type="dxa"/>
            <w:tcMar>
              <w:top w:w="43" w:type="dxa"/>
              <w:left w:w="43" w:type="dxa"/>
              <w:bottom w:w="43" w:type="dxa"/>
              <w:right w:w="43" w:type="dxa"/>
            </w:tcMar>
            <w:vAlign w:val="center"/>
          </w:tcPr>
          <w:p w14:paraId="46909384" w14:textId="77777777" w:rsidR="005659E9" w:rsidRPr="00F374E3" w:rsidRDefault="005659E9" w:rsidP="00082ED8">
            <w:pPr>
              <w:spacing w:after="0" w:line="240" w:lineRule="auto"/>
              <w:jc w:val="center"/>
              <w:rPr>
                <w:ins w:id="1913" w:author="ERCOT" w:date="2025-07-16T18:32:00Z" w16du:dateUtc="2025-07-16T23:32:00Z"/>
                <w:rFonts w:ascii="Times New Roman" w:eastAsia="Times New Roman" w:hAnsi="Times New Roman"/>
              </w:rPr>
            </w:pPr>
            <w:ins w:id="1914" w:author="ERCOT" w:date="2025-07-16T18:32:00Z" w16du:dateUtc="2025-07-16T23:32:00Z">
              <w:r w:rsidRPr="00515341">
                <w:rPr>
                  <w:rFonts w:ascii="Times New Roman" w:eastAsia="Times New Roman" w:hAnsi="Times New Roman"/>
                </w:rPr>
                <w:t>Alpha numeric (36)</w:t>
              </w:r>
            </w:ins>
          </w:p>
        </w:tc>
      </w:tr>
      <w:tr w:rsidR="005659E9" w:rsidRPr="00F374E3" w14:paraId="52285BC0" w14:textId="77777777" w:rsidTr="00082ED8">
        <w:trPr>
          <w:cantSplit/>
          <w:trHeight w:val="518"/>
          <w:jc w:val="center"/>
          <w:ins w:id="1915" w:author="ERCOT" w:date="2025-07-16T18:32:00Z"/>
        </w:trPr>
        <w:tc>
          <w:tcPr>
            <w:tcW w:w="1206" w:type="dxa"/>
            <w:tcMar>
              <w:top w:w="43" w:type="dxa"/>
              <w:left w:w="43" w:type="dxa"/>
              <w:bottom w:w="43" w:type="dxa"/>
              <w:right w:w="43" w:type="dxa"/>
            </w:tcMar>
            <w:vAlign w:val="center"/>
          </w:tcPr>
          <w:p w14:paraId="1E272EBB" w14:textId="77777777" w:rsidR="005659E9" w:rsidRPr="00F374E3" w:rsidRDefault="005659E9" w:rsidP="00082ED8">
            <w:pPr>
              <w:spacing w:after="0" w:line="240" w:lineRule="auto"/>
              <w:jc w:val="center"/>
              <w:rPr>
                <w:ins w:id="1916" w:author="ERCOT" w:date="2025-07-16T18:32:00Z" w16du:dateUtc="2025-07-16T23:32:00Z"/>
                <w:rFonts w:ascii="Times New Roman" w:eastAsia="Times New Roman" w:hAnsi="Times New Roman"/>
              </w:rPr>
            </w:pPr>
            <w:ins w:id="1917" w:author="ERCOT" w:date="2025-07-16T18:32:00Z" w16du:dateUtc="2025-07-16T23:32:00Z">
              <w:r w:rsidRPr="00F374E3">
                <w:rPr>
                  <w:rFonts w:ascii="Times New Roman" w:eastAsia="Times New Roman" w:hAnsi="Times New Roman"/>
                </w:rPr>
                <w:t>Original Record Type</w:t>
              </w:r>
            </w:ins>
          </w:p>
        </w:tc>
        <w:tc>
          <w:tcPr>
            <w:tcW w:w="1616" w:type="dxa"/>
            <w:tcMar>
              <w:top w:w="43" w:type="dxa"/>
              <w:left w:w="43" w:type="dxa"/>
              <w:bottom w:w="43" w:type="dxa"/>
              <w:right w:w="43" w:type="dxa"/>
            </w:tcMar>
            <w:vAlign w:val="center"/>
          </w:tcPr>
          <w:p w14:paraId="60388B22" w14:textId="77777777" w:rsidR="005659E9" w:rsidRPr="00F374E3" w:rsidRDefault="005659E9" w:rsidP="00082ED8">
            <w:pPr>
              <w:spacing w:after="0" w:line="240" w:lineRule="auto"/>
              <w:jc w:val="center"/>
              <w:rPr>
                <w:ins w:id="1918" w:author="ERCOT" w:date="2025-07-16T18:32:00Z" w16du:dateUtc="2025-07-16T23:32:00Z"/>
                <w:rFonts w:ascii="Times New Roman" w:eastAsia="Times New Roman" w:hAnsi="Times New Roman"/>
              </w:rPr>
            </w:pPr>
            <w:ins w:id="1919"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743E70F7" w14:textId="77777777" w:rsidR="005659E9" w:rsidRPr="00F374E3" w:rsidRDefault="005659E9" w:rsidP="00082ED8">
            <w:pPr>
              <w:spacing w:after="0" w:line="240" w:lineRule="auto"/>
              <w:jc w:val="center"/>
              <w:rPr>
                <w:ins w:id="1920" w:author="ERCOT" w:date="2025-07-16T18:32:00Z" w16du:dateUtc="2025-07-16T23:32:00Z"/>
                <w:rFonts w:ascii="Times New Roman" w:eastAsia="Times New Roman" w:hAnsi="Times New Roman"/>
              </w:rPr>
            </w:pPr>
            <w:ins w:id="1921" w:author="ERCOT" w:date="2025-07-16T18:32:00Z" w16du:dateUtc="2025-07-16T23:32:00Z">
              <w:r w:rsidRPr="00F374E3">
                <w:rPr>
                  <w:rFonts w:ascii="Times New Roman" w:eastAsia="Times New Roman" w:hAnsi="Times New Roman"/>
                </w:rPr>
                <w:t>The type of record in error.  Valid values are DET, HDR, and SUM.</w:t>
              </w:r>
            </w:ins>
          </w:p>
        </w:tc>
        <w:tc>
          <w:tcPr>
            <w:tcW w:w="1701" w:type="dxa"/>
            <w:tcMar>
              <w:top w:w="43" w:type="dxa"/>
              <w:left w:w="43" w:type="dxa"/>
              <w:bottom w:w="43" w:type="dxa"/>
              <w:right w:w="43" w:type="dxa"/>
            </w:tcMar>
            <w:vAlign w:val="center"/>
          </w:tcPr>
          <w:p w14:paraId="1A8096DD" w14:textId="77777777" w:rsidR="005659E9" w:rsidRPr="00F374E3" w:rsidRDefault="005659E9" w:rsidP="00082ED8">
            <w:pPr>
              <w:spacing w:after="0" w:line="240" w:lineRule="auto"/>
              <w:jc w:val="center"/>
              <w:rPr>
                <w:ins w:id="1922" w:author="ERCOT" w:date="2025-07-16T18:32:00Z" w16du:dateUtc="2025-07-16T23:32:00Z"/>
                <w:rFonts w:ascii="Times New Roman" w:eastAsia="Times New Roman" w:hAnsi="Times New Roman"/>
              </w:rPr>
            </w:pPr>
            <w:ins w:id="1923" w:author="ERCOT" w:date="2025-07-16T18:32:00Z" w16du:dateUtc="2025-07-16T23:32:00Z">
              <w:r w:rsidRPr="00F374E3">
                <w:rPr>
                  <w:rFonts w:ascii="Times New Roman" w:eastAsia="Times New Roman" w:hAnsi="Times New Roman"/>
                </w:rPr>
                <w:t>Alpha numeric (3)</w:t>
              </w:r>
            </w:ins>
          </w:p>
        </w:tc>
      </w:tr>
      <w:tr w:rsidR="005659E9" w:rsidRPr="00F374E3" w14:paraId="6EFB3B73" w14:textId="77777777" w:rsidTr="00082ED8">
        <w:trPr>
          <w:cantSplit/>
          <w:trHeight w:val="518"/>
          <w:jc w:val="center"/>
          <w:ins w:id="1924" w:author="ERCOT" w:date="2025-07-16T18:32:00Z"/>
        </w:trPr>
        <w:tc>
          <w:tcPr>
            <w:tcW w:w="1206" w:type="dxa"/>
            <w:tcMar>
              <w:top w:w="43" w:type="dxa"/>
              <w:left w:w="43" w:type="dxa"/>
              <w:bottom w:w="43" w:type="dxa"/>
              <w:right w:w="43" w:type="dxa"/>
            </w:tcMar>
            <w:vAlign w:val="center"/>
          </w:tcPr>
          <w:p w14:paraId="7154A8D1" w14:textId="77777777" w:rsidR="005659E9" w:rsidRPr="00F374E3" w:rsidRDefault="005659E9" w:rsidP="00082ED8">
            <w:pPr>
              <w:spacing w:after="0" w:line="240" w:lineRule="auto"/>
              <w:jc w:val="center"/>
              <w:rPr>
                <w:ins w:id="1925" w:author="ERCOT" w:date="2025-07-16T18:32:00Z" w16du:dateUtc="2025-07-16T23:32:00Z"/>
                <w:rFonts w:ascii="Times New Roman" w:eastAsia="Times New Roman" w:hAnsi="Times New Roman"/>
              </w:rPr>
            </w:pPr>
            <w:ins w:id="1926" w:author="ERCOT" w:date="2025-07-16T18:32:00Z" w16du:dateUtc="2025-07-16T23:32:00Z">
              <w:r w:rsidRPr="00F374E3">
                <w:rPr>
                  <w:rFonts w:ascii="Times New Roman" w:eastAsia="Times New Roman" w:hAnsi="Times New Roman"/>
                </w:rPr>
                <w:t>Original Record Number</w:t>
              </w:r>
            </w:ins>
          </w:p>
        </w:tc>
        <w:tc>
          <w:tcPr>
            <w:tcW w:w="1616" w:type="dxa"/>
            <w:tcMar>
              <w:top w:w="43" w:type="dxa"/>
              <w:left w:w="43" w:type="dxa"/>
              <w:bottom w:w="43" w:type="dxa"/>
              <w:right w:w="43" w:type="dxa"/>
            </w:tcMar>
            <w:vAlign w:val="center"/>
          </w:tcPr>
          <w:p w14:paraId="57DD527C" w14:textId="77777777" w:rsidR="005659E9" w:rsidRPr="00F374E3" w:rsidRDefault="005659E9" w:rsidP="00082ED8">
            <w:pPr>
              <w:spacing w:after="0" w:line="240" w:lineRule="auto"/>
              <w:jc w:val="center"/>
              <w:rPr>
                <w:ins w:id="1927" w:author="ERCOT" w:date="2025-07-16T18:32:00Z" w16du:dateUtc="2025-07-16T23:32:00Z"/>
                <w:rFonts w:ascii="Times New Roman" w:eastAsia="Times New Roman" w:hAnsi="Times New Roman"/>
              </w:rPr>
            </w:pPr>
            <w:ins w:id="1928" w:author="ERCOT" w:date="2025-07-16T18:32:00Z" w16du:dateUtc="2025-07-16T23:32:00Z">
              <w:r w:rsidRPr="00F374E3">
                <w:rPr>
                  <w:rFonts w:ascii="Times New Roman" w:eastAsia="Times New Roman" w:hAnsi="Times New Roman"/>
                </w:rPr>
                <w:t>Conditional</w:t>
              </w:r>
            </w:ins>
          </w:p>
        </w:tc>
        <w:tc>
          <w:tcPr>
            <w:tcW w:w="3932" w:type="dxa"/>
            <w:tcMar>
              <w:top w:w="43" w:type="dxa"/>
              <w:left w:w="43" w:type="dxa"/>
              <w:bottom w:w="43" w:type="dxa"/>
              <w:right w:w="43" w:type="dxa"/>
            </w:tcMar>
            <w:vAlign w:val="center"/>
          </w:tcPr>
          <w:p w14:paraId="60B242ED" w14:textId="77777777" w:rsidR="005659E9" w:rsidRPr="00F374E3" w:rsidRDefault="005659E9" w:rsidP="00082ED8">
            <w:pPr>
              <w:spacing w:after="0" w:line="240" w:lineRule="auto"/>
              <w:jc w:val="center"/>
              <w:rPr>
                <w:ins w:id="1929" w:author="ERCOT" w:date="2025-07-16T18:32:00Z" w16du:dateUtc="2025-07-16T23:32:00Z"/>
                <w:rFonts w:ascii="Times New Roman" w:eastAsia="Times New Roman" w:hAnsi="Times New Roman"/>
              </w:rPr>
            </w:pPr>
            <w:ins w:id="1930" w:author="ERCOT" w:date="2025-07-16T18:32:00Z" w16du:dateUtc="2025-07-16T23:32:00Z">
              <w:r w:rsidRPr="00F374E3">
                <w:rPr>
                  <w:rFonts w:ascii="Times New Roman" w:eastAsia="Times New Roman" w:hAnsi="Times New Roman"/>
                </w:rPr>
                <w:t xml:space="preserve">Original DET Record Number sent from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w:t>
              </w:r>
              <w:r>
                <w:rPr>
                  <w:rFonts w:ascii="Times New Roman" w:eastAsia="Times New Roman" w:hAnsi="Times New Roman"/>
                </w:rPr>
                <w:t>op</w:t>
              </w:r>
              <w:proofErr w:type="spellEnd"/>
              <w:r w:rsidRPr="00F374E3">
                <w:rPr>
                  <w:rFonts w:ascii="Times New Roman" w:eastAsia="Times New Roman" w:hAnsi="Times New Roman"/>
                </w:rPr>
                <w:t xml:space="preserve"> file that is in error.  Required if Original Record Type is DET.</w:t>
              </w:r>
            </w:ins>
          </w:p>
        </w:tc>
        <w:tc>
          <w:tcPr>
            <w:tcW w:w="1701" w:type="dxa"/>
            <w:tcMar>
              <w:top w:w="43" w:type="dxa"/>
              <w:left w:w="43" w:type="dxa"/>
              <w:bottom w:w="43" w:type="dxa"/>
              <w:right w:w="43" w:type="dxa"/>
            </w:tcMar>
            <w:vAlign w:val="center"/>
          </w:tcPr>
          <w:p w14:paraId="31BE5CCF" w14:textId="77777777" w:rsidR="005659E9" w:rsidRPr="00F374E3" w:rsidRDefault="005659E9" w:rsidP="00082ED8">
            <w:pPr>
              <w:spacing w:after="0" w:line="240" w:lineRule="auto"/>
              <w:jc w:val="center"/>
              <w:rPr>
                <w:ins w:id="1931" w:author="ERCOT" w:date="2025-07-16T18:32:00Z" w16du:dateUtc="2025-07-16T23:32:00Z"/>
                <w:rFonts w:ascii="Times New Roman" w:eastAsia="Times New Roman" w:hAnsi="Times New Roman"/>
              </w:rPr>
            </w:pPr>
            <w:ins w:id="1932" w:author="ERCOT" w:date="2025-07-16T18:32:00Z" w16du:dateUtc="2025-07-16T23:32:00Z">
              <w:r w:rsidRPr="00F374E3">
                <w:rPr>
                  <w:rFonts w:ascii="Times New Roman" w:eastAsia="Times New Roman" w:hAnsi="Times New Roman"/>
                </w:rPr>
                <w:t>Numeric (8)</w:t>
              </w:r>
            </w:ins>
          </w:p>
        </w:tc>
      </w:tr>
      <w:tr w:rsidR="005659E9" w:rsidRPr="00F374E3" w14:paraId="656A0934" w14:textId="77777777" w:rsidTr="00082ED8">
        <w:trPr>
          <w:cantSplit/>
          <w:trHeight w:val="518"/>
          <w:jc w:val="center"/>
          <w:ins w:id="1933" w:author="ERCOT" w:date="2025-07-16T18:32:00Z"/>
        </w:trPr>
        <w:tc>
          <w:tcPr>
            <w:tcW w:w="1206" w:type="dxa"/>
            <w:tcMar>
              <w:top w:w="43" w:type="dxa"/>
              <w:left w:w="43" w:type="dxa"/>
              <w:bottom w:w="43" w:type="dxa"/>
              <w:right w:w="43" w:type="dxa"/>
            </w:tcMar>
            <w:vAlign w:val="center"/>
          </w:tcPr>
          <w:p w14:paraId="3724AB35" w14:textId="77777777" w:rsidR="005659E9" w:rsidRPr="00F374E3" w:rsidRDefault="005659E9" w:rsidP="00082ED8">
            <w:pPr>
              <w:spacing w:after="0" w:line="240" w:lineRule="auto"/>
              <w:jc w:val="center"/>
              <w:rPr>
                <w:ins w:id="1934" w:author="ERCOT" w:date="2025-07-16T18:32:00Z" w16du:dateUtc="2025-07-16T23:32:00Z"/>
                <w:rFonts w:ascii="Times New Roman" w:eastAsia="Times New Roman" w:hAnsi="Times New Roman"/>
              </w:rPr>
            </w:pPr>
            <w:ins w:id="1935" w:author="ERCOT" w:date="2025-07-16T18:32:00Z" w16du:dateUtc="2025-07-16T23:32:00Z">
              <w:r w:rsidRPr="00F374E3">
                <w:rPr>
                  <w:rFonts w:ascii="Times New Roman" w:eastAsia="Times New Roman" w:hAnsi="Times New Roman"/>
                </w:rPr>
                <w:t>Field Name</w:t>
              </w:r>
            </w:ins>
          </w:p>
        </w:tc>
        <w:tc>
          <w:tcPr>
            <w:tcW w:w="1616" w:type="dxa"/>
            <w:tcMar>
              <w:top w:w="43" w:type="dxa"/>
              <w:left w:w="43" w:type="dxa"/>
              <w:bottom w:w="43" w:type="dxa"/>
              <w:right w:w="43" w:type="dxa"/>
            </w:tcMar>
            <w:vAlign w:val="center"/>
          </w:tcPr>
          <w:p w14:paraId="14C8D09F" w14:textId="77777777" w:rsidR="005659E9" w:rsidRPr="00F374E3" w:rsidRDefault="005659E9" w:rsidP="00082ED8">
            <w:pPr>
              <w:spacing w:after="0" w:line="240" w:lineRule="auto"/>
              <w:jc w:val="center"/>
              <w:rPr>
                <w:ins w:id="1936" w:author="ERCOT" w:date="2025-07-16T18:32:00Z" w16du:dateUtc="2025-07-16T23:32:00Z"/>
                <w:rFonts w:ascii="Times New Roman" w:eastAsia="Times New Roman" w:hAnsi="Times New Roman"/>
              </w:rPr>
            </w:pPr>
            <w:ins w:id="1937"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76F8185C" w14:textId="77777777" w:rsidR="005659E9" w:rsidRPr="00F374E3" w:rsidRDefault="005659E9" w:rsidP="00082ED8">
            <w:pPr>
              <w:spacing w:after="0" w:line="240" w:lineRule="auto"/>
              <w:jc w:val="center"/>
              <w:rPr>
                <w:ins w:id="1938" w:author="ERCOT" w:date="2025-07-16T18:32:00Z" w16du:dateUtc="2025-07-16T23:32:00Z"/>
                <w:rFonts w:ascii="Times New Roman" w:eastAsia="Times New Roman" w:hAnsi="Times New Roman"/>
              </w:rPr>
            </w:pPr>
            <w:ins w:id="1939" w:author="ERCOT" w:date="2025-07-16T18:32:00Z" w16du:dateUtc="2025-07-16T23:32:00Z">
              <w:r w:rsidRPr="00F374E3">
                <w:rPr>
                  <w:rFonts w:ascii="Times New Roman" w:eastAsia="Times New Roman" w:hAnsi="Times New Roman"/>
                </w:rPr>
                <w:t>Field name in record that is in error.</w:t>
              </w:r>
            </w:ins>
          </w:p>
        </w:tc>
        <w:tc>
          <w:tcPr>
            <w:tcW w:w="1701" w:type="dxa"/>
            <w:tcMar>
              <w:top w:w="43" w:type="dxa"/>
              <w:left w:w="43" w:type="dxa"/>
              <w:bottom w:w="43" w:type="dxa"/>
              <w:right w:w="43" w:type="dxa"/>
            </w:tcMar>
            <w:vAlign w:val="center"/>
          </w:tcPr>
          <w:p w14:paraId="26CB6EE5" w14:textId="77777777" w:rsidR="005659E9" w:rsidRPr="00F374E3" w:rsidRDefault="005659E9" w:rsidP="00082ED8">
            <w:pPr>
              <w:spacing w:after="0" w:line="240" w:lineRule="auto"/>
              <w:jc w:val="center"/>
              <w:rPr>
                <w:ins w:id="1940" w:author="ERCOT" w:date="2025-07-16T18:32:00Z" w16du:dateUtc="2025-07-16T23:32:00Z"/>
                <w:rFonts w:ascii="Times New Roman" w:eastAsia="Times New Roman" w:hAnsi="Times New Roman"/>
              </w:rPr>
            </w:pPr>
            <w:ins w:id="1941" w:author="ERCOT" w:date="2025-07-16T18:32:00Z" w16du:dateUtc="2025-07-16T23:32:00Z">
              <w:r w:rsidRPr="00F374E3">
                <w:rPr>
                  <w:rFonts w:ascii="Times New Roman" w:eastAsia="Times New Roman" w:hAnsi="Times New Roman"/>
                </w:rPr>
                <w:t>Alpha numeric (80)</w:t>
              </w:r>
            </w:ins>
          </w:p>
        </w:tc>
      </w:tr>
      <w:tr w:rsidR="005659E9" w:rsidRPr="00F374E3" w14:paraId="3D474D2A" w14:textId="77777777" w:rsidTr="00082ED8">
        <w:trPr>
          <w:cantSplit/>
          <w:trHeight w:val="518"/>
          <w:jc w:val="center"/>
          <w:ins w:id="1942" w:author="ERCOT" w:date="2025-07-16T18:32:00Z"/>
        </w:trPr>
        <w:tc>
          <w:tcPr>
            <w:tcW w:w="1206" w:type="dxa"/>
            <w:tcMar>
              <w:top w:w="43" w:type="dxa"/>
              <w:left w:w="43" w:type="dxa"/>
              <w:bottom w:w="43" w:type="dxa"/>
              <w:right w:w="43" w:type="dxa"/>
            </w:tcMar>
            <w:vAlign w:val="center"/>
          </w:tcPr>
          <w:p w14:paraId="2FEFEAB4" w14:textId="77777777" w:rsidR="005659E9" w:rsidRPr="00F374E3" w:rsidRDefault="005659E9" w:rsidP="00082ED8">
            <w:pPr>
              <w:spacing w:after="0" w:line="240" w:lineRule="auto"/>
              <w:jc w:val="center"/>
              <w:rPr>
                <w:ins w:id="1943" w:author="ERCOT" w:date="2025-07-16T18:32:00Z" w16du:dateUtc="2025-07-16T23:32:00Z"/>
                <w:rFonts w:ascii="Times New Roman" w:eastAsia="Times New Roman" w:hAnsi="Times New Roman"/>
              </w:rPr>
            </w:pPr>
            <w:ins w:id="1944" w:author="ERCOT" w:date="2025-07-16T18:32:00Z" w16du:dateUtc="2025-07-16T23:32:00Z">
              <w:r w:rsidRPr="00F374E3">
                <w:rPr>
                  <w:rFonts w:ascii="Times New Roman" w:eastAsia="Times New Roman" w:hAnsi="Times New Roman"/>
                </w:rPr>
                <w:t>Error Description</w:t>
              </w:r>
            </w:ins>
          </w:p>
        </w:tc>
        <w:tc>
          <w:tcPr>
            <w:tcW w:w="1616" w:type="dxa"/>
            <w:tcMar>
              <w:top w:w="43" w:type="dxa"/>
              <w:left w:w="43" w:type="dxa"/>
              <w:bottom w:w="43" w:type="dxa"/>
              <w:right w:w="43" w:type="dxa"/>
            </w:tcMar>
            <w:vAlign w:val="center"/>
          </w:tcPr>
          <w:p w14:paraId="220BDAED" w14:textId="77777777" w:rsidR="005659E9" w:rsidRPr="00F374E3" w:rsidRDefault="005659E9" w:rsidP="00082ED8">
            <w:pPr>
              <w:spacing w:after="0" w:line="240" w:lineRule="auto"/>
              <w:jc w:val="center"/>
              <w:rPr>
                <w:ins w:id="1945" w:author="ERCOT" w:date="2025-07-16T18:32:00Z" w16du:dateUtc="2025-07-16T23:32:00Z"/>
                <w:rFonts w:ascii="Times New Roman" w:eastAsia="Times New Roman" w:hAnsi="Times New Roman"/>
              </w:rPr>
            </w:pPr>
            <w:ins w:id="1946"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3BDA8047" w14:textId="77777777" w:rsidR="005659E9" w:rsidRPr="00F374E3" w:rsidRDefault="005659E9" w:rsidP="00082ED8">
            <w:pPr>
              <w:spacing w:after="0" w:line="240" w:lineRule="auto"/>
              <w:jc w:val="center"/>
              <w:rPr>
                <w:ins w:id="1947" w:author="ERCOT" w:date="2025-07-16T18:32:00Z" w16du:dateUtc="2025-07-16T23:32:00Z"/>
                <w:rFonts w:ascii="Times New Roman" w:eastAsia="Times New Roman" w:hAnsi="Times New Roman"/>
              </w:rPr>
            </w:pPr>
            <w:ins w:id="1948" w:author="ERCOT" w:date="2025-07-16T18:32:00Z" w16du:dateUtc="2025-07-16T23:32:00Z">
              <w:r w:rsidRPr="00F374E3">
                <w:rPr>
                  <w:rFonts w:ascii="Times New Roman" w:eastAsia="Times New Roman" w:hAnsi="Times New Roman"/>
                </w:rPr>
                <w:t>Description of error.</w:t>
              </w:r>
            </w:ins>
          </w:p>
        </w:tc>
        <w:tc>
          <w:tcPr>
            <w:tcW w:w="1701" w:type="dxa"/>
            <w:tcMar>
              <w:top w:w="43" w:type="dxa"/>
              <w:left w:w="43" w:type="dxa"/>
              <w:bottom w:w="43" w:type="dxa"/>
              <w:right w:w="43" w:type="dxa"/>
            </w:tcMar>
            <w:vAlign w:val="center"/>
          </w:tcPr>
          <w:p w14:paraId="4877F6E3" w14:textId="77777777" w:rsidR="005659E9" w:rsidRPr="00F374E3" w:rsidRDefault="005659E9" w:rsidP="00082ED8">
            <w:pPr>
              <w:spacing w:after="0" w:line="240" w:lineRule="auto"/>
              <w:jc w:val="center"/>
              <w:rPr>
                <w:ins w:id="1949" w:author="ERCOT" w:date="2025-07-16T18:32:00Z" w16du:dateUtc="2025-07-16T23:32:00Z"/>
                <w:rFonts w:ascii="Times New Roman" w:eastAsia="Times New Roman" w:hAnsi="Times New Roman"/>
              </w:rPr>
            </w:pPr>
            <w:ins w:id="1950" w:author="ERCOT" w:date="2025-07-16T18:32:00Z" w16du:dateUtc="2025-07-16T23:32:00Z">
              <w:r w:rsidRPr="00F374E3">
                <w:rPr>
                  <w:rFonts w:ascii="Times New Roman" w:eastAsia="Times New Roman" w:hAnsi="Times New Roman"/>
                </w:rPr>
                <w:t>Alpha numeric (80)</w:t>
              </w:r>
            </w:ins>
          </w:p>
        </w:tc>
      </w:tr>
    </w:tbl>
    <w:p w14:paraId="7A5D8D83" w14:textId="77777777" w:rsidR="005659E9" w:rsidRPr="00F374E3" w:rsidRDefault="005659E9" w:rsidP="005659E9">
      <w:pPr>
        <w:pStyle w:val="ListParagraph"/>
        <w:spacing w:before="240" w:after="240"/>
        <w:ind w:left="2880" w:hanging="720"/>
        <w:rPr>
          <w:ins w:id="1951" w:author="ERCOT" w:date="2025-07-16T18:32:00Z" w16du:dateUtc="2025-07-16T23:32:00Z"/>
          <w:rFonts w:ascii="Times New Roman" w:hAnsi="Times New Roman"/>
        </w:rPr>
      </w:pPr>
      <w:ins w:id="1952" w:author="ERCOT" w:date="2025-07-16T18:32:00Z" w16du:dateUtc="2025-07-16T23:32:00Z">
        <w:r>
          <w:rPr>
            <w:rFonts w:ascii="Times New Roman" w:hAnsi="Times New Roman"/>
          </w:rPr>
          <w:t>(iii)</w:t>
        </w:r>
        <w:r w:rsidRPr="00F374E3">
          <w:rPr>
            <w:rFonts w:ascii="Times New Roman" w:hAnsi="Times New Roman"/>
          </w:rPr>
          <w:tab/>
        </w:r>
        <w:r w:rsidRPr="00F374E3">
          <w:rPr>
            <w:rFonts w:ascii="Times New Roman" w:hAnsi="Times New Roman"/>
            <w:b/>
          </w:rPr>
          <w:t>ER2 Record</w:t>
        </w:r>
        <w:r w:rsidRPr="00F374E3">
          <w:rPr>
            <w:rFonts w:ascii="Times New Roman" w:hAnsi="Times New Roman"/>
          </w:rPr>
          <w:t xml:space="preserve"> – Used to designate a record with a missing mandatory field,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2"/>
        <w:gridCol w:w="1701"/>
      </w:tblGrid>
      <w:tr w:rsidR="005659E9" w:rsidRPr="00F374E3" w14:paraId="78FF9655" w14:textId="77777777" w:rsidTr="00082ED8">
        <w:trPr>
          <w:trHeight w:val="495"/>
          <w:tblHeader/>
          <w:jc w:val="center"/>
          <w:ins w:id="1953" w:author="ERCOT" w:date="2025-07-16T18:32:00Z"/>
        </w:trPr>
        <w:tc>
          <w:tcPr>
            <w:tcW w:w="1206" w:type="dxa"/>
            <w:shd w:val="clear" w:color="auto" w:fill="D0CECE"/>
            <w:tcMar>
              <w:top w:w="43" w:type="dxa"/>
              <w:left w:w="43" w:type="dxa"/>
              <w:bottom w:w="43" w:type="dxa"/>
              <w:right w:w="43" w:type="dxa"/>
            </w:tcMar>
            <w:vAlign w:val="center"/>
          </w:tcPr>
          <w:p w14:paraId="720AD6E5" w14:textId="77777777" w:rsidR="005659E9" w:rsidRPr="00F374E3" w:rsidRDefault="005659E9" w:rsidP="00082ED8">
            <w:pPr>
              <w:spacing w:after="0" w:line="240" w:lineRule="auto"/>
              <w:jc w:val="center"/>
              <w:rPr>
                <w:ins w:id="1954" w:author="ERCOT" w:date="2025-07-16T18:32:00Z" w16du:dateUtc="2025-07-16T23:32:00Z"/>
                <w:rFonts w:ascii="Times New Roman" w:eastAsia="Times New Roman" w:hAnsi="Times New Roman"/>
                <w:b/>
              </w:rPr>
            </w:pPr>
            <w:ins w:id="1955" w:author="ERCOT" w:date="2025-07-16T18:32:00Z" w16du:dateUtc="2025-07-16T23:32:00Z">
              <w:r w:rsidRPr="00F374E3">
                <w:rPr>
                  <w:rFonts w:ascii="Times New Roman" w:eastAsia="Times New Roman" w:hAnsi="Times New Roman"/>
                  <w:b/>
                </w:rPr>
                <w:t>Data Element</w:t>
              </w:r>
            </w:ins>
          </w:p>
        </w:tc>
        <w:tc>
          <w:tcPr>
            <w:tcW w:w="1616" w:type="dxa"/>
            <w:shd w:val="clear" w:color="auto" w:fill="D0CECE"/>
            <w:tcMar>
              <w:top w:w="43" w:type="dxa"/>
              <w:left w:w="43" w:type="dxa"/>
              <w:bottom w:w="43" w:type="dxa"/>
              <w:right w:w="43" w:type="dxa"/>
            </w:tcMar>
            <w:vAlign w:val="center"/>
          </w:tcPr>
          <w:p w14:paraId="24E2F638" w14:textId="77777777" w:rsidR="005659E9" w:rsidRPr="00F374E3" w:rsidRDefault="005659E9" w:rsidP="00082ED8">
            <w:pPr>
              <w:spacing w:after="0" w:line="240" w:lineRule="auto"/>
              <w:jc w:val="center"/>
              <w:rPr>
                <w:ins w:id="1956" w:author="ERCOT" w:date="2025-07-16T18:32:00Z" w16du:dateUtc="2025-07-16T23:32:00Z"/>
                <w:rFonts w:ascii="Times New Roman" w:eastAsia="Times New Roman" w:hAnsi="Times New Roman"/>
                <w:b/>
              </w:rPr>
            </w:pPr>
            <w:ins w:id="1957" w:author="ERCOT" w:date="2025-07-16T18:32:00Z" w16du:dateUtc="2025-07-16T23:32:00Z">
              <w:r w:rsidRPr="00F374E3">
                <w:rPr>
                  <w:rFonts w:ascii="Times New Roman" w:eastAsia="Times New Roman" w:hAnsi="Times New Roman"/>
                  <w:b/>
                </w:rPr>
                <w:t>Mandatory / Optional</w:t>
              </w:r>
            </w:ins>
          </w:p>
        </w:tc>
        <w:tc>
          <w:tcPr>
            <w:tcW w:w="3932" w:type="dxa"/>
            <w:shd w:val="clear" w:color="auto" w:fill="D0CECE"/>
            <w:tcMar>
              <w:top w:w="43" w:type="dxa"/>
              <w:left w:w="43" w:type="dxa"/>
              <w:bottom w:w="43" w:type="dxa"/>
              <w:right w:w="43" w:type="dxa"/>
            </w:tcMar>
            <w:vAlign w:val="center"/>
          </w:tcPr>
          <w:p w14:paraId="320C92E5" w14:textId="77777777" w:rsidR="005659E9" w:rsidRPr="00F374E3" w:rsidRDefault="005659E9" w:rsidP="00082ED8">
            <w:pPr>
              <w:spacing w:after="0" w:line="240" w:lineRule="auto"/>
              <w:jc w:val="center"/>
              <w:rPr>
                <w:ins w:id="1958" w:author="ERCOT" w:date="2025-07-16T18:32:00Z" w16du:dateUtc="2025-07-16T23:32:00Z"/>
                <w:rFonts w:ascii="Times New Roman" w:eastAsia="Times New Roman" w:hAnsi="Times New Roman"/>
                <w:b/>
              </w:rPr>
            </w:pPr>
            <w:ins w:id="1959" w:author="ERCOT" w:date="2025-07-16T18:32:00Z" w16du:dateUtc="2025-07-16T23:32:00Z">
              <w:r w:rsidRPr="00F374E3">
                <w:rPr>
                  <w:rFonts w:ascii="Times New Roman" w:eastAsia="Times New Roman" w:hAnsi="Times New Roman"/>
                  <w:b/>
                </w:rPr>
                <w:t>Comments</w:t>
              </w:r>
            </w:ins>
          </w:p>
        </w:tc>
        <w:tc>
          <w:tcPr>
            <w:tcW w:w="1701" w:type="dxa"/>
            <w:shd w:val="clear" w:color="auto" w:fill="D0CECE"/>
            <w:tcMar>
              <w:top w:w="43" w:type="dxa"/>
              <w:left w:w="43" w:type="dxa"/>
              <w:bottom w:w="43" w:type="dxa"/>
              <w:right w:w="43" w:type="dxa"/>
            </w:tcMar>
            <w:vAlign w:val="center"/>
          </w:tcPr>
          <w:p w14:paraId="276C18C9" w14:textId="77777777" w:rsidR="005659E9" w:rsidRPr="00F374E3" w:rsidRDefault="005659E9" w:rsidP="00082ED8">
            <w:pPr>
              <w:spacing w:after="0" w:line="240" w:lineRule="auto"/>
              <w:jc w:val="center"/>
              <w:rPr>
                <w:ins w:id="1960" w:author="ERCOT" w:date="2025-07-16T18:32:00Z" w16du:dateUtc="2025-07-16T23:32:00Z"/>
                <w:rFonts w:ascii="Times New Roman" w:eastAsia="Times New Roman" w:hAnsi="Times New Roman"/>
                <w:b/>
              </w:rPr>
            </w:pPr>
            <w:ins w:id="1961" w:author="ERCOT" w:date="2025-07-16T18:32:00Z" w16du:dateUtc="2025-07-16T23:32:00Z">
              <w:r w:rsidRPr="00F374E3">
                <w:rPr>
                  <w:rFonts w:ascii="Times New Roman" w:eastAsia="Times New Roman" w:hAnsi="Times New Roman"/>
                  <w:b/>
                </w:rPr>
                <w:t>Format</w:t>
              </w:r>
            </w:ins>
          </w:p>
        </w:tc>
      </w:tr>
      <w:tr w:rsidR="005659E9" w:rsidRPr="00F374E3" w14:paraId="1E3BA30B" w14:textId="77777777" w:rsidTr="00082ED8">
        <w:trPr>
          <w:trHeight w:val="518"/>
          <w:jc w:val="center"/>
          <w:ins w:id="1962" w:author="ERCOT" w:date="2025-07-16T18:32:00Z"/>
        </w:trPr>
        <w:tc>
          <w:tcPr>
            <w:tcW w:w="1206" w:type="dxa"/>
            <w:tcMar>
              <w:top w:w="43" w:type="dxa"/>
              <w:left w:w="43" w:type="dxa"/>
              <w:bottom w:w="43" w:type="dxa"/>
              <w:right w:w="43" w:type="dxa"/>
            </w:tcMar>
            <w:vAlign w:val="center"/>
          </w:tcPr>
          <w:p w14:paraId="00372761" w14:textId="77777777" w:rsidR="005659E9" w:rsidRPr="00F374E3" w:rsidRDefault="005659E9" w:rsidP="00082ED8">
            <w:pPr>
              <w:spacing w:after="0" w:line="240" w:lineRule="auto"/>
              <w:jc w:val="center"/>
              <w:rPr>
                <w:ins w:id="1963" w:author="ERCOT" w:date="2025-07-16T18:32:00Z" w16du:dateUtc="2025-07-16T23:32:00Z"/>
                <w:rFonts w:ascii="Times New Roman" w:eastAsia="Times New Roman" w:hAnsi="Times New Roman"/>
              </w:rPr>
            </w:pPr>
            <w:ins w:id="1964" w:author="ERCOT" w:date="2025-07-16T18:32:00Z" w16du:dateUtc="2025-07-16T23:32:00Z">
              <w:r w:rsidRPr="00F374E3">
                <w:rPr>
                  <w:rFonts w:ascii="Times New Roman" w:eastAsia="Times New Roman" w:hAnsi="Times New Roman"/>
                </w:rPr>
                <w:t>Record Type</w:t>
              </w:r>
            </w:ins>
          </w:p>
        </w:tc>
        <w:tc>
          <w:tcPr>
            <w:tcW w:w="1616" w:type="dxa"/>
            <w:tcMar>
              <w:top w:w="43" w:type="dxa"/>
              <w:left w:w="43" w:type="dxa"/>
              <w:bottom w:w="43" w:type="dxa"/>
              <w:right w:w="43" w:type="dxa"/>
            </w:tcMar>
            <w:vAlign w:val="center"/>
          </w:tcPr>
          <w:p w14:paraId="5EEE6850" w14:textId="77777777" w:rsidR="005659E9" w:rsidRPr="00F374E3" w:rsidRDefault="005659E9" w:rsidP="00082ED8">
            <w:pPr>
              <w:spacing w:after="0" w:line="240" w:lineRule="auto"/>
              <w:jc w:val="center"/>
              <w:rPr>
                <w:ins w:id="1965" w:author="ERCOT" w:date="2025-07-16T18:32:00Z" w16du:dateUtc="2025-07-16T23:32:00Z"/>
                <w:rFonts w:ascii="Times New Roman" w:eastAsia="Times New Roman" w:hAnsi="Times New Roman"/>
              </w:rPr>
            </w:pPr>
            <w:ins w:id="1966"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7B24A81E" w14:textId="77777777" w:rsidR="005659E9" w:rsidRPr="00F374E3" w:rsidRDefault="005659E9" w:rsidP="00082ED8">
            <w:pPr>
              <w:spacing w:after="0" w:line="240" w:lineRule="auto"/>
              <w:jc w:val="center"/>
              <w:rPr>
                <w:ins w:id="1967" w:author="ERCOT" w:date="2025-07-16T18:32:00Z" w16du:dateUtc="2025-07-16T23:32:00Z"/>
                <w:rFonts w:ascii="Times New Roman" w:eastAsia="Times New Roman" w:hAnsi="Times New Roman"/>
              </w:rPr>
            </w:pPr>
            <w:ins w:id="1968" w:author="ERCOT" w:date="2025-07-16T18:32:00Z" w16du:dateUtc="2025-07-16T23:32:00Z">
              <w:r w:rsidRPr="00F374E3">
                <w:rPr>
                  <w:rFonts w:ascii="Times New Roman" w:eastAsia="Times New Roman" w:hAnsi="Times New Roman"/>
                </w:rPr>
                <w:t>Hard Code “ER2”</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48527412" w14:textId="77777777" w:rsidR="005659E9" w:rsidRPr="00F374E3" w:rsidRDefault="005659E9" w:rsidP="00082ED8">
            <w:pPr>
              <w:spacing w:after="0" w:line="240" w:lineRule="auto"/>
              <w:jc w:val="center"/>
              <w:rPr>
                <w:ins w:id="1969" w:author="ERCOT" w:date="2025-07-16T18:32:00Z" w16du:dateUtc="2025-07-16T23:32:00Z"/>
                <w:rFonts w:ascii="Times New Roman" w:eastAsia="Times New Roman" w:hAnsi="Times New Roman"/>
              </w:rPr>
            </w:pPr>
            <w:ins w:id="1970" w:author="ERCOT" w:date="2025-07-16T18:32:00Z" w16du:dateUtc="2025-07-16T23:32:00Z">
              <w:r w:rsidRPr="00F374E3">
                <w:rPr>
                  <w:rFonts w:ascii="Times New Roman" w:eastAsia="Times New Roman" w:hAnsi="Times New Roman"/>
                </w:rPr>
                <w:t>Alpha numeric (3)</w:t>
              </w:r>
            </w:ins>
          </w:p>
        </w:tc>
      </w:tr>
      <w:tr w:rsidR="005659E9" w:rsidRPr="00F374E3" w14:paraId="4A423F38" w14:textId="77777777" w:rsidTr="00082ED8">
        <w:trPr>
          <w:trHeight w:val="518"/>
          <w:jc w:val="center"/>
          <w:ins w:id="1971" w:author="ERCOT" w:date="2025-07-16T18:32:00Z"/>
        </w:trPr>
        <w:tc>
          <w:tcPr>
            <w:tcW w:w="1206" w:type="dxa"/>
            <w:tcMar>
              <w:top w:w="43" w:type="dxa"/>
              <w:left w:w="43" w:type="dxa"/>
              <w:bottom w:w="43" w:type="dxa"/>
              <w:right w:w="43" w:type="dxa"/>
            </w:tcMar>
            <w:vAlign w:val="center"/>
          </w:tcPr>
          <w:p w14:paraId="70EAA1ED" w14:textId="77777777" w:rsidR="005659E9" w:rsidRPr="00F374E3" w:rsidRDefault="005659E9" w:rsidP="00082ED8">
            <w:pPr>
              <w:spacing w:after="0" w:line="240" w:lineRule="auto"/>
              <w:jc w:val="center"/>
              <w:rPr>
                <w:ins w:id="1972" w:author="ERCOT" w:date="2025-07-16T18:32:00Z" w16du:dateUtc="2025-07-16T23:32:00Z"/>
                <w:rFonts w:ascii="Times New Roman" w:eastAsia="Times New Roman" w:hAnsi="Times New Roman"/>
              </w:rPr>
            </w:pPr>
            <w:ins w:id="1973" w:author="ERCOT" w:date="2025-07-16T18:32:00Z" w16du:dateUtc="2025-07-16T23:32:00Z">
              <w:r w:rsidRPr="00F374E3">
                <w:rPr>
                  <w:rFonts w:ascii="Times New Roman" w:eastAsia="Times New Roman" w:hAnsi="Times New Roman"/>
                </w:rPr>
                <w:t>Record Number</w:t>
              </w:r>
            </w:ins>
          </w:p>
        </w:tc>
        <w:tc>
          <w:tcPr>
            <w:tcW w:w="1616" w:type="dxa"/>
            <w:tcMar>
              <w:top w:w="43" w:type="dxa"/>
              <w:left w:w="43" w:type="dxa"/>
              <w:bottom w:w="43" w:type="dxa"/>
              <w:right w:w="43" w:type="dxa"/>
            </w:tcMar>
            <w:vAlign w:val="center"/>
          </w:tcPr>
          <w:p w14:paraId="7453057E" w14:textId="77777777" w:rsidR="005659E9" w:rsidRPr="00F374E3" w:rsidRDefault="005659E9" w:rsidP="00082ED8">
            <w:pPr>
              <w:spacing w:after="0" w:line="240" w:lineRule="auto"/>
              <w:jc w:val="center"/>
              <w:rPr>
                <w:ins w:id="1974" w:author="ERCOT" w:date="2025-07-16T18:32:00Z" w16du:dateUtc="2025-07-16T23:32:00Z"/>
                <w:rFonts w:ascii="Times New Roman" w:eastAsia="Times New Roman" w:hAnsi="Times New Roman"/>
              </w:rPr>
            </w:pPr>
            <w:ins w:id="1975"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3006B17A" w14:textId="77777777" w:rsidR="005659E9" w:rsidRPr="00F374E3" w:rsidRDefault="005659E9" w:rsidP="00082ED8">
            <w:pPr>
              <w:spacing w:after="0" w:line="240" w:lineRule="auto"/>
              <w:jc w:val="center"/>
              <w:rPr>
                <w:ins w:id="1976" w:author="ERCOT" w:date="2025-07-16T18:32:00Z" w16du:dateUtc="2025-07-16T23:32:00Z"/>
                <w:rFonts w:ascii="Times New Roman" w:eastAsia="Times New Roman" w:hAnsi="Times New Roman"/>
              </w:rPr>
            </w:pPr>
            <w:ins w:id="1977" w:author="ERCOT" w:date="2025-07-16T18:32:00Z" w16du:dateUtc="2025-07-16T23:32:00Z">
              <w:r w:rsidRPr="00F374E3">
                <w:rPr>
                  <w:rFonts w:ascii="Times New Roman" w:eastAsia="Times New Roman" w:hAnsi="Times New Roman"/>
                </w:rPr>
                <w:t>The unique sequential record number starting with “1”</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0BD37528" w14:textId="77777777" w:rsidR="005659E9" w:rsidRPr="00F374E3" w:rsidRDefault="005659E9" w:rsidP="00082ED8">
            <w:pPr>
              <w:spacing w:after="0" w:line="240" w:lineRule="auto"/>
              <w:jc w:val="center"/>
              <w:rPr>
                <w:ins w:id="1978" w:author="ERCOT" w:date="2025-07-16T18:32:00Z" w16du:dateUtc="2025-07-16T23:32:00Z"/>
                <w:rFonts w:ascii="Times New Roman" w:eastAsia="Times New Roman" w:hAnsi="Times New Roman"/>
              </w:rPr>
            </w:pPr>
            <w:ins w:id="1979" w:author="ERCOT" w:date="2025-07-16T18:32:00Z" w16du:dateUtc="2025-07-16T23:32:00Z">
              <w:r w:rsidRPr="00F374E3">
                <w:rPr>
                  <w:rFonts w:ascii="Times New Roman" w:eastAsia="Times New Roman" w:hAnsi="Times New Roman"/>
                </w:rPr>
                <w:t>Numeric (8)</w:t>
              </w:r>
            </w:ins>
          </w:p>
        </w:tc>
      </w:tr>
      <w:tr w:rsidR="005659E9" w:rsidRPr="00F374E3" w14:paraId="00933F9C" w14:textId="77777777" w:rsidTr="00082ED8">
        <w:trPr>
          <w:trHeight w:val="518"/>
          <w:jc w:val="center"/>
          <w:ins w:id="1980" w:author="ERCOT" w:date="2025-07-16T18:32:00Z"/>
        </w:trPr>
        <w:tc>
          <w:tcPr>
            <w:tcW w:w="1206" w:type="dxa"/>
            <w:tcMar>
              <w:top w:w="43" w:type="dxa"/>
              <w:left w:w="43" w:type="dxa"/>
              <w:bottom w:w="43" w:type="dxa"/>
              <w:right w:w="43" w:type="dxa"/>
            </w:tcMar>
            <w:vAlign w:val="center"/>
          </w:tcPr>
          <w:p w14:paraId="6A803051" w14:textId="77777777" w:rsidR="005659E9" w:rsidRPr="00F374E3" w:rsidRDefault="005659E9" w:rsidP="00082ED8">
            <w:pPr>
              <w:spacing w:after="0" w:line="240" w:lineRule="auto"/>
              <w:jc w:val="center"/>
              <w:rPr>
                <w:ins w:id="1981" w:author="ERCOT" w:date="2025-07-16T18:32:00Z" w16du:dateUtc="2025-07-16T23:32:00Z"/>
                <w:rFonts w:ascii="Times New Roman" w:eastAsia="Times New Roman" w:hAnsi="Times New Roman"/>
              </w:rPr>
            </w:pPr>
            <w:ins w:id="1982" w:author="ERCOT" w:date="2025-07-16T18:32:00Z" w16du:dateUtc="2025-07-16T23:32:00Z">
              <w:r w:rsidRPr="00515341">
                <w:rPr>
                  <w:rFonts w:ascii="Times New Roman" w:eastAsia="Times New Roman" w:hAnsi="Times New Roman"/>
                </w:rPr>
                <w:t>Unique Meter ID</w:t>
              </w:r>
            </w:ins>
          </w:p>
        </w:tc>
        <w:tc>
          <w:tcPr>
            <w:tcW w:w="1616" w:type="dxa"/>
            <w:tcMar>
              <w:top w:w="43" w:type="dxa"/>
              <w:left w:w="43" w:type="dxa"/>
              <w:bottom w:w="43" w:type="dxa"/>
              <w:right w:w="43" w:type="dxa"/>
            </w:tcMar>
            <w:vAlign w:val="center"/>
          </w:tcPr>
          <w:p w14:paraId="52CA7F9F" w14:textId="77777777" w:rsidR="005659E9" w:rsidRPr="00F374E3" w:rsidRDefault="005659E9" w:rsidP="00082ED8">
            <w:pPr>
              <w:spacing w:after="0" w:line="240" w:lineRule="auto"/>
              <w:jc w:val="center"/>
              <w:rPr>
                <w:ins w:id="1983" w:author="ERCOT" w:date="2025-07-16T18:32:00Z" w16du:dateUtc="2025-07-16T23:32:00Z"/>
                <w:rFonts w:ascii="Times New Roman" w:eastAsia="Times New Roman" w:hAnsi="Times New Roman"/>
              </w:rPr>
            </w:pPr>
            <w:ins w:id="1984" w:author="ERCOT" w:date="2025-07-16T18:32:00Z" w16du:dateUtc="2025-07-16T23:32:00Z">
              <w:r w:rsidRPr="00515341">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3D8EDBB1" w14:textId="77777777" w:rsidR="005659E9" w:rsidRPr="00F374E3" w:rsidRDefault="005659E9" w:rsidP="00082ED8">
            <w:pPr>
              <w:spacing w:after="0" w:line="240" w:lineRule="auto"/>
              <w:jc w:val="center"/>
              <w:rPr>
                <w:ins w:id="1985" w:author="ERCOT" w:date="2025-07-16T18:32:00Z" w16du:dateUtc="2025-07-16T23:32:00Z"/>
                <w:rFonts w:ascii="Times New Roman" w:eastAsia="Times New Roman" w:hAnsi="Times New Roman"/>
              </w:rPr>
            </w:pPr>
            <w:ins w:id="1986" w:author="ERCOT" w:date="2025-07-16T18:32:00Z" w16du:dateUtc="2025-07-16T23:32:00Z">
              <w:r w:rsidRPr="00515341">
                <w:rPr>
                  <w:rFonts w:ascii="Times New Roman" w:eastAsia="Times New Roman" w:hAnsi="Times New Roman"/>
                </w:rPr>
                <w:t>The Unique Meter ID is the basic identifier assigned by the NOIE to each SDP.</w:t>
              </w:r>
            </w:ins>
          </w:p>
        </w:tc>
        <w:tc>
          <w:tcPr>
            <w:tcW w:w="1701" w:type="dxa"/>
            <w:tcMar>
              <w:top w:w="43" w:type="dxa"/>
              <w:left w:w="43" w:type="dxa"/>
              <w:bottom w:w="43" w:type="dxa"/>
              <w:right w:w="43" w:type="dxa"/>
            </w:tcMar>
            <w:vAlign w:val="center"/>
          </w:tcPr>
          <w:p w14:paraId="2C8EE27A" w14:textId="77777777" w:rsidR="005659E9" w:rsidRPr="00F374E3" w:rsidRDefault="005659E9" w:rsidP="00082ED8">
            <w:pPr>
              <w:spacing w:after="0" w:line="240" w:lineRule="auto"/>
              <w:jc w:val="center"/>
              <w:rPr>
                <w:ins w:id="1987" w:author="ERCOT" w:date="2025-07-16T18:32:00Z" w16du:dateUtc="2025-07-16T23:32:00Z"/>
                <w:rFonts w:ascii="Times New Roman" w:eastAsia="Times New Roman" w:hAnsi="Times New Roman"/>
              </w:rPr>
            </w:pPr>
            <w:ins w:id="1988" w:author="ERCOT" w:date="2025-07-16T18:32:00Z" w16du:dateUtc="2025-07-16T23:32:00Z">
              <w:r w:rsidRPr="00515341">
                <w:rPr>
                  <w:rFonts w:ascii="Times New Roman" w:eastAsia="Times New Roman" w:hAnsi="Times New Roman"/>
                </w:rPr>
                <w:t>Alpha numeric (36)</w:t>
              </w:r>
            </w:ins>
          </w:p>
        </w:tc>
      </w:tr>
      <w:tr w:rsidR="005659E9" w:rsidRPr="00F374E3" w14:paraId="7450B6E2" w14:textId="77777777" w:rsidTr="00082ED8">
        <w:trPr>
          <w:trHeight w:val="518"/>
          <w:jc w:val="center"/>
          <w:ins w:id="1989" w:author="ERCOT" w:date="2025-07-16T18:32:00Z"/>
        </w:trPr>
        <w:tc>
          <w:tcPr>
            <w:tcW w:w="1206" w:type="dxa"/>
            <w:tcMar>
              <w:top w:w="43" w:type="dxa"/>
              <w:left w:w="43" w:type="dxa"/>
              <w:bottom w:w="43" w:type="dxa"/>
              <w:right w:w="43" w:type="dxa"/>
            </w:tcMar>
            <w:vAlign w:val="center"/>
          </w:tcPr>
          <w:p w14:paraId="2BFBFC9E" w14:textId="77777777" w:rsidR="005659E9" w:rsidRPr="00F374E3" w:rsidRDefault="005659E9" w:rsidP="00082ED8">
            <w:pPr>
              <w:spacing w:after="0" w:line="240" w:lineRule="auto"/>
              <w:jc w:val="center"/>
              <w:rPr>
                <w:ins w:id="1990" w:author="ERCOT" w:date="2025-07-16T18:32:00Z" w16du:dateUtc="2025-07-16T23:32:00Z"/>
                <w:rFonts w:ascii="Times New Roman" w:eastAsia="Times New Roman" w:hAnsi="Times New Roman"/>
              </w:rPr>
            </w:pPr>
            <w:ins w:id="1991" w:author="ERCOT" w:date="2025-07-16T18:32:00Z" w16du:dateUtc="2025-07-16T23:32:00Z">
              <w:r w:rsidRPr="00F374E3">
                <w:rPr>
                  <w:rFonts w:ascii="Times New Roman" w:eastAsia="Times New Roman" w:hAnsi="Times New Roman"/>
                </w:rPr>
                <w:t>Original Record Type</w:t>
              </w:r>
            </w:ins>
          </w:p>
        </w:tc>
        <w:tc>
          <w:tcPr>
            <w:tcW w:w="1616" w:type="dxa"/>
            <w:tcMar>
              <w:top w:w="43" w:type="dxa"/>
              <w:left w:w="43" w:type="dxa"/>
              <w:bottom w:w="43" w:type="dxa"/>
              <w:right w:w="43" w:type="dxa"/>
            </w:tcMar>
            <w:vAlign w:val="center"/>
          </w:tcPr>
          <w:p w14:paraId="7D171509" w14:textId="77777777" w:rsidR="005659E9" w:rsidRPr="00F374E3" w:rsidRDefault="005659E9" w:rsidP="00082ED8">
            <w:pPr>
              <w:spacing w:after="0" w:line="240" w:lineRule="auto"/>
              <w:jc w:val="center"/>
              <w:rPr>
                <w:ins w:id="1992" w:author="ERCOT" w:date="2025-07-16T18:32:00Z" w16du:dateUtc="2025-07-16T23:32:00Z"/>
                <w:rFonts w:ascii="Times New Roman" w:eastAsia="Times New Roman" w:hAnsi="Times New Roman"/>
              </w:rPr>
            </w:pPr>
            <w:ins w:id="1993"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798EE53A" w14:textId="77777777" w:rsidR="005659E9" w:rsidRPr="00F374E3" w:rsidRDefault="005659E9" w:rsidP="00082ED8">
            <w:pPr>
              <w:spacing w:after="0" w:line="240" w:lineRule="auto"/>
              <w:jc w:val="center"/>
              <w:rPr>
                <w:ins w:id="1994" w:author="ERCOT" w:date="2025-07-16T18:32:00Z" w16du:dateUtc="2025-07-16T23:32:00Z"/>
                <w:rFonts w:ascii="Times New Roman" w:eastAsia="Times New Roman" w:hAnsi="Times New Roman"/>
              </w:rPr>
            </w:pPr>
            <w:ins w:id="1995" w:author="ERCOT" w:date="2025-07-16T18:32:00Z" w16du:dateUtc="2025-07-16T23:32:00Z">
              <w:r w:rsidRPr="00F374E3">
                <w:rPr>
                  <w:rFonts w:ascii="Times New Roman" w:eastAsia="Times New Roman" w:hAnsi="Times New Roman"/>
                </w:rPr>
                <w:t>The type of record in error. Valid values are DET, HDR, and SUM.</w:t>
              </w:r>
            </w:ins>
          </w:p>
        </w:tc>
        <w:tc>
          <w:tcPr>
            <w:tcW w:w="1701" w:type="dxa"/>
            <w:tcMar>
              <w:top w:w="43" w:type="dxa"/>
              <w:left w:w="43" w:type="dxa"/>
              <w:bottom w:w="43" w:type="dxa"/>
              <w:right w:w="43" w:type="dxa"/>
            </w:tcMar>
            <w:vAlign w:val="center"/>
          </w:tcPr>
          <w:p w14:paraId="79FCDA54" w14:textId="77777777" w:rsidR="005659E9" w:rsidRPr="00F374E3" w:rsidRDefault="005659E9" w:rsidP="00082ED8">
            <w:pPr>
              <w:spacing w:after="0" w:line="240" w:lineRule="auto"/>
              <w:jc w:val="center"/>
              <w:rPr>
                <w:ins w:id="1996" w:author="ERCOT" w:date="2025-07-16T18:32:00Z" w16du:dateUtc="2025-07-16T23:32:00Z"/>
                <w:rFonts w:ascii="Times New Roman" w:eastAsia="Times New Roman" w:hAnsi="Times New Roman"/>
              </w:rPr>
            </w:pPr>
            <w:ins w:id="1997" w:author="ERCOT" w:date="2025-07-16T18:32:00Z" w16du:dateUtc="2025-07-16T23:32:00Z">
              <w:r w:rsidRPr="00F374E3">
                <w:rPr>
                  <w:rFonts w:ascii="Times New Roman" w:eastAsia="Times New Roman" w:hAnsi="Times New Roman"/>
                </w:rPr>
                <w:t>Alpha numeric (3)</w:t>
              </w:r>
            </w:ins>
          </w:p>
        </w:tc>
      </w:tr>
      <w:tr w:rsidR="005659E9" w:rsidRPr="00F374E3" w14:paraId="742097BA" w14:textId="77777777" w:rsidTr="00082ED8">
        <w:trPr>
          <w:trHeight w:val="518"/>
          <w:jc w:val="center"/>
          <w:ins w:id="1998" w:author="ERCOT" w:date="2025-07-16T18:32:00Z"/>
        </w:trPr>
        <w:tc>
          <w:tcPr>
            <w:tcW w:w="1206" w:type="dxa"/>
            <w:tcMar>
              <w:top w:w="43" w:type="dxa"/>
              <w:left w:w="43" w:type="dxa"/>
              <w:bottom w:w="43" w:type="dxa"/>
              <w:right w:w="43" w:type="dxa"/>
            </w:tcMar>
            <w:vAlign w:val="center"/>
          </w:tcPr>
          <w:p w14:paraId="5784EB5E" w14:textId="77777777" w:rsidR="005659E9" w:rsidRPr="00F374E3" w:rsidRDefault="005659E9" w:rsidP="00082ED8">
            <w:pPr>
              <w:spacing w:after="0" w:line="240" w:lineRule="auto"/>
              <w:jc w:val="center"/>
              <w:rPr>
                <w:ins w:id="1999" w:author="ERCOT" w:date="2025-07-16T18:32:00Z" w16du:dateUtc="2025-07-16T23:32:00Z"/>
                <w:rFonts w:ascii="Times New Roman" w:eastAsia="Times New Roman" w:hAnsi="Times New Roman"/>
              </w:rPr>
            </w:pPr>
            <w:ins w:id="2000" w:author="ERCOT" w:date="2025-07-16T18:32:00Z" w16du:dateUtc="2025-07-16T23:32:00Z">
              <w:r w:rsidRPr="00F374E3">
                <w:rPr>
                  <w:rFonts w:ascii="Times New Roman" w:eastAsia="Times New Roman" w:hAnsi="Times New Roman"/>
                </w:rPr>
                <w:t>Original Record Number</w:t>
              </w:r>
            </w:ins>
          </w:p>
        </w:tc>
        <w:tc>
          <w:tcPr>
            <w:tcW w:w="1616" w:type="dxa"/>
            <w:tcMar>
              <w:top w:w="43" w:type="dxa"/>
              <w:left w:w="43" w:type="dxa"/>
              <w:bottom w:w="43" w:type="dxa"/>
              <w:right w:w="43" w:type="dxa"/>
            </w:tcMar>
            <w:vAlign w:val="center"/>
          </w:tcPr>
          <w:p w14:paraId="21466B50" w14:textId="77777777" w:rsidR="005659E9" w:rsidRPr="00F374E3" w:rsidRDefault="005659E9" w:rsidP="00082ED8">
            <w:pPr>
              <w:spacing w:after="0" w:line="240" w:lineRule="auto"/>
              <w:jc w:val="center"/>
              <w:rPr>
                <w:ins w:id="2001" w:author="ERCOT" w:date="2025-07-16T18:32:00Z" w16du:dateUtc="2025-07-16T23:32:00Z"/>
                <w:rFonts w:ascii="Times New Roman" w:eastAsia="Times New Roman" w:hAnsi="Times New Roman"/>
              </w:rPr>
            </w:pPr>
            <w:ins w:id="2002" w:author="ERCOT" w:date="2025-07-16T18:32:00Z" w16du:dateUtc="2025-07-16T23:32:00Z">
              <w:r w:rsidRPr="00F374E3">
                <w:rPr>
                  <w:rFonts w:ascii="Times New Roman" w:eastAsia="Times New Roman" w:hAnsi="Times New Roman"/>
                </w:rPr>
                <w:t>Conditional</w:t>
              </w:r>
            </w:ins>
          </w:p>
        </w:tc>
        <w:tc>
          <w:tcPr>
            <w:tcW w:w="3932" w:type="dxa"/>
            <w:tcMar>
              <w:top w:w="43" w:type="dxa"/>
              <w:left w:w="43" w:type="dxa"/>
              <w:bottom w:w="43" w:type="dxa"/>
              <w:right w:w="43" w:type="dxa"/>
            </w:tcMar>
            <w:vAlign w:val="center"/>
          </w:tcPr>
          <w:p w14:paraId="258FA0B3" w14:textId="77777777" w:rsidR="005659E9" w:rsidRPr="00F374E3" w:rsidRDefault="005659E9" w:rsidP="00082ED8">
            <w:pPr>
              <w:spacing w:after="0" w:line="240" w:lineRule="auto"/>
              <w:jc w:val="center"/>
              <w:rPr>
                <w:ins w:id="2003" w:author="ERCOT" w:date="2025-07-16T18:32:00Z" w16du:dateUtc="2025-07-16T23:32:00Z"/>
                <w:rFonts w:ascii="Times New Roman" w:eastAsia="Times New Roman" w:hAnsi="Times New Roman"/>
              </w:rPr>
            </w:pPr>
            <w:ins w:id="2004" w:author="ERCOT" w:date="2025-07-16T18:32:00Z" w16du:dateUtc="2025-07-16T23:32:00Z">
              <w:r w:rsidRPr="00F374E3">
                <w:rPr>
                  <w:rFonts w:ascii="Times New Roman" w:eastAsia="Times New Roman" w:hAnsi="Times New Roman"/>
                </w:rPr>
                <w:t xml:space="preserve">Original DET Record Number sent from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w:t>
              </w:r>
              <w:r>
                <w:rPr>
                  <w:rFonts w:ascii="Times New Roman" w:eastAsia="Times New Roman" w:hAnsi="Times New Roman"/>
                </w:rPr>
                <w:t>op</w:t>
              </w:r>
              <w:proofErr w:type="spellEnd"/>
              <w:r w:rsidRPr="00F374E3">
                <w:rPr>
                  <w:rFonts w:ascii="Times New Roman" w:eastAsia="Times New Roman" w:hAnsi="Times New Roman"/>
                </w:rPr>
                <w:t xml:space="preserve"> file that is in error.</w:t>
              </w:r>
            </w:ins>
          </w:p>
          <w:p w14:paraId="1214B531" w14:textId="77777777" w:rsidR="005659E9" w:rsidRPr="00F374E3" w:rsidRDefault="005659E9" w:rsidP="00082ED8">
            <w:pPr>
              <w:spacing w:after="0" w:line="240" w:lineRule="auto"/>
              <w:jc w:val="center"/>
              <w:rPr>
                <w:ins w:id="2005" w:author="ERCOT" w:date="2025-07-16T18:32:00Z" w16du:dateUtc="2025-07-16T23:32:00Z"/>
                <w:rFonts w:ascii="Times New Roman" w:eastAsia="Times New Roman" w:hAnsi="Times New Roman"/>
              </w:rPr>
            </w:pPr>
            <w:ins w:id="2006" w:author="ERCOT" w:date="2025-07-16T18:32:00Z" w16du:dateUtc="2025-07-16T23:32:00Z">
              <w:r w:rsidRPr="00F374E3">
                <w:rPr>
                  <w:rFonts w:ascii="Times New Roman" w:eastAsia="Times New Roman" w:hAnsi="Times New Roman"/>
                </w:rPr>
                <w:t xml:space="preserve"> Required if Original Record Type is DET.</w:t>
              </w:r>
            </w:ins>
          </w:p>
        </w:tc>
        <w:tc>
          <w:tcPr>
            <w:tcW w:w="1701" w:type="dxa"/>
            <w:tcMar>
              <w:top w:w="43" w:type="dxa"/>
              <w:left w:w="43" w:type="dxa"/>
              <w:bottom w:w="43" w:type="dxa"/>
              <w:right w:w="43" w:type="dxa"/>
            </w:tcMar>
            <w:vAlign w:val="center"/>
          </w:tcPr>
          <w:p w14:paraId="3F77DB30" w14:textId="77777777" w:rsidR="005659E9" w:rsidRPr="00F374E3" w:rsidRDefault="005659E9" w:rsidP="00082ED8">
            <w:pPr>
              <w:spacing w:after="0" w:line="240" w:lineRule="auto"/>
              <w:jc w:val="center"/>
              <w:rPr>
                <w:ins w:id="2007" w:author="ERCOT" w:date="2025-07-16T18:32:00Z" w16du:dateUtc="2025-07-16T23:32:00Z"/>
                <w:rFonts w:ascii="Times New Roman" w:eastAsia="Times New Roman" w:hAnsi="Times New Roman"/>
              </w:rPr>
            </w:pPr>
            <w:ins w:id="2008" w:author="ERCOT" w:date="2025-07-16T18:32:00Z" w16du:dateUtc="2025-07-16T23:32:00Z">
              <w:r w:rsidRPr="00F374E3">
                <w:rPr>
                  <w:rFonts w:ascii="Times New Roman" w:eastAsia="Times New Roman" w:hAnsi="Times New Roman"/>
                </w:rPr>
                <w:t>Numeric (8)</w:t>
              </w:r>
            </w:ins>
          </w:p>
        </w:tc>
      </w:tr>
      <w:tr w:rsidR="005659E9" w:rsidRPr="00F374E3" w14:paraId="1689C9A9" w14:textId="77777777" w:rsidTr="00082ED8">
        <w:trPr>
          <w:trHeight w:val="518"/>
          <w:jc w:val="center"/>
          <w:ins w:id="2009" w:author="ERCOT" w:date="2025-07-16T18:32:00Z"/>
        </w:trPr>
        <w:tc>
          <w:tcPr>
            <w:tcW w:w="1206" w:type="dxa"/>
            <w:tcMar>
              <w:top w:w="43" w:type="dxa"/>
              <w:left w:w="43" w:type="dxa"/>
              <w:bottom w:w="43" w:type="dxa"/>
              <w:right w:w="43" w:type="dxa"/>
            </w:tcMar>
            <w:vAlign w:val="center"/>
          </w:tcPr>
          <w:p w14:paraId="2169ABDD" w14:textId="77777777" w:rsidR="005659E9" w:rsidRPr="00F374E3" w:rsidRDefault="005659E9" w:rsidP="00082ED8">
            <w:pPr>
              <w:spacing w:after="0" w:line="240" w:lineRule="auto"/>
              <w:jc w:val="center"/>
              <w:rPr>
                <w:ins w:id="2010" w:author="ERCOT" w:date="2025-07-16T18:32:00Z" w16du:dateUtc="2025-07-16T23:32:00Z"/>
                <w:rFonts w:ascii="Times New Roman" w:eastAsia="Times New Roman" w:hAnsi="Times New Roman"/>
              </w:rPr>
            </w:pPr>
            <w:ins w:id="2011" w:author="ERCOT" w:date="2025-07-16T18:32:00Z" w16du:dateUtc="2025-07-16T23:32:00Z">
              <w:r w:rsidRPr="00F374E3">
                <w:rPr>
                  <w:rFonts w:ascii="Times New Roman" w:eastAsia="Times New Roman" w:hAnsi="Times New Roman"/>
                </w:rPr>
                <w:lastRenderedPageBreak/>
                <w:t>Field Name</w:t>
              </w:r>
            </w:ins>
          </w:p>
        </w:tc>
        <w:tc>
          <w:tcPr>
            <w:tcW w:w="1616" w:type="dxa"/>
            <w:tcMar>
              <w:top w:w="43" w:type="dxa"/>
              <w:left w:w="43" w:type="dxa"/>
              <w:bottom w:w="43" w:type="dxa"/>
              <w:right w:w="43" w:type="dxa"/>
            </w:tcMar>
            <w:vAlign w:val="center"/>
          </w:tcPr>
          <w:p w14:paraId="6DF30956" w14:textId="77777777" w:rsidR="005659E9" w:rsidRPr="00F374E3" w:rsidRDefault="005659E9" w:rsidP="00082ED8">
            <w:pPr>
              <w:spacing w:after="0" w:line="240" w:lineRule="auto"/>
              <w:jc w:val="center"/>
              <w:rPr>
                <w:ins w:id="2012" w:author="ERCOT" w:date="2025-07-16T18:32:00Z" w16du:dateUtc="2025-07-16T23:32:00Z"/>
                <w:rFonts w:ascii="Times New Roman" w:eastAsia="Times New Roman" w:hAnsi="Times New Roman"/>
              </w:rPr>
            </w:pPr>
            <w:ins w:id="2013"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1FBA1018" w14:textId="77777777" w:rsidR="005659E9" w:rsidRPr="00F374E3" w:rsidRDefault="005659E9" w:rsidP="00082ED8">
            <w:pPr>
              <w:spacing w:after="0" w:line="240" w:lineRule="auto"/>
              <w:jc w:val="center"/>
              <w:rPr>
                <w:ins w:id="2014" w:author="ERCOT" w:date="2025-07-16T18:32:00Z" w16du:dateUtc="2025-07-16T23:32:00Z"/>
                <w:rFonts w:ascii="Times New Roman" w:eastAsia="Times New Roman" w:hAnsi="Times New Roman"/>
              </w:rPr>
            </w:pPr>
            <w:ins w:id="2015" w:author="ERCOT" w:date="2025-07-16T18:32:00Z" w16du:dateUtc="2025-07-16T23:32:00Z">
              <w:r w:rsidRPr="00F374E3">
                <w:rPr>
                  <w:rFonts w:ascii="Times New Roman" w:eastAsia="Times New Roman" w:hAnsi="Times New Roman"/>
                </w:rPr>
                <w:t xml:space="preserve">Field name </w:t>
              </w:r>
              <w:r>
                <w:rPr>
                  <w:rFonts w:ascii="Times New Roman" w:eastAsia="Times New Roman" w:hAnsi="Times New Roman"/>
                </w:rPr>
                <w:t>in</w:t>
              </w:r>
              <w:r w:rsidRPr="00F374E3">
                <w:rPr>
                  <w:rFonts w:ascii="Times New Roman" w:eastAsia="Times New Roman" w:hAnsi="Times New Roman"/>
                </w:rPr>
                <w:t xml:space="preserve"> record that is in error.</w:t>
              </w:r>
            </w:ins>
          </w:p>
        </w:tc>
        <w:tc>
          <w:tcPr>
            <w:tcW w:w="1701" w:type="dxa"/>
            <w:tcMar>
              <w:top w:w="43" w:type="dxa"/>
              <w:left w:w="43" w:type="dxa"/>
              <w:bottom w:w="43" w:type="dxa"/>
              <w:right w:w="43" w:type="dxa"/>
            </w:tcMar>
            <w:vAlign w:val="center"/>
          </w:tcPr>
          <w:p w14:paraId="40083944" w14:textId="77777777" w:rsidR="005659E9" w:rsidRPr="00F374E3" w:rsidRDefault="005659E9" w:rsidP="00082ED8">
            <w:pPr>
              <w:spacing w:after="0" w:line="240" w:lineRule="auto"/>
              <w:jc w:val="center"/>
              <w:rPr>
                <w:ins w:id="2016" w:author="ERCOT" w:date="2025-07-16T18:32:00Z" w16du:dateUtc="2025-07-16T23:32:00Z"/>
                <w:rFonts w:ascii="Times New Roman" w:eastAsia="Times New Roman" w:hAnsi="Times New Roman"/>
              </w:rPr>
            </w:pPr>
            <w:ins w:id="2017" w:author="ERCOT" w:date="2025-07-16T18:32:00Z" w16du:dateUtc="2025-07-16T23:32:00Z">
              <w:r w:rsidRPr="00F374E3">
                <w:rPr>
                  <w:rFonts w:ascii="Times New Roman" w:eastAsia="Times New Roman" w:hAnsi="Times New Roman"/>
                </w:rPr>
                <w:t>Alpha numeric (80)</w:t>
              </w:r>
            </w:ins>
          </w:p>
        </w:tc>
      </w:tr>
      <w:tr w:rsidR="005659E9" w:rsidRPr="00F374E3" w14:paraId="0CF3B08F" w14:textId="77777777" w:rsidTr="00082ED8">
        <w:trPr>
          <w:trHeight w:val="518"/>
          <w:jc w:val="center"/>
          <w:ins w:id="2018" w:author="ERCOT" w:date="2025-07-16T18:32:00Z"/>
        </w:trPr>
        <w:tc>
          <w:tcPr>
            <w:tcW w:w="1206" w:type="dxa"/>
            <w:tcMar>
              <w:top w:w="43" w:type="dxa"/>
              <w:left w:w="43" w:type="dxa"/>
              <w:bottom w:w="43" w:type="dxa"/>
              <w:right w:w="43" w:type="dxa"/>
            </w:tcMar>
            <w:vAlign w:val="center"/>
          </w:tcPr>
          <w:p w14:paraId="3F0A17B6" w14:textId="77777777" w:rsidR="005659E9" w:rsidRPr="00F374E3" w:rsidRDefault="005659E9" w:rsidP="00082ED8">
            <w:pPr>
              <w:spacing w:after="0" w:line="240" w:lineRule="auto"/>
              <w:jc w:val="center"/>
              <w:rPr>
                <w:ins w:id="2019" w:author="ERCOT" w:date="2025-07-16T18:32:00Z" w16du:dateUtc="2025-07-16T23:32:00Z"/>
                <w:rFonts w:ascii="Times New Roman" w:eastAsia="Times New Roman" w:hAnsi="Times New Roman"/>
              </w:rPr>
            </w:pPr>
            <w:ins w:id="2020" w:author="ERCOT" w:date="2025-07-16T18:32:00Z" w16du:dateUtc="2025-07-16T23:32:00Z">
              <w:r w:rsidRPr="00F374E3">
                <w:rPr>
                  <w:rFonts w:ascii="Times New Roman" w:eastAsia="Times New Roman" w:hAnsi="Times New Roman"/>
                </w:rPr>
                <w:t>Error Description</w:t>
              </w:r>
            </w:ins>
          </w:p>
        </w:tc>
        <w:tc>
          <w:tcPr>
            <w:tcW w:w="1616" w:type="dxa"/>
            <w:tcMar>
              <w:top w:w="43" w:type="dxa"/>
              <w:left w:w="43" w:type="dxa"/>
              <w:bottom w:w="43" w:type="dxa"/>
              <w:right w:w="43" w:type="dxa"/>
            </w:tcMar>
            <w:vAlign w:val="center"/>
          </w:tcPr>
          <w:p w14:paraId="013C6741" w14:textId="77777777" w:rsidR="005659E9" w:rsidRPr="00F374E3" w:rsidRDefault="005659E9" w:rsidP="00082ED8">
            <w:pPr>
              <w:spacing w:after="0" w:line="240" w:lineRule="auto"/>
              <w:jc w:val="center"/>
              <w:rPr>
                <w:ins w:id="2021" w:author="ERCOT" w:date="2025-07-16T18:32:00Z" w16du:dateUtc="2025-07-16T23:32:00Z"/>
                <w:rFonts w:ascii="Times New Roman" w:eastAsia="Times New Roman" w:hAnsi="Times New Roman"/>
              </w:rPr>
            </w:pPr>
            <w:ins w:id="2022"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0551DCB1" w14:textId="77777777" w:rsidR="005659E9" w:rsidRPr="00F374E3" w:rsidRDefault="005659E9" w:rsidP="00082ED8">
            <w:pPr>
              <w:spacing w:after="0" w:line="240" w:lineRule="auto"/>
              <w:jc w:val="center"/>
              <w:rPr>
                <w:ins w:id="2023" w:author="ERCOT" w:date="2025-07-16T18:32:00Z" w16du:dateUtc="2025-07-16T23:32:00Z"/>
                <w:rFonts w:ascii="Times New Roman" w:eastAsia="Times New Roman" w:hAnsi="Times New Roman"/>
              </w:rPr>
            </w:pPr>
            <w:ins w:id="2024" w:author="ERCOT" w:date="2025-07-16T18:32:00Z" w16du:dateUtc="2025-07-16T23:32:00Z">
              <w:r w:rsidRPr="00F374E3">
                <w:rPr>
                  <w:rFonts w:ascii="Times New Roman" w:eastAsia="Times New Roman" w:hAnsi="Times New Roman"/>
                </w:rPr>
                <w:t>Description of error.</w:t>
              </w:r>
            </w:ins>
          </w:p>
        </w:tc>
        <w:tc>
          <w:tcPr>
            <w:tcW w:w="1701" w:type="dxa"/>
            <w:tcMar>
              <w:top w:w="43" w:type="dxa"/>
              <w:left w:w="43" w:type="dxa"/>
              <w:bottom w:w="43" w:type="dxa"/>
              <w:right w:w="43" w:type="dxa"/>
            </w:tcMar>
            <w:vAlign w:val="center"/>
          </w:tcPr>
          <w:p w14:paraId="308C2EFF" w14:textId="77777777" w:rsidR="005659E9" w:rsidRPr="00F374E3" w:rsidRDefault="005659E9" w:rsidP="00082ED8">
            <w:pPr>
              <w:spacing w:after="0" w:line="240" w:lineRule="auto"/>
              <w:jc w:val="center"/>
              <w:rPr>
                <w:ins w:id="2025" w:author="ERCOT" w:date="2025-07-16T18:32:00Z" w16du:dateUtc="2025-07-16T23:32:00Z"/>
                <w:rFonts w:ascii="Times New Roman" w:eastAsia="Times New Roman" w:hAnsi="Times New Roman"/>
              </w:rPr>
            </w:pPr>
            <w:ins w:id="2026" w:author="ERCOT" w:date="2025-07-16T18:32:00Z" w16du:dateUtc="2025-07-16T23:32:00Z">
              <w:r w:rsidRPr="00F374E3">
                <w:rPr>
                  <w:rFonts w:ascii="Times New Roman" w:eastAsia="Times New Roman" w:hAnsi="Times New Roman"/>
                </w:rPr>
                <w:t>Alpha numeric (80)</w:t>
              </w:r>
            </w:ins>
          </w:p>
        </w:tc>
      </w:tr>
    </w:tbl>
    <w:p w14:paraId="7BC90FD0" w14:textId="77777777" w:rsidR="005659E9" w:rsidRPr="00F374E3" w:rsidRDefault="005659E9" w:rsidP="005659E9">
      <w:pPr>
        <w:spacing w:after="0" w:line="240" w:lineRule="auto"/>
        <w:rPr>
          <w:ins w:id="2027" w:author="ERCOT" w:date="2025-07-16T18:32:00Z" w16du:dateUtc="2025-07-16T23:32:00Z"/>
          <w:rFonts w:ascii="Times New Roman" w:hAnsi="Times New Roman"/>
        </w:rPr>
      </w:pPr>
    </w:p>
    <w:p w14:paraId="6B70870C" w14:textId="77777777" w:rsidR="005659E9" w:rsidRPr="00F374E3" w:rsidRDefault="005659E9" w:rsidP="005659E9">
      <w:pPr>
        <w:pStyle w:val="ListParagraph"/>
        <w:spacing w:after="240"/>
        <w:ind w:left="2880" w:hanging="720"/>
        <w:rPr>
          <w:ins w:id="2028" w:author="ERCOT" w:date="2025-07-16T18:32:00Z" w16du:dateUtc="2025-07-16T23:32:00Z"/>
          <w:rFonts w:ascii="Times New Roman" w:hAnsi="Times New Roman"/>
        </w:rPr>
      </w:pPr>
      <w:ins w:id="2029" w:author="ERCOT" w:date="2025-07-16T18:32:00Z" w16du:dateUtc="2025-07-16T23:32:00Z">
        <w:r>
          <w:rPr>
            <w:rFonts w:ascii="Times New Roman" w:hAnsi="Times New Roman"/>
            <w:iCs/>
          </w:rPr>
          <w:t>(iv)</w:t>
        </w:r>
        <w:r w:rsidRPr="00F374E3">
          <w:rPr>
            <w:rFonts w:ascii="Times New Roman" w:hAnsi="Times New Roman"/>
            <w:iCs/>
          </w:rPr>
          <w:tab/>
        </w:r>
        <w:r w:rsidRPr="00F374E3">
          <w:rPr>
            <w:rFonts w:ascii="Times New Roman" w:hAnsi="Times New Roman"/>
            <w:b/>
            <w:iCs/>
          </w:rPr>
          <w:t>Sum Record</w:t>
        </w:r>
        <w:r w:rsidRPr="00F374E3">
          <w:rPr>
            <w:rFonts w:ascii="Times New Roman" w:hAnsi="Times New Roman"/>
            <w:iCs/>
          </w:rPr>
          <w:t xml:space="preserve"> – Provides the sum of all </w:t>
        </w:r>
        <w:r w:rsidRPr="00F374E3">
          <w:rPr>
            <w:rFonts w:ascii="Times New Roman" w:hAnsi="Times New Roman"/>
          </w:rPr>
          <w:t>records</w:t>
        </w:r>
        <w:r w:rsidRPr="00F374E3">
          <w:rPr>
            <w:rFonts w:ascii="Times New Roman" w:hAnsi="Times New Roman"/>
            <w:iCs/>
          </w:rPr>
          <w:t xml:space="preserve">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260"/>
        <w:gridCol w:w="3780"/>
        <w:gridCol w:w="1620"/>
      </w:tblGrid>
      <w:tr w:rsidR="005659E9" w:rsidRPr="00F374E3" w14:paraId="413EBBD3" w14:textId="77777777" w:rsidTr="00082ED8">
        <w:trPr>
          <w:cantSplit/>
          <w:trHeight w:val="495"/>
          <w:tblHeader/>
          <w:jc w:val="center"/>
          <w:ins w:id="2030" w:author="ERCOT" w:date="2025-07-16T18:32:00Z"/>
        </w:trPr>
        <w:tc>
          <w:tcPr>
            <w:tcW w:w="1795" w:type="dxa"/>
            <w:shd w:val="clear" w:color="auto" w:fill="D0CECE"/>
            <w:tcMar>
              <w:top w:w="43" w:type="dxa"/>
              <w:left w:w="43" w:type="dxa"/>
              <w:bottom w:w="43" w:type="dxa"/>
              <w:right w:w="43" w:type="dxa"/>
            </w:tcMar>
            <w:vAlign w:val="center"/>
          </w:tcPr>
          <w:p w14:paraId="56F9CFEB" w14:textId="77777777" w:rsidR="005659E9" w:rsidRPr="00F374E3" w:rsidRDefault="005659E9" w:rsidP="00082ED8">
            <w:pPr>
              <w:spacing w:after="0" w:line="240" w:lineRule="auto"/>
              <w:jc w:val="center"/>
              <w:rPr>
                <w:ins w:id="2031" w:author="ERCOT" w:date="2025-07-16T18:32:00Z" w16du:dateUtc="2025-07-16T23:32:00Z"/>
                <w:rFonts w:ascii="Times New Roman" w:eastAsia="Times New Roman" w:hAnsi="Times New Roman"/>
                <w:b/>
              </w:rPr>
            </w:pPr>
            <w:ins w:id="2032" w:author="ERCOT" w:date="2025-07-16T18:32:00Z" w16du:dateUtc="2025-07-16T23:32:00Z">
              <w:r w:rsidRPr="00F374E3">
                <w:rPr>
                  <w:rFonts w:ascii="Times New Roman" w:eastAsia="Times New Roman" w:hAnsi="Times New Roman"/>
                  <w:b/>
                </w:rPr>
                <w:t>Data Element</w:t>
              </w:r>
            </w:ins>
          </w:p>
        </w:tc>
        <w:tc>
          <w:tcPr>
            <w:tcW w:w="1260" w:type="dxa"/>
            <w:shd w:val="clear" w:color="auto" w:fill="D0CECE"/>
            <w:tcMar>
              <w:top w:w="43" w:type="dxa"/>
              <w:left w:w="43" w:type="dxa"/>
              <w:bottom w:w="43" w:type="dxa"/>
              <w:right w:w="43" w:type="dxa"/>
            </w:tcMar>
            <w:vAlign w:val="center"/>
          </w:tcPr>
          <w:p w14:paraId="48AA4E40" w14:textId="77777777" w:rsidR="005659E9" w:rsidRPr="00F374E3" w:rsidRDefault="005659E9" w:rsidP="00082ED8">
            <w:pPr>
              <w:spacing w:after="0" w:line="240" w:lineRule="auto"/>
              <w:jc w:val="center"/>
              <w:rPr>
                <w:ins w:id="2033" w:author="ERCOT" w:date="2025-07-16T18:32:00Z" w16du:dateUtc="2025-07-16T23:32:00Z"/>
                <w:rFonts w:ascii="Times New Roman" w:eastAsia="Times New Roman" w:hAnsi="Times New Roman"/>
                <w:b/>
              </w:rPr>
            </w:pPr>
            <w:ins w:id="2034" w:author="ERCOT" w:date="2025-07-16T18:32:00Z" w16du:dateUtc="2025-07-16T23:32:00Z">
              <w:r w:rsidRPr="00F374E3">
                <w:rPr>
                  <w:rFonts w:ascii="Times New Roman" w:eastAsia="Times New Roman" w:hAnsi="Times New Roman"/>
                  <w:b/>
                </w:rPr>
                <w:t>Mandatory / Optional</w:t>
              </w:r>
            </w:ins>
          </w:p>
        </w:tc>
        <w:tc>
          <w:tcPr>
            <w:tcW w:w="3780" w:type="dxa"/>
            <w:shd w:val="clear" w:color="auto" w:fill="D0CECE"/>
            <w:tcMar>
              <w:top w:w="43" w:type="dxa"/>
              <w:left w:w="43" w:type="dxa"/>
              <w:bottom w:w="43" w:type="dxa"/>
              <w:right w:w="43" w:type="dxa"/>
            </w:tcMar>
            <w:vAlign w:val="center"/>
          </w:tcPr>
          <w:p w14:paraId="4888CBF6" w14:textId="77777777" w:rsidR="005659E9" w:rsidRPr="00F374E3" w:rsidRDefault="005659E9" w:rsidP="00082ED8">
            <w:pPr>
              <w:spacing w:after="0" w:line="240" w:lineRule="auto"/>
              <w:jc w:val="center"/>
              <w:rPr>
                <w:ins w:id="2035" w:author="ERCOT" w:date="2025-07-16T18:32:00Z" w16du:dateUtc="2025-07-16T23:32:00Z"/>
                <w:rFonts w:ascii="Times New Roman" w:eastAsia="Times New Roman" w:hAnsi="Times New Roman"/>
                <w:b/>
              </w:rPr>
            </w:pPr>
            <w:ins w:id="2036" w:author="ERCOT" w:date="2025-07-16T18:32:00Z" w16du:dateUtc="2025-07-16T23:32:00Z">
              <w:r w:rsidRPr="00F374E3">
                <w:rPr>
                  <w:rFonts w:ascii="Times New Roman" w:eastAsia="Times New Roman" w:hAnsi="Times New Roman"/>
                  <w:b/>
                </w:rPr>
                <w:t>Comments</w:t>
              </w:r>
            </w:ins>
          </w:p>
        </w:tc>
        <w:tc>
          <w:tcPr>
            <w:tcW w:w="1620" w:type="dxa"/>
            <w:shd w:val="clear" w:color="auto" w:fill="D0CECE"/>
            <w:tcMar>
              <w:top w:w="43" w:type="dxa"/>
              <w:left w:w="43" w:type="dxa"/>
              <w:bottom w:w="43" w:type="dxa"/>
              <w:right w:w="43" w:type="dxa"/>
            </w:tcMar>
            <w:vAlign w:val="center"/>
          </w:tcPr>
          <w:p w14:paraId="4305669F" w14:textId="77777777" w:rsidR="005659E9" w:rsidRPr="00F374E3" w:rsidRDefault="005659E9" w:rsidP="00082ED8">
            <w:pPr>
              <w:tabs>
                <w:tab w:val="right" w:pos="9360"/>
              </w:tabs>
              <w:spacing w:after="0" w:line="240" w:lineRule="auto"/>
              <w:jc w:val="center"/>
              <w:rPr>
                <w:ins w:id="2037" w:author="ERCOT" w:date="2025-07-16T18:32:00Z" w16du:dateUtc="2025-07-16T23:32:00Z"/>
                <w:rFonts w:ascii="Times New Roman" w:eastAsia="Times New Roman" w:hAnsi="Times New Roman"/>
                <w:b/>
              </w:rPr>
            </w:pPr>
            <w:ins w:id="2038" w:author="ERCOT" w:date="2025-07-16T18:32:00Z" w16du:dateUtc="2025-07-16T23:32:00Z">
              <w:r w:rsidRPr="00F374E3">
                <w:rPr>
                  <w:rFonts w:ascii="Times New Roman" w:eastAsia="Times New Roman" w:hAnsi="Times New Roman"/>
                  <w:b/>
                </w:rPr>
                <w:t>Format</w:t>
              </w:r>
            </w:ins>
          </w:p>
        </w:tc>
      </w:tr>
      <w:tr w:rsidR="005659E9" w:rsidRPr="00F374E3" w14:paraId="4C13834C" w14:textId="77777777" w:rsidTr="00082ED8">
        <w:trPr>
          <w:cantSplit/>
          <w:trHeight w:val="518"/>
          <w:jc w:val="center"/>
          <w:ins w:id="2039" w:author="ERCOT" w:date="2025-07-16T18:32:00Z"/>
        </w:trPr>
        <w:tc>
          <w:tcPr>
            <w:tcW w:w="1795" w:type="dxa"/>
            <w:tcMar>
              <w:top w:w="43" w:type="dxa"/>
              <w:left w:w="43" w:type="dxa"/>
              <w:bottom w:w="43" w:type="dxa"/>
              <w:right w:w="43" w:type="dxa"/>
            </w:tcMar>
            <w:vAlign w:val="center"/>
          </w:tcPr>
          <w:p w14:paraId="1EB8743B" w14:textId="77777777" w:rsidR="005659E9" w:rsidRPr="00F374E3" w:rsidRDefault="005659E9" w:rsidP="00082ED8">
            <w:pPr>
              <w:spacing w:after="0" w:line="240" w:lineRule="auto"/>
              <w:jc w:val="center"/>
              <w:rPr>
                <w:ins w:id="2040" w:author="ERCOT" w:date="2025-07-16T18:32:00Z" w16du:dateUtc="2025-07-16T23:32:00Z"/>
                <w:rFonts w:ascii="Times New Roman" w:eastAsia="Times New Roman" w:hAnsi="Times New Roman"/>
              </w:rPr>
            </w:pPr>
            <w:ins w:id="2041" w:author="ERCOT" w:date="2025-07-16T18:32:00Z" w16du:dateUtc="2025-07-16T23:32:00Z">
              <w:r w:rsidRPr="00F374E3">
                <w:rPr>
                  <w:rFonts w:ascii="Times New Roman" w:eastAsia="Times New Roman" w:hAnsi="Times New Roman"/>
                </w:rPr>
                <w:t>Record Type</w:t>
              </w:r>
            </w:ins>
          </w:p>
        </w:tc>
        <w:tc>
          <w:tcPr>
            <w:tcW w:w="1260" w:type="dxa"/>
            <w:tcMar>
              <w:top w:w="43" w:type="dxa"/>
              <w:left w:w="43" w:type="dxa"/>
              <w:bottom w:w="43" w:type="dxa"/>
              <w:right w:w="43" w:type="dxa"/>
            </w:tcMar>
            <w:vAlign w:val="center"/>
          </w:tcPr>
          <w:p w14:paraId="254FC876" w14:textId="77777777" w:rsidR="005659E9" w:rsidRPr="00F374E3" w:rsidRDefault="005659E9" w:rsidP="00082ED8">
            <w:pPr>
              <w:spacing w:after="0" w:line="240" w:lineRule="auto"/>
              <w:jc w:val="center"/>
              <w:rPr>
                <w:ins w:id="2042" w:author="ERCOT" w:date="2025-07-16T18:32:00Z" w16du:dateUtc="2025-07-16T23:32:00Z"/>
                <w:rFonts w:ascii="Times New Roman" w:eastAsia="Times New Roman" w:hAnsi="Times New Roman"/>
              </w:rPr>
            </w:pPr>
            <w:ins w:id="2043" w:author="ERCOT" w:date="2025-07-16T18:32:00Z" w16du:dateUtc="2025-07-16T23:32:00Z">
              <w:r w:rsidRPr="00F374E3">
                <w:rPr>
                  <w:rFonts w:ascii="Times New Roman" w:eastAsia="Times New Roman" w:hAnsi="Times New Roman"/>
                </w:rPr>
                <w:t>Mandatory</w:t>
              </w:r>
            </w:ins>
          </w:p>
        </w:tc>
        <w:tc>
          <w:tcPr>
            <w:tcW w:w="3780" w:type="dxa"/>
            <w:tcMar>
              <w:top w:w="43" w:type="dxa"/>
              <w:left w:w="43" w:type="dxa"/>
              <w:bottom w:w="43" w:type="dxa"/>
              <w:right w:w="43" w:type="dxa"/>
            </w:tcMar>
            <w:vAlign w:val="center"/>
          </w:tcPr>
          <w:p w14:paraId="00CA2638" w14:textId="77777777" w:rsidR="005659E9" w:rsidRPr="00F374E3" w:rsidRDefault="005659E9" w:rsidP="00082ED8">
            <w:pPr>
              <w:spacing w:after="0" w:line="240" w:lineRule="auto"/>
              <w:jc w:val="center"/>
              <w:rPr>
                <w:ins w:id="2044" w:author="ERCOT" w:date="2025-07-16T18:32:00Z" w16du:dateUtc="2025-07-16T23:32:00Z"/>
                <w:rFonts w:ascii="Times New Roman" w:eastAsia="Times New Roman" w:hAnsi="Times New Roman"/>
              </w:rPr>
            </w:pPr>
            <w:ins w:id="2045" w:author="ERCOT" w:date="2025-07-16T18:32:00Z" w16du:dateUtc="2025-07-16T23:32:00Z">
              <w:r w:rsidRPr="00F374E3">
                <w:rPr>
                  <w:rFonts w:ascii="Times New Roman" w:eastAsia="Times New Roman" w:hAnsi="Times New Roman"/>
                </w:rPr>
                <w:t>Hard code “SUM”</w:t>
              </w:r>
              <w:r>
                <w:rPr>
                  <w:rFonts w:ascii="Times New Roman" w:eastAsia="Times New Roman" w:hAnsi="Times New Roman"/>
                </w:rPr>
                <w:t>.</w:t>
              </w:r>
            </w:ins>
          </w:p>
        </w:tc>
        <w:tc>
          <w:tcPr>
            <w:tcW w:w="1620" w:type="dxa"/>
            <w:tcMar>
              <w:top w:w="43" w:type="dxa"/>
              <w:left w:w="43" w:type="dxa"/>
              <w:bottom w:w="43" w:type="dxa"/>
              <w:right w:w="43" w:type="dxa"/>
            </w:tcMar>
            <w:vAlign w:val="center"/>
          </w:tcPr>
          <w:p w14:paraId="6628F388" w14:textId="77777777" w:rsidR="005659E9" w:rsidRPr="00F374E3" w:rsidRDefault="005659E9" w:rsidP="00082ED8">
            <w:pPr>
              <w:spacing w:after="0" w:line="240" w:lineRule="auto"/>
              <w:jc w:val="center"/>
              <w:rPr>
                <w:ins w:id="2046" w:author="ERCOT" w:date="2025-07-16T18:32:00Z" w16du:dateUtc="2025-07-16T23:32:00Z"/>
                <w:rFonts w:ascii="Times New Roman" w:eastAsia="Times New Roman" w:hAnsi="Times New Roman"/>
              </w:rPr>
            </w:pPr>
            <w:ins w:id="2047" w:author="ERCOT" w:date="2025-07-16T18:32:00Z" w16du:dateUtc="2025-07-16T23:32:00Z">
              <w:r w:rsidRPr="00F374E3">
                <w:rPr>
                  <w:rFonts w:ascii="Times New Roman" w:eastAsia="Times New Roman" w:hAnsi="Times New Roman"/>
                </w:rPr>
                <w:t>Alpha numeric (3)</w:t>
              </w:r>
            </w:ins>
          </w:p>
        </w:tc>
      </w:tr>
      <w:tr w:rsidR="005659E9" w:rsidRPr="00F374E3" w14:paraId="109C2DA1" w14:textId="77777777" w:rsidTr="00082ED8">
        <w:trPr>
          <w:cantSplit/>
          <w:trHeight w:val="518"/>
          <w:jc w:val="center"/>
          <w:ins w:id="2048" w:author="ERCOT" w:date="2025-07-16T18:32:00Z"/>
        </w:trPr>
        <w:tc>
          <w:tcPr>
            <w:tcW w:w="1795" w:type="dxa"/>
            <w:tcMar>
              <w:top w:w="43" w:type="dxa"/>
              <w:left w:w="43" w:type="dxa"/>
              <w:bottom w:w="43" w:type="dxa"/>
              <w:right w:w="43" w:type="dxa"/>
            </w:tcMar>
            <w:vAlign w:val="center"/>
          </w:tcPr>
          <w:p w14:paraId="23A0C637" w14:textId="77777777" w:rsidR="005659E9" w:rsidRPr="00F374E3" w:rsidRDefault="005659E9" w:rsidP="00082ED8">
            <w:pPr>
              <w:spacing w:after="0" w:line="240" w:lineRule="auto"/>
              <w:jc w:val="center"/>
              <w:rPr>
                <w:ins w:id="2049" w:author="ERCOT" w:date="2025-07-16T18:32:00Z" w16du:dateUtc="2025-07-16T23:32:00Z"/>
                <w:rFonts w:ascii="Times New Roman" w:eastAsia="Times New Roman" w:hAnsi="Times New Roman"/>
              </w:rPr>
            </w:pPr>
            <w:ins w:id="2050" w:author="ERCOT" w:date="2025-07-16T18:32:00Z" w16du:dateUtc="2025-07-16T23:32:00Z">
              <w:r w:rsidRPr="00F374E3">
                <w:rPr>
                  <w:rFonts w:ascii="Times New Roman" w:eastAsia="Times New Roman" w:hAnsi="Times New Roman"/>
                </w:rPr>
                <w:t>Total Number of DET Records</w:t>
              </w:r>
            </w:ins>
          </w:p>
        </w:tc>
        <w:tc>
          <w:tcPr>
            <w:tcW w:w="1260" w:type="dxa"/>
            <w:tcMar>
              <w:top w:w="43" w:type="dxa"/>
              <w:left w:w="43" w:type="dxa"/>
              <w:bottom w:w="43" w:type="dxa"/>
              <w:right w:w="43" w:type="dxa"/>
            </w:tcMar>
            <w:vAlign w:val="center"/>
          </w:tcPr>
          <w:p w14:paraId="69E0EA05" w14:textId="77777777" w:rsidR="005659E9" w:rsidRPr="00F374E3" w:rsidRDefault="005659E9" w:rsidP="00082ED8">
            <w:pPr>
              <w:spacing w:after="0" w:line="240" w:lineRule="auto"/>
              <w:jc w:val="center"/>
              <w:rPr>
                <w:ins w:id="2051" w:author="ERCOT" w:date="2025-07-16T18:32:00Z" w16du:dateUtc="2025-07-16T23:32:00Z"/>
                <w:rFonts w:ascii="Times New Roman" w:eastAsia="Times New Roman" w:hAnsi="Times New Roman"/>
              </w:rPr>
            </w:pPr>
            <w:ins w:id="2052" w:author="ERCOT" w:date="2025-07-16T18:32:00Z" w16du:dateUtc="2025-07-16T23:32:00Z">
              <w:r w:rsidRPr="00F374E3">
                <w:rPr>
                  <w:rFonts w:ascii="Times New Roman" w:eastAsia="Times New Roman" w:hAnsi="Times New Roman"/>
                </w:rPr>
                <w:t>Mandatory</w:t>
              </w:r>
            </w:ins>
          </w:p>
        </w:tc>
        <w:tc>
          <w:tcPr>
            <w:tcW w:w="3780" w:type="dxa"/>
            <w:tcMar>
              <w:top w:w="43" w:type="dxa"/>
              <w:left w:w="43" w:type="dxa"/>
              <w:bottom w:w="43" w:type="dxa"/>
              <w:right w:w="43" w:type="dxa"/>
            </w:tcMar>
            <w:vAlign w:val="center"/>
          </w:tcPr>
          <w:p w14:paraId="747EAAF0" w14:textId="77777777" w:rsidR="005659E9" w:rsidRPr="00F374E3" w:rsidRDefault="005659E9" w:rsidP="00082ED8">
            <w:pPr>
              <w:spacing w:after="0" w:line="240" w:lineRule="auto"/>
              <w:jc w:val="center"/>
              <w:rPr>
                <w:ins w:id="2053" w:author="ERCOT" w:date="2025-07-16T18:32:00Z" w16du:dateUtc="2025-07-16T23:32:00Z"/>
                <w:rFonts w:ascii="Times New Roman" w:eastAsia="Times New Roman" w:hAnsi="Times New Roman"/>
              </w:rPr>
            </w:pPr>
            <w:ins w:id="2054" w:author="ERCOT" w:date="2025-07-16T18:32:00Z" w16du:dateUtc="2025-07-16T23:32:00Z">
              <w:r w:rsidRPr="00F374E3">
                <w:rPr>
                  <w:rFonts w:ascii="Times New Roman" w:eastAsia="Times New Roman" w:hAnsi="Times New Roman"/>
                </w:rPr>
                <w:t xml:space="preserve">Total number of DET records in the original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w:t>
              </w:r>
              <w:r>
                <w:rPr>
                  <w:rFonts w:ascii="Times New Roman" w:eastAsia="Times New Roman" w:hAnsi="Times New Roman"/>
                </w:rPr>
                <w:t>op</w:t>
              </w:r>
              <w:proofErr w:type="spellEnd"/>
              <w:r w:rsidRPr="00F374E3">
                <w:rPr>
                  <w:rFonts w:ascii="Times New Roman" w:eastAsia="Times New Roman" w:hAnsi="Times New Roman"/>
                </w:rPr>
                <w:t xml:space="preserve"> file.</w:t>
              </w:r>
            </w:ins>
          </w:p>
        </w:tc>
        <w:tc>
          <w:tcPr>
            <w:tcW w:w="1620" w:type="dxa"/>
            <w:tcMar>
              <w:top w:w="43" w:type="dxa"/>
              <w:left w:w="43" w:type="dxa"/>
              <w:bottom w:w="43" w:type="dxa"/>
              <w:right w:w="43" w:type="dxa"/>
            </w:tcMar>
            <w:vAlign w:val="center"/>
          </w:tcPr>
          <w:p w14:paraId="3A70B352" w14:textId="77777777" w:rsidR="005659E9" w:rsidRPr="00F374E3" w:rsidRDefault="005659E9" w:rsidP="00082ED8">
            <w:pPr>
              <w:spacing w:after="0" w:line="240" w:lineRule="auto"/>
              <w:jc w:val="center"/>
              <w:rPr>
                <w:ins w:id="2055" w:author="ERCOT" w:date="2025-07-16T18:32:00Z" w16du:dateUtc="2025-07-16T23:32:00Z"/>
                <w:rFonts w:ascii="Times New Roman" w:eastAsia="Times New Roman" w:hAnsi="Times New Roman"/>
              </w:rPr>
            </w:pPr>
            <w:ins w:id="2056" w:author="ERCOT" w:date="2025-07-16T18:32:00Z" w16du:dateUtc="2025-07-16T23:32:00Z">
              <w:r w:rsidRPr="00F374E3">
                <w:rPr>
                  <w:rFonts w:ascii="Times New Roman" w:eastAsia="Times New Roman" w:hAnsi="Times New Roman"/>
                </w:rPr>
                <w:t>Numeric (8)</w:t>
              </w:r>
            </w:ins>
          </w:p>
        </w:tc>
      </w:tr>
      <w:tr w:rsidR="005659E9" w:rsidRPr="00F374E3" w14:paraId="17A61C51" w14:textId="77777777" w:rsidTr="00082ED8">
        <w:trPr>
          <w:cantSplit/>
          <w:trHeight w:val="518"/>
          <w:jc w:val="center"/>
          <w:ins w:id="2057" w:author="ERCOT" w:date="2025-07-16T18:32:00Z"/>
        </w:trPr>
        <w:tc>
          <w:tcPr>
            <w:tcW w:w="1795" w:type="dxa"/>
            <w:tcMar>
              <w:top w:w="43" w:type="dxa"/>
              <w:left w:w="43" w:type="dxa"/>
              <w:bottom w:w="43" w:type="dxa"/>
              <w:right w:w="43" w:type="dxa"/>
            </w:tcMar>
            <w:vAlign w:val="center"/>
          </w:tcPr>
          <w:p w14:paraId="528F2EFC" w14:textId="77777777" w:rsidR="005659E9" w:rsidRPr="00F374E3" w:rsidRDefault="005659E9" w:rsidP="00082ED8">
            <w:pPr>
              <w:spacing w:after="0" w:line="240" w:lineRule="auto"/>
              <w:jc w:val="center"/>
              <w:rPr>
                <w:ins w:id="2058" w:author="ERCOT" w:date="2025-07-16T18:32:00Z" w16du:dateUtc="2025-07-16T23:32:00Z"/>
                <w:rFonts w:ascii="Times New Roman" w:eastAsia="Times New Roman" w:hAnsi="Times New Roman"/>
              </w:rPr>
            </w:pPr>
            <w:ins w:id="2059" w:author="ERCOT" w:date="2025-07-16T18:32:00Z" w16du:dateUtc="2025-07-16T23:32:00Z">
              <w:r w:rsidRPr="00F374E3">
                <w:rPr>
                  <w:rFonts w:ascii="Times New Roman" w:eastAsia="Times New Roman" w:hAnsi="Times New Roman"/>
                </w:rPr>
                <w:t xml:space="preserve">Total Number of </w:t>
              </w:r>
              <w:r>
                <w:rPr>
                  <w:rFonts w:ascii="Times New Roman" w:eastAsia="Times New Roman" w:hAnsi="Times New Roman"/>
                </w:rPr>
                <w:t>P</w:t>
              </w:r>
              <w:r w:rsidRPr="00F374E3">
                <w:rPr>
                  <w:rFonts w:ascii="Times New Roman" w:eastAsia="Times New Roman" w:hAnsi="Times New Roman"/>
                </w:rPr>
                <w:t>rocessed DET Records</w:t>
              </w:r>
            </w:ins>
          </w:p>
        </w:tc>
        <w:tc>
          <w:tcPr>
            <w:tcW w:w="1260" w:type="dxa"/>
            <w:tcMar>
              <w:top w:w="43" w:type="dxa"/>
              <w:left w:w="43" w:type="dxa"/>
              <w:bottom w:w="43" w:type="dxa"/>
              <w:right w:w="43" w:type="dxa"/>
            </w:tcMar>
            <w:vAlign w:val="center"/>
          </w:tcPr>
          <w:p w14:paraId="5A0A6DE9" w14:textId="77777777" w:rsidR="005659E9" w:rsidRPr="00F374E3" w:rsidRDefault="005659E9" w:rsidP="00082ED8">
            <w:pPr>
              <w:spacing w:after="0" w:line="240" w:lineRule="auto"/>
              <w:jc w:val="center"/>
              <w:rPr>
                <w:ins w:id="2060" w:author="ERCOT" w:date="2025-07-16T18:32:00Z" w16du:dateUtc="2025-07-16T23:32:00Z"/>
                <w:rFonts w:ascii="Times New Roman" w:eastAsia="Times New Roman" w:hAnsi="Times New Roman"/>
              </w:rPr>
            </w:pPr>
            <w:ins w:id="2061" w:author="ERCOT" w:date="2025-07-16T18:32:00Z" w16du:dateUtc="2025-07-16T23:32:00Z">
              <w:r w:rsidRPr="00F374E3">
                <w:rPr>
                  <w:rFonts w:ascii="Times New Roman" w:eastAsia="Times New Roman" w:hAnsi="Times New Roman"/>
                </w:rPr>
                <w:t>Mandatory</w:t>
              </w:r>
            </w:ins>
          </w:p>
        </w:tc>
        <w:tc>
          <w:tcPr>
            <w:tcW w:w="3780" w:type="dxa"/>
            <w:tcMar>
              <w:top w:w="43" w:type="dxa"/>
              <w:left w:w="43" w:type="dxa"/>
              <w:bottom w:w="43" w:type="dxa"/>
              <w:right w:w="43" w:type="dxa"/>
            </w:tcMar>
            <w:vAlign w:val="center"/>
          </w:tcPr>
          <w:p w14:paraId="5D2760DB" w14:textId="77777777" w:rsidR="005659E9" w:rsidRPr="00F374E3" w:rsidRDefault="005659E9" w:rsidP="00082ED8">
            <w:pPr>
              <w:spacing w:after="0" w:line="240" w:lineRule="auto"/>
              <w:jc w:val="center"/>
              <w:rPr>
                <w:ins w:id="2062" w:author="ERCOT" w:date="2025-07-16T18:32:00Z" w16du:dateUtc="2025-07-16T23:32:00Z"/>
                <w:rFonts w:ascii="Times New Roman" w:eastAsia="Times New Roman" w:hAnsi="Times New Roman"/>
              </w:rPr>
            </w:pPr>
            <w:ins w:id="2063" w:author="ERCOT" w:date="2025-07-16T18:32:00Z" w16du:dateUtc="2025-07-16T23:32:00Z">
              <w:r w:rsidRPr="00F374E3">
                <w:rPr>
                  <w:rFonts w:ascii="Times New Roman" w:eastAsia="Times New Roman" w:hAnsi="Times New Roman"/>
                </w:rPr>
                <w:t xml:space="preserve">Total number of DET records processed without error from the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w:t>
              </w:r>
              <w:r>
                <w:rPr>
                  <w:rFonts w:ascii="Times New Roman" w:eastAsia="Times New Roman" w:hAnsi="Times New Roman"/>
                </w:rPr>
                <w:t>op</w:t>
              </w:r>
              <w:proofErr w:type="spellEnd"/>
              <w:r w:rsidRPr="00F374E3">
                <w:rPr>
                  <w:rFonts w:ascii="Times New Roman" w:eastAsia="Times New Roman" w:hAnsi="Times New Roman"/>
                </w:rPr>
                <w:t xml:space="preserve"> file.</w:t>
              </w:r>
            </w:ins>
          </w:p>
        </w:tc>
        <w:tc>
          <w:tcPr>
            <w:tcW w:w="1620" w:type="dxa"/>
            <w:tcMar>
              <w:top w:w="43" w:type="dxa"/>
              <w:left w:w="43" w:type="dxa"/>
              <w:bottom w:w="43" w:type="dxa"/>
              <w:right w:w="43" w:type="dxa"/>
            </w:tcMar>
            <w:vAlign w:val="center"/>
          </w:tcPr>
          <w:p w14:paraId="4ABB89E6" w14:textId="77777777" w:rsidR="005659E9" w:rsidRPr="00F374E3" w:rsidRDefault="005659E9" w:rsidP="00082ED8">
            <w:pPr>
              <w:spacing w:after="0" w:line="240" w:lineRule="auto"/>
              <w:jc w:val="center"/>
              <w:rPr>
                <w:ins w:id="2064" w:author="ERCOT" w:date="2025-07-16T18:32:00Z" w16du:dateUtc="2025-07-16T23:32:00Z"/>
                <w:rFonts w:ascii="Times New Roman" w:eastAsia="Times New Roman" w:hAnsi="Times New Roman"/>
              </w:rPr>
            </w:pPr>
            <w:ins w:id="2065" w:author="ERCOT" w:date="2025-07-16T18:32:00Z" w16du:dateUtc="2025-07-16T23:32:00Z">
              <w:r w:rsidRPr="00F374E3">
                <w:rPr>
                  <w:rFonts w:ascii="Times New Roman" w:eastAsia="Times New Roman" w:hAnsi="Times New Roman"/>
                </w:rPr>
                <w:t>Numeric (8)</w:t>
              </w:r>
            </w:ins>
          </w:p>
        </w:tc>
      </w:tr>
      <w:tr w:rsidR="005659E9" w:rsidRPr="00F374E3" w14:paraId="6FC5821D" w14:textId="77777777" w:rsidTr="00082ED8">
        <w:trPr>
          <w:cantSplit/>
          <w:trHeight w:val="518"/>
          <w:jc w:val="center"/>
          <w:ins w:id="2066" w:author="ERCOT" w:date="2025-07-16T18:32:00Z"/>
        </w:trPr>
        <w:tc>
          <w:tcPr>
            <w:tcW w:w="1795" w:type="dxa"/>
            <w:tcMar>
              <w:top w:w="43" w:type="dxa"/>
              <w:left w:w="43" w:type="dxa"/>
              <w:bottom w:w="43" w:type="dxa"/>
              <w:right w:w="43" w:type="dxa"/>
            </w:tcMar>
            <w:vAlign w:val="center"/>
          </w:tcPr>
          <w:p w14:paraId="5A990825" w14:textId="77777777" w:rsidR="005659E9" w:rsidRPr="00F374E3" w:rsidRDefault="005659E9" w:rsidP="00082ED8">
            <w:pPr>
              <w:spacing w:after="0" w:line="240" w:lineRule="auto"/>
              <w:jc w:val="center"/>
              <w:rPr>
                <w:ins w:id="2067" w:author="ERCOT" w:date="2025-07-16T18:32:00Z" w16du:dateUtc="2025-07-16T23:32:00Z"/>
                <w:rFonts w:ascii="Times New Roman" w:eastAsia="Times New Roman" w:hAnsi="Times New Roman"/>
              </w:rPr>
            </w:pPr>
            <w:ins w:id="2068" w:author="ERCOT" w:date="2025-07-16T18:32:00Z" w16du:dateUtc="2025-07-16T23:32:00Z">
              <w:r w:rsidRPr="00F374E3">
                <w:rPr>
                  <w:rFonts w:ascii="Times New Roman" w:eastAsia="Times New Roman" w:hAnsi="Times New Roman"/>
                </w:rPr>
                <w:t>Total Number of Error Records</w:t>
              </w:r>
            </w:ins>
          </w:p>
        </w:tc>
        <w:tc>
          <w:tcPr>
            <w:tcW w:w="1260" w:type="dxa"/>
            <w:tcMar>
              <w:top w:w="43" w:type="dxa"/>
              <w:left w:w="43" w:type="dxa"/>
              <w:bottom w:w="43" w:type="dxa"/>
              <w:right w:w="43" w:type="dxa"/>
            </w:tcMar>
            <w:vAlign w:val="center"/>
          </w:tcPr>
          <w:p w14:paraId="3BDA608A" w14:textId="77777777" w:rsidR="005659E9" w:rsidRPr="00F374E3" w:rsidRDefault="005659E9" w:rsidP="00082ED8">
            <w:pPr>
              <w:spacing w:after="0" w:line="240" w:lineRule="auto"/>
              <w:jc w:val="center"/>
              <w:rPr>
                <w:ins w:id="2069" w:author="ERCOT" w:date="2025-07-16T18:32:00Z" w16du:dateUtc="2025-07-16T23:32:00Z"/>
                <w:rFonts w:ascii="Times New Roman" w:eastAsia="Times New Roman" w:hAnsi="Times New Roman"/>
              </w:rPr>
            </w:pPr>
            <w:ins w:id="2070" w:author="ERCOT" w:date="2025-07-16T18:32:00Z" w16du:dateUtc="2025-07-16T23:32:00Z">
              <w:r w:rsidRPr="00F374E3">
                <w:rPr>
                  <w:rFonts w:ascii="Times New Roman" w:eastAsia="Times New Roman" w:hAnsi="Times New Roman"/>
                </w:rPr>
                <w:t>Conditional</w:t>
              </w:r>
            </w:ins>
          </w:p>
        </w:tc>
        <w:tc>
          <w:tcPr>
            <w:tcW w:w="3780" w:type="dxa"/>
            <w:tcMar>
              <w:top w:w="43" w:type="dxa"/>
              <w:left w:w="43" w:type="dxa"/>
              <w:bottom w:w="43" w:type="dxa"/>
              <w:right w:w="43" w:type="dxa"/>
            </w:tcMar>
            <w:vAlign w:val="center"/>
          </w:tcPr>
          <w:p w14:paraId="43B65397" w14:textId="77777777" w:rsidR="005659E9" w:rsidRPr="00F374E3" w:rsidRDefault="005659E9" w:rsidP="00082ED8">
            <w:pPr>
              <w:spacing w:after="0" w:line="240" w:lineRule="auto"/>
              <w:jc w:val="center"/>
              <w:rPr>
                <w:ins w:id="2071" w:author="ERCOT" w:date="2025-07-16T18:32:00Z" w16du:dateUtc="2025-07-16T23:32:00Z"/>
                <w:rFonts w:ascii="Times New Roman" w:eastAsia="Times New Roman" w:hAnsi="Times New Roman"/>
              </w:rPr>
            </w:pPr>
            <w:ins w:id="2072" w:author="ERCOT" w:date="2025-07-16T18:32:00Z" w16du:dateUtc="2025-07-16T23:32:00Z">
              <w:r w:rsidRPr="00F374E3">
                <w:rPr>
                  <w:rFonts w:ascii="Times New Roman" w:eastAsia="Times New Roman" w:hAnsi="Times New Roman"/>
                </w:rPr>
                <w:t>Total number of DET records in error.</w:t>
              </w:r>
            </w:ins>
          </w:p>
        </w:tc>
        <w:tc>
          <w:tcPr>
            <w:tcW w:w="1620" w:type="dxa"/>
            <w:tcMar>
              <w:top w:w="43" w:type="dxa"/>
              <w:left w:w="43" w:type="dxa"/>
              <w:bottom w:w="43" w:type="dxa"/>
              <w:right w:w="43" w:type="dxa"/>
            </w:tcMar>
            <w:vAlign w:val="center"/>
          </w:tcPr>
          <w:p w14:paraId="44B1B04E" w14:textId="77777777" w:rsidR="005659E9" w:rsidRPr="00F374E3" w:rsidRDefault="005659E9" w:rsidP="00082ED8">
            <w:pPr>
              <w:spacing w:after="0" w:line="240" w:lineRule="auto"/>
              <w:jc w:val="center"/>
              <w:rPr>
                <w:ins w:id="2073" w:author="ERCOT" w:date="2025-07-16T18:32:00Z" w16du:dateUtc="2025-07-16T23:32:00Z"/>
                <w:rFonts w:ascii="Times New Roman" w:eastAsia="Times New Roman" w:hAnsi="Times New Roman"/>
              </w:rPr>
            </w:pPr>
            <w:ins w:id="2074" w:author="ERCOT" w:date="2025-07-16T18:32:00Z" w16du:dateUtc="2025-07-16T23:32:00Z">
              <w:r w:rsidRPr="00F374E3">
                <w:rPr>
                  <w:rFonts w:ascii="Times New Roman" w:eastAsia="Times New Roman" w:hAnsi="Times New Roman"/>
                </w:rPr>
                <w:t>Numeric (8)</w:t>
              </w:r>
            </w:ins>
          </w:p>
        </w:tc>
      </w:tr>
    </w:tbl>
    <w:p w14:paraId="071D9451" w14:textId="77777777" w:rsidR="005659E9" w:rsidRPr="00F374E3" w:rsidRDefault="005659E9" w:rsidP="005659E9">
      <w:pPr>
        <w:spacing w:after="0" w:line="240" w:lineRule="auto"/>
        <w:rPr>
          <w:ins w:id="2075" w:author="ERCOT" w:date="2025-07-16T18:32:00Z" w16du:dateUtc="2025-07-16T23:32:00Z"/>
          <w:rFonts w:ascii="Times New Roman" w:hAnsi="Times New Roman"/>
        </w:rPr>
      </w:pPr>
    </w:p>
    <w:p w14:paraId="14CF8B9E" w14:textId="77777777" w:rsidR="005659E9" w:rsidRPr="00F374E3" w:rsidRDefault="005659E9" w:rsidP="005659E9">
      <w:pPr>
        <w:pStyle w:val="ListParagraph"/>
        <w:spacing w:after="240"/>
        <w:ind w:left="1800" w:firstLine="360"/>
        <w:contextualSpacing w:val="0"/>
        <w:rPr>
          <w:ins w:id="2076" w:author="ERCOT" w:date="2025-07-16T18:32:00Z" w16du:dateUtc="2025-07-16T23:32:00Z"/>
          <w:rFonts w:ascii="Times New Roman" w:hAnsi="Times New Roman"/>
          <w:b/>
        </w:rPr>
      </w:pPr>
      <w:ins w:id="2077" w:author="ERCOT" w:date="2025-07-16T18:32:00Z" w16du:dateUtc="2025-07-16T23:32:00Z">
        <w:r>
          <w:rPr>
            <w:rFonts w:ascii="Times New Roman" w:hAnsi="Times New Roman"/>
          </w:rPr>
          <w:t>(v)</w:t>
        </w:r>
        <w:r w:rsidRPr="00F374E3">
          <w:rPr>
            <w:rFonts w:ascii="Times New Roman" w:hAnsi="Times New Roman"/>
          </w:rPr>
          <w:tab/>
        </w:r>
        <w:r w:rsidRPr="00F374E3">
          <w:rPr>
            <w:rFonts w:ascii="Times New Roman" w:hAnsi="Times New Roman"/>
            <w:b/>
          </w:rPr>
          <w:t xml:space="preserve">Example </w:t>
        </w:r>
        <w:proofErr w:type="spellStart"/>
        <w:r w:rsidRPr="00F374E3">
          <w:rPr>
            <w:rFonts w:ascii="Times New Roman" w:hAnsi="Times New Roman"/>
            <w:b/>
            <w:iCs/>
          </w:rPr>
          <w:t>RD</w:t>
        </w:r>
        <w:r>
          <w:rPr>
            <w:rFonts w:ascii="Times New Roman" w:hAnsi="Times New Roman"/>
            <w:b/>
            <w:iCs/>
          </w:rPr>
          <w:t>R</w:t>
        </w:r>
        <w:r w:rsidRPr="00F374E3">
          <w:rPr>
            <w:rFonts w:ascii="Times New Roman" w:hAnsi="Times New Roman"/>
            <w:b/>
            <w:iCs/>
          </w:rPr>
          <w:t>P</w:t>
        </w:r>
        <w:r>
          <w:rPr>
            <w:rFonts w:ascii="Times New Roman" w:hAnsi="Times New Roman"/>
            <w:b/>
            <w:iCs/>
          </w:rPr>
          <w:t>op</w:t>
        </w:r>
        <w:r w:rsidRPr="00F374E3">
          <w:rPr>
            <w:rFonts w:ascii="Times New Roman" w:hAnsi="Times New Roman"/>
            <w:b/>
          </w:rPr>
          <w:t>ERCOTResponse</w:t>
        </w:r>
        <w:proofErr w:type="spellEnd"/>
        <w:r w:rsidRPr="00F374E3">
          <w:rPr>
            <w:rFonts w:ascii="Times New Roman" w:hAnsi="Times New Roman"/>
            <w:b/>
          </w:rPr>
          <w:t xml:space="preserve"> File:</w:t>
        </w:r>
      </w:ins>
    </w:p>
    <w:p w14:paraId="792BFBF8" w14:textId="77777777" w:rsidR="005659E9" w:rsidRPr="00F374E3" w:rsidRDefault="005659E9" w:rsidP="005659E9">
      <w:pPr>
        <w:pStyle w:val="ListParagraph"/>
        <w:ind w:left="2880"/>
        <w:rPr>
          <w:ins w:id="2078" w:author="ERCOT" w:date="2025-07-16T18:32:00Z" w16du:dateUtc="2025-07-16T23:32:00Z"/>
          <w:rFonts w:ascii="Times New Roman" w:hAnsi="Times New Roman"/>
        </w:rPr>
      </w:pPr>
      <w:ins w:id="2079" w:author="ERCOT" w:date="2025-07-16T18:32:00Z" w16du:dateUtc="2025-07-16T23:32:00Z">
        <w:r w:rsidRPr="00F374E3">
          <w:rPr>
            <w:rFonts w:ascii="Times New Roman" w:hAnsi="Times New Roman"/>
          </w:rPr>
          <w:t>HDR|RD</w:t>
        </w:r>
        <w:r>
          <w:rPr>
            <w:rFonts w:ascii="Times New Roman" w:hAnsi="Times New Roman"/>
          </w:rPr>
          <w:t>R</w:t>
        </w:r>
        <w:r w:rsidRPr="00F374E3">
          <w:rPr>
            <w:rFonts w:ascii="Times New Roman" w:hAnsi="Times New Roman"/>
          </w:rPr>
          <w:t>P</w:t>
        </w:r>
        <w:r>
          <w:rPr>
            <w:rFonts w:ascii="Times New Roman" w:hAnsi="Times New Roman"/>
          </w:rPr>
          <w:t>op</w:t>
        </w:r>
        <w:r w:rsidRPr="00F374E3">
          <w:rPr>
            <w:rFonts w:ascii="Times New Roman" w:hAnsi="Times New Roman"/>
          </w:rPr>
          <w:t>ERCOTResponse|200608300001|123456789</w:t>
        </w:r>
      </w:ins>
    </w:p>
    <w:p w14:paraId="276E558D" w14:textId="77777777" w:rsidR="005659E9" w:rsidRDefault="005659E9" w:rsidP="005659E9">
      <w:pPr>
        <w:pStyle w:val="ListParagraph"/>
        <w:ind w:left="2880"/>
        <w:rPr>
          <w:ins w:id="2080" w:author="ERCOT" w:date="2025-07-16T18:32:00Z" w16du:dateUtc="2025-07-16T23:32:00Z"/>
          <w:rFonts w:ascii="Times New Roman" w:hAnsi="Times New Roman"/>
        </w:rPr>
      </w:pPr>
      <w:ins w:id="2081" w:author="ERCOT" w:date="2025-07-16T18:32:00Z" w16du:dateUtc="2025-07-16T23:32:00Z">
        <w:r w:rsidRPr="00F374E3">
          <w:rPr>
            <w:rFonts w:ascii="Times New Roman" w:hAnsi="Times New Roman"/>
          </w:rPr>
          <w:t>ER</w:t>
        </w:r>
        <w:r>
          <w:rPr>
            <w:rFonts w:ascii="Times New Roman" w:hAnsi="Times New Roman"/>
          </w:rPr>
          <w:t>1</w:t>
        </w:r>
        <w:r w:rsidRPr="00F374E3">
          <w:rPr>
            <w:rFonts w:ascii="Times New Roman" w:hAnsi="Times New Roman"/>
          </w:rPr>
          <w:t>|1|1001001001001|DET|1|</w:t>
        </w:r>
        <w:r>
          <w:rPr>
            <w:rFonts w:ascii="Times New Roman" w:hAnsi="Times New Roman"/>
          </w:rPr>
          <w:t>ElectricHeating</w:t>
        </w:r>
        <w:r w:rsidRPr="00F374E3">
          <w:rPr>
            <w:rFonts w:ascii="Times New Roman" w:hAnsi="Times New Roman"/>
          </w:rPr>
          <w:t>|InvalidValue</w:t>
        </w:r>
      </w:ins>
    </w:p>
    <w:p w14:paraId="4ED4D0D2" w14:textId="77777777" w:rsidR="005659E9" w:rsidRPr="00515341" w:rsidRDefault="005659E9" w:rsidP="005659E9">
      <w:pPr>
        <w:pStyle w:val="ListParagraph"/>
        <w:ind w:left="2880"/>
        <w:rPr>
          <w:ins w:id="2082" w:author="ERCOT" w:date="2025-07-16T18:32:00Z" w16du:dateUtc="2025-07-16T23:32:00Z"/>
          <w:rFonts w:ascii="Times New Roman" w:hAnsi="Times New Roman"/>
        </w:rPr>
      </w:pPr>
      <w:ins w:id="2083" w:author="ERCOT" w:date="2025-07-16T18:32:00Z" w16du:dateUtc="2025-07-16T23:32:00Z">
        <w:r w:rsidRPr="00F374E3">
          <w:rPr>
            <w:rFonts w:ascii="Times New Roman" w:hAnsi="Times New Roman"/>
          </w:rPr>
          <w:t>SUM|5|4|1|</w:t>
        </w:r>
        <w:r w:rsidRPr="00F374E3">
          <w:rPr>
            <w:rFonts w:ascii="Times New Roman" w:hAnsi="Times New Roman"/>
          </w:rPr>
          <w:br/>
        </w:r>
      </w:ins>
    </w:p>
    <w:p w14:paraId="555BF6E2" w14:textId="5BCC2268" w:rsidR="005659E9" w:rsidRPr="00F374E3" w:rsidRDefault="005659E9" w:rsidP="005659E9">
      <w:pPr>
        <w:pStyle w:val="ListParagraph"/>
        <w:ind w:left="1440"/>
        <w:rPr>
          <w:ins w:id="2084" w:author="ERCOT" w:date="2025-07-16T18:32:00Z" w16du:dateUtc="2025-07-16T23:32:00Z"/>
          <w:rFonts w:ascii="Times New Roman" w:hAnsi="Times New Roman"/>
          <w:b/>
        </w:rPr>
      </w:pPr>
      <w:ins w:id="2085" w:author="ERCOT" w:date="2025-07-16T18:32:00Z" w16du:dateUtc="2025-07-16T23:32:00Z">
        <w:r w:rsidRPr="005659E9">
          <w:rPr>
            <w:rFonts w:ascii="Times New Roman" w:hAnsi="Times New Roman"/>
            <w:bCs/>
          </w:rPr>
          <w:t xml:space="preserve">(b) </w:t>
        </w:r>
      </w:ins>
      <w:ins w:id="2086" w:author="ERCOT" w:date="2025-07-16T18:33:00Z" w16du:dateUtc="2025-07-16T23:33:00Z">
        <w:r>
          <w:rPr>
            <w:rFonts w:ascii="Times New Roman" w:hAnsi="Times New Roman"/>
            <w:b/>
          </w:rPr>
          <w:tab/>
        </w:r>
      </w:ins>
      <w:proofErr w:type="spellStart"/>
      <w:ins w:id="2087" w:author="ERCOT" w:date="2025-07-16T18:32:00Z" w16du:dateUtc="2025-07-16T23:32:00Z">
        <w:r w:rsidRPr="00F374E3">
          <w:rPr>
            <w:rFonts w:ascii="Times New Roman" w:hAnsi="Times New Roman"/>
            <w:b/>
          </w:rPr>
          <w:t>RD</w:t>
        </w:r>
        <w:r>
          <w:rPr>
            <w:rFonts w:ascii="Times New Roman" w:hAnsi="Times New Roman"/>
            <w:b/>
          </w:rPr>
          <w:t>RPop</w:t>
        </w:r>
        <w:r w:rsidRPr="00F374E3">
          <w:rPr>
            <w:rFonts w:ascii="Times New Roman" w:hAnsi="Times New Roman"/>
            <w:b/>
          </w:rPr>
          <w:t>ERCOTValidation</w:t>
        </w:r>
        <w:proofErr w:type="spellEnd"/>
        <w:r>
          <w:rPr>
            <w:rFonts w:ascii="Times New Roman" w:hAnsi="Times New Roman"/>
            <w:b/>
          </w:rPr>
          <w:t xml:space="preserve"> </w:t>
        </w:r>
        <w:r w:rsidRPr="00F374E3">
          <w:rPr>
            <w:rFonts w:ascii="Times New Roman" w:hAnsi="Times New Roman"/>
            <w:b/>
          </w:rPr>
          <w:t>File:</w:t>
        </w:r>
      </w:ins>
    </w:p>
    <w:p w14:paraId="441B19D6" w14:textId="77777777" w:rsidR="005659E9" w:rsidRDefault="005659E9" w:rsidP="005659E9">
      <w:pPr>
        <w:spacing w:after="240"/>
        <w:ind w:left="2160"/>
        <w:rPr>
          <w:ins w:id="2088" w:author="ERCOT" w:date="2025-07-16T18:32:00Z" w16du:dateUtc="2025-07-16T23:32:00Z"/>
          <w:rFonts w:ascii="Times New Roman" w:hAnsi="Times New Roman"/>
        </w:rPr>
      </w:pPr>
      <w:ins w:id="2089" w:author="ERCOT" w:date="2025-07-16T18:32:00Z" w16du:dateUtc="2025-07-16T23:32:00Z">
        <w:r>
          <w:rPr>
            <w:rFonts w:ascii="Times New Roman" w:hAnsi="Times New Roman"/>
          </w:rPr>
          <w:t>This file type is not in use; ERCOT does not perform any additional business validations for NOIE Population files.</w:t>
        </w:r>
      </w:ins>
    </w:p>
    <w:p w14:paraId="48683669" w14:textId="77777777" w:rsidR="005659E9" w:rsidRPr="00F374E3" w:rsidRDefault="005659E9" w:rsidP="005659E9">
      <w:pPr>
        <w:pStyle w:val="ListParagraph"/>
        <w:spacing w:after="240"/>
        <w:ind w:left="1440"/>
        <w:rPr>
          <w:ins w:id="2090" w:author="ERCOT" w:date="2025-07-16T18:32:00Z" w16du:dateUtc="2025-07-16T23:32:00Z"/>
          <w:rFonts w:ascii="Times New Roman" w:hAnsi="Times New Roman"/>
          <w:b/>
        </w:rPr>
      </w:pPr>
      <w:ins w:id="2091" w:author="ERCOT" w:date="2025-07-16T18:32:00Z" w16du:dateUtc="2025-07-16T23:32:00Z">
        <w:r>
          <w:rPr>
            <w:rFonts w:ascii="Times New Roman" w:eastAsia="Calibri" w:hAnsi="Times New Roman" w:cs="Times New Roman"/>
          </w:rPr>
          <w:t>(c)</w:t>
        </w:r>
        <w:r>
          <w:rPr>
            <w:rFonts w:ascii="Times New Roman" w:eastAsia="Calibri" w:hAnsi="Times New Roman" w:cs="Times New Roman"/>
          </w:rPr>
          <w:tab/>
        </w:r>
        <w:proofErr w:type="spellStart"/>
        <w:r w:rsidRPr="00F374E3">
          <w:rPr>
            <w:rFonts w:ascii="Times New Roman" w:hAnsi="Times New Roman"/>
            <w:b/>
          </w:rPr>
          <w:t>RD</w:t>
        </w:r>
        <w:r>
          <w:rPr>
            <w:rFonts w:ascii="Times New Roman" w:hAnsi="Times New Roman"/>
            <w:b/>
          </w:rPr>
          <w:t>RIntervaldata</w:t>
        </w:r>
        <w:r w:rsidRPr="00F374E3">
          <w:rPr>
            <w:rFonts w:ascii="Times New Roman" w:hAnsi="Times New Roman"/>
            <w:b/>
          </w:rPr>
          <w:t>ERCOTResponse</w:t>
        </w:r>
        <w:proofErr w:type="spellEnd"/>
        <w:r w:rsidRPr="00F374E3">
          <w:rPr>
            <w:rFonts w:ascii="Times New Roman" w:hAnsi="Times New Roman"/>
            <w:b/>
          </w:rPr>
          <w:t>&lt;counter&gt; File:</w:t>
        </w:r>
      </w:ins>
    </w:p>
    <w:p w14:paraId="4790EEA4" w14:textId="2AEB3816" w:rsidR="005659E9" w:rsidRPr="00F374E3" w:rsidRDefault="005659E9" w:rsidP="005659E9">
      <w:pPr>
        <w:ind w:left="2160"/>
        <w:rPr>
          <w:ins w:id="2092" w:author="ERCOT" w:date="2025-07-16T18:32:00Z" w16du:dateUtc="2025-07-16T23:32:00Z"/>
          <w:rFonts w:ascii="Times New Roman" w:hAnsi="Times New Roman"/>
        </w:rPr>
      </w:pPr>
      <w:ins w:id="2093" w:author="ERCOT" w:date="2025-07-16T18:32:00Z" w16du:dateUtc="2025-07-16T23:32:00Z">
        <w:r w:rsidRPr="00F374E3">
          <w:rPr>
            <w:rFonts w:ascii="Times New Roman" w:hAnsi="Times New Roman"/>
          </w:rPr>
          <w:t xml:space="preserve">This file is the initial response from ERCOT back to a </w:t>
        </w:r>
        <w:r>
          <w:rPr>
            <w:rFonts w:ascii="Times New Roman" w:hAnsi="Times New Roman"/>
          </w:rPr>
          <w:t>NOIE</w:t>
        </w:r>
        <w:r w:rsidRPr="00F374E3">
          <w:rPr>
            <w:rFonts w:ascii="Times New Roman" w:hAnsi="Times New Roman"/>
          </w:rPr>
          <w:t xml:space="preserve"> upon receipt of a ‘RD</w:t>
        </w:r>
        <w:r>
          <w:rPr>
            <w:rFonts w:ascii="Times New Roman" w:hAnsi="Times New Roman"/>
          </w:rPr>
          <w:t>RIntervaldata</w:t>
        </w:r>
        <w:r w:rsidRPr="00F374E3">
          <w:rPr>
            <w:rFonts w:ascii="Times New Roman" w:hAnsi="Times New Roman"/>
          </w:rPr>
          <w:t xml:space="preserve">’ file from that </w:t>
        </w:r>
        <w:r>
          <w:rPr>
            <w:rFonts w:ascii="Times New Roman" w:hAnsi="Times New Roman"/>
          </w:rPr>
          <w:t>NOIE</w:t>
        </w:r>
        <w:r w:rsidRPr="00F374E3">
          <w:rPr>
            <w:rFonts w:ascii="Times New Roman" w:hAnsi="Times New Roman"/>
          </w:rPr>
          <w:t xml:space="preserve">.  The file contains information as to the status of the data submitted including any file format or mandatory data element errors.  If the submitted file name has a counter appended by the </w:t>
        </w:r>
        <w:r>
          <w:rPr>
            <w:rFonts w:ascii="Times New Roman" w:hAnsi="Times New Roman"/>
          </w:rPr>
          <w:t>NOIE</w:t>
        </w:r>
        <w:r w:rsidRPr="00F374E3">
          <w:rPr>
            <w:rFonts w:ascii="Times New Roman" w:hAnsi="Times New Roman"/>
          </w:rPr>
          <w:t xml:space="preserve">, the response file will use the same counter.  The </w:t>
        </w:r>
        <w:r w:rsidRPr="00F374E3">
          <w:rPr>
            <w:rFonts w:ascii="Times New Roman" w:hAnsi="Times New Roman"/>
          </w:rPr>
          <w:lastRenderedPageBreak/>
          <w:t>file formats and field descriptions are as described below.</w:t>
        </w:r>
      </w:ins>
      <w:ins w:id="2094" w:author="ERCOT" w:date="2025-08-22T09:16:00Z" w16du:dateUtc="2025-08-22T14:16:00Z">
        <w:r w:rsidR="009B16F8">
          <w:rPr>
            <w:rFonts w:ascii="Times New Roman" w:hAnsi="Times New Roman"/>
          </w:rPr>
          <w:t xml:space="preserve"> This file will be posted </w:t>
        </w:r>
        <w:r w:rsidR="00015D94">
          <w:rPr>
            <w:rFonts w:ascii="Times New Roman" w:hAnsi="Times New Roman"/>
          </w:rPr>
          <w:t>on</w:t>
        </w:r>
        <w:r w:rsidR="009B16F8">
          <w:rPr>
            <w:rFonts w:ascii="Times New Roman" w:hAnsi="Times New Roman"/>
          </w:rPr>
          <w:t xml:space="preserve"> MIS</w:t>
        </w:r>
        <w:r w:rsidR="00015D94">
          <w:rPr>
            <w:rFonts w:ascii="Times New Roman" w:hAnsi="Times New Roman"/>
          </w:rPr>
          <w:t xml:space="preserve"> Certified Area</w:t>
        </w:r>
        <w:r w:rsidR="009B16F8">
          <w:rPr>
            <w:rFonts w:ascii="Times New Roman" w:hAnsi="Times New Roman"/>
          </w:rPr>
          <w:t xml:space="preserve"> and will be accessible to the submitter.</w:t>
        </w:r>
      </w:ins>
    </w:p>
    <w:p w14:paraId="1E1FD841" w14:textId="77777777" w:rsidR="005659E9" w:rsidRPr="00F374E3" w:rsidRDefault="005659E9" w:rsidP="005659E9">
      <w:pPr>
        <w:pStyle w:val="ListParagraph"/>
        <w:spacing w:after="0" w:line="240" w:lineRule="auto"/>
        <w:ind w:left="2880" w:hanging="720"/>
        <w:rPr>
          <w:ins w:id="2095" w:author="ERCOT" w:date="2025-07-16T18:32:00Z" w16du:dateUtc="2025-07-16T23:32:00Z"/>
          <w:rFonts w:ascii="Times New Roman" w:hAnsi="Times New Roman"/>
        </w:rPr>
      </w:pPr>
      <w:ins w:id="2096" w:author="ERCOT" w:date="2025-07-16T18:32:00Z" w16du:dateUtc="2025-07-16T23:32:00Z">
        <w:r>
          <w:rPr>
            <w:rFonts w:ascii="Times New Roman" w:hAnsi="Times New Roman"/>
          </w:rPr>
          <w:t>(i)</w:t>
        </w:r>
        <w:r w:rsidRPr="00F374E3">
          <w:rPr>
            <w:rFonts w:ascii="Times New Roman" w:hAnsi="Times New Roman"/>
          </w:rPr>
          <w:tab/>
        </w:r>
        <w:r w:rsidRPr="00F374E3">
          <w:rPr>
            <w:rFonts w:ascii="Times New Roman" w:hAnsi="Times New Roman"/>
            <w:b/>
          </w:rPr>
          <w:t>Header Record</w:t>
        </w:r>
        <w:r w:rsidRPr="00F374E3">
          <w:rPr>
            <w:rFonts w:ascii="Times New Roman" w:hAnsi="Times New Roman"/>
          </w:rPr>
          <w:t xml:space="preserve"> – One must be present and must be the first record in the file.</w:t>
        </w:r>
        <w:r w:rsidRPr="00F374E3">
          <w:rPr>
            <w:rFonts w:ascii="Times New Roman" w:hAnsi="Times New Roman"/>
          </w:rPr>
          <w:br/>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5"/>
        <w:gridCol w:w="1350"/>
        <w:gridCol w:w="4140"/>
        <w:gridCol w:w="1530"/>
      </w:tblGrid>
      <w:tr w:rsidR="005659E9" w:rsidRPr="00F374E3" w14:paraId="46192201" w14:textId="77777777" w:rsidTr="00082ED8">
        <w:trPr>
          <w:cantSplit/>
          <w:trHeight w:val="716"/>
          <w:tblHeader/>
          <w:jc w:val="center"/>
          <w:ins w:id="2097" w:author="ERCOT" w:date="2025-07-16T18:32:00Z"/>
        </w:trPr>
        <w:tc>
          <w:tcPr>
            <w:tcW w:w="1435" w:type="dxa"/>
            <w:shd w:val="clear" w:color="auto" w:fill="D0CECE"/>
            <w:tcMar>
              <w:top w:w="43" w:type="dxa"/>
              <w:left w:w="43" w:type="dxa"/>
              <w:bottom w:w="43" w:type="dxa"/>
              <w:right w:w="43" w:type="dxa"/>
            </w:tcMar>
            <w:vAlign w:val="center"/>
          </w:tcPr>
          <w:p w14:paraId="46B804D0" w14:textId="77777777" w:rsidR="005659E9" w:rsidRPr="00F374E3" w:rsidRDefault="005659E9" w:rsidP="00082ED8">
            <w:pPr>
              <w:spacing w:after="0" w:line="240" w:lineRule="auto"/>
              <w:jc w:val="center"/>
              <w:rPr>
                <w:ins w:id="2098" w:author="ERCOT" w:date="2025-07-16T18:32:00Z" w16du:dateUtc="2025-07-16T23:32:00Z"/>
                <w:rFonts w:ascii="Times New Roman" w:eastAsia="Arial Unicode MS" w:hAnsi="Times New Roman"/>
                <w:b/>
              </w:rPr>
            </w:pPr>
            <w:ins w:id="2099" w:author="ERCOT" w:date="2025-07-16T18:32:00Z" w16du:dateUtc="2025-07-16T23:32:00Z">
              <w:r w:rsidRPr="00F374E3">
                <w:rPr>
                  <w:rFonts w:ascii="Times New Roman" w:eastAsia="Times New Roman" w:hAnsi="Times New Roman"/>
                  <w:b/>
                </w:rPr>
                <w:t>Data Element</w:t>
              </w:r>
            </w:ins>
          </w:p>
        </w:tc>
        <w:tc>
          <w:tcPr>
            <w:tcW w:w="1350" w:type="dxa"/>
            <w:shd w:val="clear" w:color="auto" w:fill="D0CECE"/>
            <w:tcMar>
              <w:top w:w="43" w:type="dxa"/>
              <w:left w:w="43" w:type="dxa"/>
              <w:bottom w:w="43" w:type="dxa"/>
              <w:right w:w="43" w:type="dxa"/>
            </w:tcMar>
            <w:vAlign w:val="center"/>
          </w:tcPr>
          <w:p w14:paraId="1C9D792E" w14:textId="77777777" w:rsidR="005659E9" w:rsidRPr="00F374E3" w:rsidRDefault="005659E9" w:rsidP="00082ED8">
            <w:pPr>
              <w:spacing w:after="0" w:line="240" w:lineRule="auto"/>
              <w:jc w:val="center"/>
              <w:rPr>
                <w:ins w:id="2100" w:author="ERCOT" w:date="2025-07-16T18:32:00Z" w16du:dateUtc="2025-07-16T23:32:00Z"/>
                <w:rFonts w:ascii="Times New Roman" w:eastAsia="Arial Unicode MS" w:hAnsi="Times New Roman"/>
                <w:b/>
              </w:rPr>
            </w:pPr>
            <w:ins w:id="2101" w:author="ERCOT" w:date="2025-07-16T18:32:00Z" w16du:dateUtc="2025-07-16T23:32:00Z">
              <w:r w:rsidRPr="00F374E3">
                <w:rPr>
                  <w:rFonts w:ascii="Times New Roman" w:eastAsia="Times New Roman" w:hAnsi="Times New Roman"/>
                  <w:b/>
                </w:rPr>
                <w:t>Mandatory / Optional</w:t>
              </w:r>
            </w:ins>
          </w:p>
        </w:tc>
        <w:tc>
          <w:tcPr>
            <w:tcW w:w="4140" w:type="dxa"/>
            <w:shd w:val="clear" w:color="auto" w:fill="D0CECE"/>
            <w:tcMar>
              <w:top w:w="43" w:type="dxa"/>
              <w:left w:w="43" w:type="dxa"/>
              <w:bottom w:w="43" w:type="dxa"/>
              <w:right w:w="43" w:type="dxa"/>
            </w:tcMar>
            <w:vAlign w:val="center"/>
          </w:tcPr>
          <w:p w14:paraId="603E967A" w14:textId="77777777" w:rsidR="005659E9" w:rsidRPr="00F374E3" w:rsidRDefault="005659E9" w:rsidP="00082ED8">
            <w:pPr>
              <w:spacing w:after="0" w:line="240" w:lineRule="auto"/>
              <w:jc w:val="center"/>
              <w:rPr>
                <w:ins w:id="2102" w:author="ERCOT" w:date="2025-07-16T18:32:00Z" w16du:dateUtc="2025-07-16T23:32:00Z"/>
                <w:rFonts w:ascii="Times New Roman" w:eastAsia="Arial Unicode MS" w:hAnsi="Times New Roman"/>
                <w:b/>
              </w:rPr>
            </w:pPr>
            <w:ins w:id="2103" w:author="ERCOT" w:date="2025-07-16T18:32:00Z" w16du:dateUtc="2025-07-16T23:32:00Z">
              <w:r w:rsidRPr="00F374E3">
                <w:rPr>
                  <w:rFonts w:ascii="Times New Roman" w:eastAsia="Times New Roman" w:hAnsi="Times New Roman"/>
                  <w:b/>
                </w:rPr>
                <w:t>Comments</w:t>
              </w:r>
            </w:ins>
          </w:p>
        </w:tc>
        <w:tc>
          <w:tcPr>
            <w:tcW w:w="1530" w:type="dxa"/>
            <w:shd w:val="clear" w:color="auto" w:fill="D0CECE"/>
            <w:tcMar>
              <w:top w:w="43" w:type="dxa"/>
              <w:left w:w="43" w:type="dxa"/>
              <w:bottom w:w="43" w:type="dxa"/>
              <w:right w:w="43" w:type="dxa"/>
            </w:tcMar>
            <w:vAlign w:val="center"/>
          </w:tcPr>
          <w:p w14:paraId="5C1FAC12" w14:textId="77777777" w:rsidR="005659E9" w:rsidRPr="00F374E3" w:rsidRDefault="005659E9" w:rsidP="00082ED8">
            <w:pPr>
              <w:spacing w:after="0" w:line="240" w:lineRule="auto"/>
              <w:jc w:val="center"/>
              <w:rPr>
                <w:ins w:id="2104" w:author="ERCOT" w:date="2025-07-16T18:32:00Z" w16du:dateUtc="2025-07-16T23:32:00Z"/>
                <w:rFonts w:ascii="Times New Roman" w:eastAsia="Arial Unicode MS" w:hAnsi="Times New Roman"/>
                <w:b/>
              </w:rPr>
            </w:pPr>
            <w:ins w:id="2105" w:author="ERCOT" w:date="2025-07-16T18:32:00Z" w16du:dateUtc="2025-07-16T23:32:00Z">
              <w:r w:rsidRPr="00F374E3">
                <w:rPr>
                  <w:rFonts w:ascii="Times New Roman" w:eastAsia="Times New Roman" w:hAnsi="Times New Roman"/>
                  <w:b/>
                </w:rPr>
                <w:t>Format</w:t>
              </w:r>
            </w:ins>
          </w:p>
        </w:tc>
      </w:tr>
      <w:tr w:rsidR="005659E9" w:rsidRPr="00F374E3" w14:paraId="6F315E8A" w14:textId="77777777" w:rsidTr="00082ED8">
        <w:trPr>
          <w:cantSplit/>
          <w:trHeight w:val="694"/>
          <w:tblHeader/>
          <w:jc w:val="center"/>
          <w:ins w:id="2106" w:author="ERCOT" w:date="2025-07-16T18:32:00Z"/>
        </w:trPr>
        <w:tc>
          <w:tcPr>
            <w:tcW w:w="1435" w:type="dxa"/>
            <w:tcMar>
              <w:top w:w="43" w:type="dxa"/>
              <w:left w:w="43" w:type="dxa"/>
              <w:bottom w:w="43" w:type="dxa"/>
              <w:right w:w="43" w:type="dxa"/>
            </w:tcMar>
            <w:vAlign w:val="center"/>
          </w:tcPr>
          <w:p w14:paraId="4D3A56AE" w14:textId="77777777" w:rsidR="005659E9" w:rsidRPr="00F374E3" w:rsidRDefault="005659E9" w:rsidP="00082ED8">
            <w:pPr>
              <w:spacing w:after="0" w:line="240" w:lineRule="auto"/>
              <w:jc w:val="center"/>
              <w:rPr>
                <w:ins w:id="2107" w:author="ERCOT" w:date="2025-07-16T18:32:00Z" w16du:dateUtc="2025-07-16T23:32:00Z"/>
                <w:rFonts w:ascii="Times New Roman" w:eastAsia="Times New Roman" w:hAnsi="Times New Roman"/>
              </w:rPr>
            </w:pPr>
            <w:ins w:id="2108" w:author="ERCOT" w:date="2025-07-16T18:32:00Z" w16du:dateUtc="2025-07-16T23:32:00Z">
              <w:r w:rsidRPr="00F374E3">
                <w:rPr>
                  <w:rFonts w:ascii="Times New Roman" w:eastAsia="Times New Roman" w:hAnsi="Times New Roman"/>
                </w:rPr>
                <w:t>Record Type</w:t>
              </w:r>
            </w:ins>
          </w:p>
        </w:tc>
        <w:tc>
          <w:tcPr>
            <w:tcW w:w="1350" w:type="dxa"/>
            <w:tcMar>
              <w:top w:w="43" w:type="dxa"/>
              <w:left w:w="43" w:type="dxa"/>
              <w:bottom w:w="43" w:type="dxa"/>
              <w:right w:w="43" w:type="dxa"/>
            </w:tcMar>
            <w:vAlign w:val="center"/>
          </w:tcPr>
          <w:p w14:paraId="521C34A4" w14:textId="77777777" w:rsidR="005659E9" w:rsidRPr="00F374E3" w:rsidRDefault="005659E9" w:rsidP="00082ED8">
            <w:pPr>
              <w:spacing w:after="0" w:line="240" w:lineRule="auto"/>
              <w:jc w:val="center"/>
              <w:rPr>
                <w:ins w:id="2109" w:author="ERCOT" w:date="2025-07-16T18:32:00Z" w16du:dateUtc="2025-07-16T23:32:00Z"/>
                <w:rFonts w:ascii="Times New Roman" w:eastAsia="Times New Roman" w:hAnsi="Times New Roman"/>
              </w:rPr>
            </w:pPr>
            <w:ins w:id="2110" w:author="ERCOT" w:date="2025-07-16T18:32:00Z" w16du:dateUtc="2025-07-16T23:32:00Z">
              <w:r w:rsidRPr="00F374E3">
                <w:rPr>
                  <w:rFonts w:ascii="Times New Roman" w:eastAsia="Times New Roman" w:hAnsi="Times New Roman"/>
                </w:rPr>
                <w:t>Mandatory</w:t>
              </w:r>
            </w:ins>
          </w:p>
        </w:tc>
        <w:tc>
          <w:tcPr>
            <w:tcW w:w="4140" w:type="dxa"/>
            <w:tcMar>
              <w:top w:w="43" w:type="dxa"/>
              <w:left w:w="43" w:type="dxa"/>
              <w:bottom w:w="43" w:type="dxa"/>
              <w:right w:w="43" w:type="dxa"/>
            </w:tcMar>
            <w:vAlign w:val="center"/>
          </w:tcPr>
          <w:p w14:paraId="1F1C52D8" w14:textId="77777777" w:rsidR="005659E9" w:rsidRPr="00F374E3" w:rsidRDefault="005659E9" w:rsidP="00082ED8">
            <w:pPr>
              <w:spacing w:after="0" w:line="240" w:lineRule="auto"/>
              <w:jc w:val="center"/>
              <w:rPr>
                <w:ins w:id="2111" w:author="ERCOT" w:date="2025-07-16T18:32:00Z" w16du:dateUtc="2025-07-16T23:32:00Z"/>
                <w:rFonts w:ascii="Times New Roman" w:eastAsia="Times New Roman" w:hAnsi="Times New Roman"/>
              </w:rPr>
            </w:pPr>
            <w:ins w:id="2112" w:author="ERCOT" w:date="2025-07-16T18:32:00Z" w16du:dateUtc="2025-07-16T23:32:00Z">
              <w:r w:rsidRPr="00F374E3">
                <w:rPr>
                  <w:rFonts w:ascii="Times New Roman" w:eastAsia="Times New Roman" w:hAnsi="Times New Roman"/>
                </w:rPr>
                <w:t>Hard Code “HDR”</w:t>
              </w:r>
              <w:r>
                <w:rPr>
                  <w:rFonts w:ascii="Times New Roman" w:eastAsia="Times New Roman" w:hAnsi="Times New Roman"/>
                </w:rPr>
                <w:t>.</w:t>
              </w:r>
            </w:ins>
          </w:p>
        </w:tc>
        <w:tc>
          <w:tcPr>
            <w:tcW w:w="1530" w:type="dxa"/>
            <w:tcMar>
              <w:top w:w="43" w:type="dxa"/>
              <w:left w:w="43" w:type="dxa"/>
              <w:bottom w:w="43" w:type="dxa"/>
              <w:right w:w="43" w:type="dxa"/>
            </w:tcMar>
            <w:vAlign w:val="center"/>
          </w:tcPr>
          <w:p w14:paraId="1CA2E517" w14:textId="77777777" w:rsidR="005659E9" w:rsidRPr="00F374E3" w:rsidRDefault="005659E9" w:rsidP="00082ED8">
            <w:pPr>
              <w:spacing w:after="0" w:line="240" w:lineRule="auto"/>
              <w:jc w:val="center"/>
              <w:rPr>
                <w:ins w:id="2113" w:author="ERCOT" w:date="2025-07-16T18:32:00Z" w16du:dateUtc="2025-07-16T23:32:00Z"/>
                <w:rFonts w:ascii="Times New Roman" w:eastAsia="Times New Roman" w:hAnsi="Times New Roman"/>
              </w:rPr>
            </w:pPr>
            <w:ins w:id="2114" w:author="ERCOT" w:date="2025-07-16T18:32:00Z" w16du:dateUtc="2025-07-16T23:32:00Z">
              <w:r w:rsidRPr="00F374E3">
                <w:rPr>
                  <w:rFonts w:ascii="Times New Roman" w:eastAsia="Times New Roman" w:hAnsi="Times New Roman"/>
                </w:rPr>
                <w:t>Alpha numeric</w:t>
              </w:r>
            </w:ins>
          </w:p>
          <w:p w14:paraId="303B54CF" w14:textId="77777777" w:rsidR="005659E9" w:rsidRPr="00F374E3" w:rsidRDefault="005659E9" w:rsidP="00082ED8">
            <w:pPr>
              <w:spacing w:after="0" w:line="240" w:lineRule="auto"/>
              <w:jc w:val="center"/>
              <w:rPr>
                <w:ins w:id="2115" w:author="ERCOT" w:date="2025-07-16T18:32:00Z" w16du:dateUtc="2025-07-16T23:32:00Z"/>
                <w:rFonts w:ascii="Times New Roman" w:eastAsia="Times New Roman" w:hAnsi="Times New Roman"/>
              </w:rPr>
            </w:pPr>
            <w:ins w:id="2116" w:author="ERCOT" w:date="2025-07-16T18:32:00Z" w16du:dateUtc="2025-07-16T23:32:00Z">
              <w:r w:rsidRPr="00F374E3">
                <w:rPr>
                  <w:rFonts w:ascii="Times New Roman" w:eastAsia="Times New Roman" w:hAnsi="Times New Roman"/>
                </w:rPr>
                <w:t>(3)</w:t>
              </w:r>
            </w:ins>
          </w:p>
        </w:tc>
      </w:tr>
      <w:tr w:rsidR="005659E9" w:rsidRPr="00F374E3" w14:paraId="7C3CEF5A" w14:textId="77777777" w:rsidTr="00082ED8">
        <w:trPr>
          <w:cantSplit/>
          <w:trHeight w:val="518"/>
          <w:tblHeader/>
          <w:jc w:val="center"/>
          <w:ins w:id="2117" w:author="ERCOT" w:date="2025-07-16T18:32: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404D010" w14:textId="77777777" w:rsidR="005659E9" w:rsidRPr="00F374E3" w:rsidRDefault="005659E9" w:rsidP="00082ED8">
            <w:pPr>
              <w:spacing w:after="0" w:line="240" w:lineRule="auto"/>
              <w:jc w:val="center"/>
              <w:rPr>
                <w:ins w:id="2118" w:author="ERCOT" w:date="2025-07-16T18:32:00Z" w16du:dateUtc="2025-07-16T23:32:00Z"/>
                <w:rFonts w:ascii="Times New Roman" w:eastAsia="Times New Roman" w:hAnsi="Times New Roman"/>
              </w:rPr>
            </w:pPr>
            <w:ins w:id="2119" w:author="ERCOT" w:date="2025-07-16T18:32:00Z" w16du:dateUtc="2025-07-16T23:32:00Z">
              <w:r w:rsidRPr="00F374E3">
                <w:rPr>
                  <w:rFonts w:ascii="Times New Roman" w:eastAsia="Times New Roman" w:hAnsi="Times New Roman"/>
                </w:rPr>
                <w:t>Report Name</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7AEE06F" w14:textId="77777777" w:rsidR="005659E9" w:rsidRPr="00F374E3" w:rsidRDefault="005659E9" w:rsidP="00082ED8">
            <w:pPr>
              <w:spacing w:after="0" w:line="240" w:lineRule="auto"/>
              <w:jc w:val="center"/>
              <w:rPr>
                <w:ins w:id="2120" w:author="ERCOT" w:date="2025-07-16T18:32:00Z" w16du:dateUtc="2025-07-16T23:32:00Z"/>
                <w:rFonts w:ascii="Times New Roman" w:eastAsia="Times New Roman" w:hAnsi="Times New Roman"/>
              </w:rPr>
            </w:pPr>
            <w:ins w:id="2121" w:author="ERCOT" w:date="2025-07-16T18:32:00Z" w16du:dateUtc="2025-07-16T23:32:00Z">
              <w:r w:rsidRPr="00F374E3">
                <w:rPr>
                  <w:rFonts w:ascii="Times New Roman" w:eastAsia="Times New Roman" w:hAnsi="Times New Roman"/>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AE4EE5E" w14:textId="77777777" w:rsidR="005659E9" w:rsidRPr="00F374E3" w:rsidRDefault="005659E9" w:rsidP="00082ED8">
            <w:pPr>
              <w:spacing w:after="0" w:line="240" w:lineRule="auto"/>
              <w:jc w:val="center"/>
              <w:rPr>
                <w:ins w:id="2122" w:author="ERCOT" w:date="2025-07-16T18:32:00Z" w16du:dateUtc="2025-07-16T23:32:00Z"/>
                <w:rFonts w:ascii="Times New Roman" w:eastAsia="Times New Roman" w:hAnsi="Times New Roman"/>
              </w:rPr>
            </w:pPr>
            <w:ins w:id="2123" w:author="ERCOT" w:date="2025-07-16T18:32:00Z" w16du:dateUtc="2025-07-16T23:32:00Z">
              <w:r w:rsidRPr="00F374E3">
                <w:rPr>
                  <w:rFonts w:ascii="Times New Roman" w:eastAsia="Times New Roman" w:hAnsi="Times New Roman"/>
                </w:rPr>
                <w:t>Hard Code “</w:t>
              </w:r>
              <w:proofErr w:type="spellStart"/>
              <w:r w:rsidRPr="00F374E3">
                <w:rPr>
                  <w:rFonts w:ascii="Times New Roman" w:eastAsia="Times New Roman" w:hAnsi="Times New Roman"/>
                </w:rPr>
                <w:t>RD</w:t>
              </w:r>
              <w:r>
                <w:rPr>
                  <w:rFonts w:ascii="Times New Roman" w:eastAsia="Times New Roman" w:hAnsi="Times New Roman"/>
                </w:rPr>
                <w:t>RIntervaldata</w:t>
              </w:r>
              <w:r w:rsidRPr="00F374E3">
                <w:rPr>
                  <w:rFonts w:ascii="Times New Roman" w:eastAsia="Times New Roman" w:hAnsi="Times New Roman"/>
                </w:rPr>
                <w:t>ERCOTResponse</w:t>
              </w:r>
              <w:proofErr w:type="spellEnd"/>
              <w:r w:rsidRPr="00F374E3">
                <w:rPr>
                  <w:rFonts w:ascii="Times New Roman" w:eastAsia="Times New Roman" w:hAnsi="Times New Roman"/>
                </w:rPr>
                <w:t>”</w:t>
              </w:r>
              <w:r>
                <w:rPr>
                  <w:rFonts w:ascii="Times New Roman" w:eastAsia="Times New Roman" w:hAnsi="Times New Roman"/>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B998980" w14:textId="77777777" w:rsidR="005659E9" w:rsidRPr="00F374E3" w:rsidRDefault="005659E9" w:rsidP="00082ED8">
            <w:pPr>
              <w:spacing w:after="0" w:line="240" w:lineRule="auto"/>
              <w:jc w:val="center"/>
              <w:rPr>
                <w:ins w:id="2124" w:author="ERCOT" w:date="2025-07-16T18:32:00Z" w16du:dateUtc="2025-07-16T23:32:00Z"/>
                <w:rFonts w:ascii="Times New Roman" w:eastAsia="Times New Roman" w:hAnsi="Times New Roman"/>
              </w:rPr>
            </w:pPr>
            <w:ins w:id="2125" w:author="ERCOT" w:date="2025-07-16T18:32:00Z" w16du:dateUtc="2025-07-16T23:32:00Z">
              <w:r w:rsidRPr="00F374E3">
                <w:rPr>
                  <w:rFonts w:ascii="Times New Roman" w:eastAsia="Times New Roman" w:hAnsi="Times New Roman"/>
                </w:rPr>
                <w:t>Alpha numeric (27)</w:t>
              </w:r>
            </w:ins>
          </w:p>
        </w:tc>
      </w:tr>
      <w:tr w:rsidR="005659E9" w:rsidRPr="00F374E3" w14:paraId="4CA0A624" w14:textId="77777777" w:rsidTr="00082ED8">
        <w:trPr>
          <w:cantSplit/>
          <w:trHeight w:val="518"/>
          <w:tblHeader/>
          <w:jc w:val="center"/>
          <w:ins w:id="2126" w:author="ERCOT" w:date="2025-07-16T18:32: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8B759A3" w14:textId="77777777" w:rsidR="005659E9" w:rsidRPr="00F374E3" w:rsidRDefault="005659E9" w:rsidP="00082ED8">
            <w:pPr>
              <w:spacing w:after="0" w:line="240" w:lineRule="auto"/>
              <w:jc w:val="center"/>
              <w:rPr>
                <w:ins w:id="2127" w:author="ERCOT" w:date="2025-07-16T18:32:00Z" w16du:dateUtc="2025-07-16T23:32:00Z"/>
                <w:rFonts w:ascii="Times New Roman" w:eastAsia="Times New Roman" w:hAnsi="Times New Roman"/>
              </w:rPr>
            </w:pPr>
            <w:ins w:id="2128" w:author="ERCOT" w:date="2025-07-16T18:32:00Z" w16du:dateUtc="2025-07-16T23:32:00Z">
              <w:r w:rsidRPr="00F374E3">
                <w:rPr>
                  <w:rFonts w:ascii="Times New Roman" w:eastAsia="Times New Roman" w:hAnsi="Times New Roman"/>
                </w:rPr>
                <w:t>Original Report ID</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CF6AB7D" w14:textId="77777777" w:rsidR="005659E9" w:rsidRPr="00F374E3" w:rsidRDefault="005659E9" w:rsidP="00082ED8">
            <w:pPr>
              <w:spacing w:after="0" w:line="240" w:lineRule="auto"/>
              <w:jc w:val="center"/>
              <w:rPr>
                <w:ins w:id="2129" w:author="ERCOT" w:date="2025-07-16T18:32:00Z" w16du:dateUtc="2025-07-16T23:32:00Z"/>
                <w:rFonts w:ascii="Times New Roman" w:eastAsia="Times New Roman" w:hAnsi="Times New Roman"/>
              </w:rPr>
            </w:pPr>
            <w:ins w:id="2130" w:author="ERCOT" w:date="2025-07-16T18:32:00Z" w16du:dateUtc="2025-07-16T23:32:00Z">
              <w:r w:rsidRPr="00F374E3">
                <w:rPr>
                  <w:rFonts w:ascii="Times New Roman" w:eastAsia="Times New Roman" w:hAnsi="Times New Roman"/>
                </w:rPr>
                <w:t>Optional</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E1DBC1D" w14:textId="77777777" w:rsidR="005659E9" w:rsidRPr="00F374E3" w:rsidRDefault="005659E9" w:rsidP="00082ED8">
            <w:pPr>
              <w:spacing w:after="0" w:line="240" w:lineRule="auto"/>
              <w:jc w:val="center"/>
              <w:rPr>
                <w:ins w:id="2131" w:author="ERCOT" w:date="2025-07-16T18:32:00Z" w16du:dateUtc="2025-07-16T23:32:00Z"/>
                <w:rFonts w:ascii="Times New Roman" w:eastAsia="Times New Roman" w:hAnsi="Times New Roman"/>
              </w:rPr>
            </w:pPr>
            <w:ins w:id="2132" w:author="ERCOT" w:date="2025-07-16T18:32:00Z" w16du:dateUtc="2025-07-16T23:32:00Z">
              <w:r w:rsidRPr="00F374E3">
                <w:rPr>
                  <w:rFonts w:ascii="Times New Roman" w:eastAsia="Times New Roman" w:hAnsi="Times New Roman"/>
                </w:rPr>
                <w:t>Report ID as sent in the</w:t>
              </w:r>
            </w:ins>
          </w:p>
          <w:p w14:paraId="35C69F58" w14:textId="77777777" w:rsidR="005659E9" w:rsidRPr="00F374E3" w:rsidRDefault="005659E9" w:rsidP="00082ED8">
            <w:pPr>
              <w:spacing w:after="0" w:line="240" w:lineRule="auto"/>
              <w:jc w:val="center"/>
              <w:rPr>
                <w:ins w:id="2133" w:author="ERCOT" w:date="2025-07-16T18:32:00Z" w16du:dateUtc="2025-07-16T23:32:00Z"/>
                <w:rFonts w:ascii="Times New Roman" w:eastAsia="Times New Roman" w:hAnsi="Times New Roman"/>
              </w:rPr>
            </w:pPr>
            <w:ins w:id="2134" w:author="ERCOT" w:date="2025-07-16T18:32:00Z" w16du:dateUtc="2025-07-16T23:32:00Z">
              <w:r w:rsidRPr="00F374E3">
                <w:rPr>
                  <w:rFonts w:ascii="Times New Roman" w:eastAsia="Times New Roman" w:hAnsi="Times New Roman"/>
                </w:rPr>
                <w:t xml:space="preserve"> RD</w:t>
              </w:r>
              <w:r>
                <w:rPr>
                  <w:rFonts w:ascii="Times New Roman" w:eastAsia="Times New Roman" w:hAnsi="Times New Roman"/>
                </w:rPr>
                <w:t>RIntervaldata</w:t>
              </w:r>
              <w:r w:rsidRPr="00F374E3">
                <w:rPr>
                  <w:rFonts w:ascii="Times New Roman" w:eastAsia="Times New Roman" w:hAnsi="Times New Roman"/>
                </w:rPr>
                <w:t xml:space="preserv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FDBC1A5" w14:textId="77777777" w:rsidR="005659E9" w:rsidRPr="00F374E3" w:rsidRDefault="005659E9" w:rsidP="00082ED8">
            <w:pPr>
              <w:spacing w:after="0" w:line="240" w:lineRule="auto"/>
              <w:jc w:val="center"/>
              <w:rPr>
                <w:ins w:id="2135" w:author="ERCOT" w:date="2025-07-16T18:32:00Z" w16du:dateUtc="2025-07-16T23:32:00Z"/>
                <w:rFonts w:ascii="Times New Roman" w:eastAsia="Times New Roman" w:hAnsi="Times New Roman"/>
              </w:rPr>
            </w:pPr>
            <w:ins w:id="2136" w:author="ERCOT" w:date="2025-07-16T18:32:00Z" w16du:dateUtc="2025-07-16T23:32:00Z">
              <w:r w:rsidRPr="00F374E3">
                <w:rPr>
                  <w:rFonts w:ascii="Times New Roman" w:eastAsia="Times New Roman" w:hAnsi="Times New Roman"/>
                </w:rPr>
                <w:t>Alpha numeric</w:t>
              </w:r>
            </w:ins>
          </w:p>
        </w:tc>
      </w:tr>
      <w:tr w:rsidR="005659E9" w:rsidRPr="000474D2" w14:paraId="298C35D8" w14:textId="77777777" w:rsidTr="00082ED8">
        <w:trPr>
          <w:cantSplit/>
          <w:trHeight w:val="518"/>
          <w:tblHeader/>
          <w:jc w:val="center"/>
          <w:ins w:id="2137" w:author="ERCOT" w:date="2025-07-16T18:32: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A128CB1" w14:textId="77777777" w:rsidR="005659E9" w:rsidRPr="000474D2" w:rsidRDefault="005659E9" w:rsidP="00082ED8">
            <w:pPr>
              <w:spacing w:after="0" w:line="240" w:lineRule="auto"/>
              <w:jc w:val="center"/>
              <w:rPr>
                <w:ins w:id="2138" w:author="ERCOT" w:date="2025-07-16T18:32:00Z" w16du:dateUtc="2025-07-16T23:32:00Z"/>
                <w:rFonts w:ascii="Times New Roman" w:eastAsia="Times New Roman" w:hAnsi="Times New Roman"/>
              </w:rPr>
            </w:pPr>
            <w:ins w:id="2139" w:author="ERCOT" w:date="2025-07-16T18:32:00Z" w16du:dateUtc="2025-07-16T23:32:00Z">
              <w:r w:rsidRPr="00515341">
                <w:rPr>
                  <w:rFonts w:ascii="Times New Roman" w:eastAsia="Times New Roman" w:hAnsi="Times New Roman"/>
                </w:rPr>
                <w:t>DUNS Number</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4AC456E" w14:textId="77777777" w:rsidR="005659E9" w:rsidRPr="000474D2" w:rsidRDefault="005659E9" w:rsidP="00082ED8">
            <w:pPr>
              <w:spacing w:after="0" w:line="240" w:lineRule="auto"/>
              <w:jc w:val="center"/>
              <w:rPr>
                <w:ins w:id="2140" w:author="ERCOT" w:date="2025-07-16T18:32:00Z" w16du:dateUtc="2025-07-16T23:32:00Z"/>
                <w:rFonts w:ascii="Times New Roman" w:eastAsia="Times New Roman" w:hAnsi="Times New Roman"/>
              </w:rPr>
            </w:pPr>
            <w:ins w:id="2141" w:author="ERCOT" w:date="2025-07-16T18:32:00Z" w16du:dateUtc="2025-07-16T23:32:00Z">
              <w:r w:rsidRPr="00515341">
                <w:rPr>
                  <w:rFonts w:ascii="Times New Roman" w:eastAsia="Times New Roman" w:hAnsi="Times New Roman"/>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FF072B7" w14:textId="77777777" w:rsidR="005659E9" w:rsidRPr="000474D2" w:rsidRDefault="005659E9" w:rsidP="00082ED8">
            <w:pPr>
              <w:spacing w:after="0" w:line="240" w:lineRule="auto"/>
              <w:jc w:val="center"/>
              <w:rPr>
                <w:ins w:id="2142" w:author="ERCOT" w:date="2025-07-16T18:32:00Z" w16du:dateUtc="2025-07-16T23:32:00Z"/>
                <w:rFonts w:ascii="Times New Roman" w:eastAsia="Times New Roman" w:hAnsi="Times New Roman"/>
              </w:rPr>
            </w:pPr>
            <w:ins w:id="2143" w:author="ERCOT" w:date="2025-07-16T18:32:00Z" w16du:dateUtc="2025-07-16T23:32:00Z">
              <w:r w:rsidRPr="00515341">
                <w:rPr>
                  <w:rFonts w:ascii="Times New Roman" w:eastAsia="Times New Roman" w:hAnsi="Times New Roman"/>
                </w:rPr>
                <w:t>NOIE DUNS # associated with the population data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66DA394" w14:textId="77777777" w:rsidR="005659E9" w:rsidRPr="00515341" w:rsidRDefault="005659E9" w:rsidP="00082ED8">
            <w:pPr>
              <w:spacing w:after="0" w:line="240" w:lineRule="auto"/>
              <w:jc w:val="center"/>
              <w:rPr>
                <w:ins w:id="2144" w:author="ERCOT" w:date="2025-07-16T18:32:00Z" w16du:dateUtc="2025-07-16T23:32:00Z"/>
                <w:rFonts w:ascii="Times New Roman" w:eastAsia="Times New Roman" w:hAnsi="Times New Roman"/>
              </w:rPr>
            </w:pPr>
            <w:ins w:id="2145" w:author="ERCOT" w:date="2025-07-16T18:32:00Z" w16du:dateUtc="2025-07-16T23:32:00Z">
              <w:r w:rsidRPr="00515341">
                <w:rPr>
                  <w:rFonts w:ascii="Times New Roman" w:eastAsia="Times New Roman" w:hAnsi="Times New Roman"/>
                </w:rPr>
                <w:t>Numeric</w:t>
              </w:r>
            </w:ins>
          </w:p>
          <w:p w14:paraId="17296173" w14:textId="77777777" w:rsidR="005659E9" w:rsidRPr="000474D2" w:rsidRDefault="005659E9" w:rsidP="00082ED8">
            <w:pPr>
              <w:spacing w:after="0" w:line="240" w:lineRule="auto"/>
              <w:jc w:val="center"/>
              <w:rPr>
                <w:ins w:id="2146" w:author="ERCOT" w:date="2025-07-16T18:32:00Z" w16du:dateUtc="2025-07-16T23:32:00Z"/>
                <w:rFonts w:ascii="Times New Roman" w:eastAsia="Times New Roman" w:hAnsi="Times New Roman"/>
              </w:rPr>
            </w:pPr>
            <w:ins w:id="2147" w:author="ERCOT" w:date="2025-07-16T18:32:00Z" w16du:dateUtc="2025-07-16T23:32:00Z">
              <w:r w:rsidRPr="00515341">
                <w:rPr>
                  <w:rFonts w:ascii="Times New Roman" w:eastAsia="Times New Roman" w:hAnsi="Times New Roman"/>
                </w:rPr>
                <w:t>(9 or 13)</w:t>
              </w:r>
            </w:ins>
          </w:p>
        </w:tc>
      </w:tr>
    </w:tbl>
    <w:p w14:paraId="02FA7ABC" w14:textId="77777777" w:rsidR="005659E9" w:rsidRPr="000474D2" w:rsidRDefault="005659E9" w:rsidP="005659E9">
      <w:pPr>
        <w:spacing w:after="0" w:line="240" w:lineRule="auto"/>
        <w:rPr>
          <w:ins w:id="2148" w:author="ERCOT" w:date="2025-07-16T18:32:00Z" w16du:dateUtc="2025-07-16T23:32:00Z"/>
          <w:rFonts w:ascii="Times New Roman" w:hAnsi="Times New Roman"/>
        </w:rPr>
      </w:pPr>
    </w:p>
    <w:p w14:paraId="5E433AEA" w14:textId="77777777" w:rsidR="005659E9" w:rsidRPr="00F374E3" w:rsidRDefault="005659E9" w:rsidP="005659E9">
      <w:pPr>
        <w:pStyle w:val="ListParagraph"/>
        <w:ind w:left="2880" w:hanging="720"/>
        <w:rPr>
          <w:ins w:id="2149" w:author="ERCOT" w:date="2025-07-16T18:32:00Z" w16du:dateUtc="2025-07-16T23:32:00Z"/>
          <w:rFonts w:ascii="Times New Roman" w:hAnsi="Times New Roman"/>
        </w:rPr>
      </w:pPr>
      <w:ins w:id="2150" w:author="ERCOT" w:date="2025-07-16T18:32:00Z" w16du:dateUtc="2025-07-16T23:32:00Z">
        <w:r>
          <w:rPr>
            <w:rFonts w:ascii="Times New Roman" w:hAnsi="Times New Roman"/>
          </w:rPr>
          <w:t>(ii)</w:t>
        </w:r>
        <w:r w:rsidRPr="00F374E3">
          <w:rPr>
            <w:rFonts w:ascii="Times New Roman" w:hAnsi="Times New Roman"/>
          </w:rPr>
          <w:tab/>
        </w:r>
        <w:r w:rsidRPr="00F374E3">
          <w:rPr>
            <w:rFonts w:ascii="Times New Roman" w:hAnsi="Times New Roman"/>
            <w:b/>
          </w:rPr>
          <w:t>ER1 Record</w:t>
        </w:r>
        <w:r w:rsidRPr="00F374E3">
          <w:rPr>
            <w:rFonts w:ascii="Times New Roman" w:hAnsi="Times New Roman"/>
          </w:rPr>
          <w:t xml:space="preserve"> – Used to designate a record with an invalid value or format,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2"/>
        <w:gridCol w:w="1701"/>
      </w:tblGrid>
      <w:tr w:rsidR="005659E9" w:rsidRPr="00F374E3" w14:paraId="09F29927" w14:textId="77777777" w:rsidTr="00082ED8">
        <w:trPr>
          <w:cantSplit/>
          <w:trHeight w:val="495"/>
          <w:tblHeader/>
          <w:jc w:val="center"/>
          <w:ins w:id="2151" w:author="ERCOT" w:date="2025-07-16T18:32:00Z"/>
        </w:trPr>
        <w:tc>
          <w:tcPr>
            <w:tcW w:w="1206" w:type="dxa"/>
            <w:shd w:val="clear" w:color="auto" w:fill="D0CECE"/>
            <w:tcMar>
              <w:top w:w="43" w:type="dxa"/>
              <w:left w:w="43" w:type="dxa"/>
              <w:bottom w:w="43" w:type="dxa"/>
              <w:right w:w="43" w:type="dxa"/>
            </w:tcMar>
            <w:vAlign w:val="center"/>
          </w:tcPr>
          <w:p w14:paraId="5437FAD3" w14:textId="77777777" w:rsidR="005659E9" w:rsidRPr="00F374E3" w:rsidRDefault="005659E9" w:rsidP="00082ED8">
            <w:pPr>
              <w:spacing w:after="0" w:line="240" w:lineRule="auto"/>
              <w:jc w:val="center"/>
              <w:rPr>
                <w:ins w:id="2152" w:author="ERCOT" w:date="2025-07-16T18:32:00Z" w16du:dateUtc="2025-07-16T23:32:00Z"/>
                <w:rFonts w:ascii="Times New Roman" w:eastAsia="Times New Roman" w:hAnsi="Times New Roman"/>
                <w:b/>
              </w:rPr>
            </w:pPr>
            <w:ins w:id="2153" w:author="ERCOT" w:date="2025-07-16T18:32:00Z" w16du:dateUtc="2025-07-16T23:32:00Z">
              <w:r w:rsidRPr="00F374E3">
                <w:rPr>
                  <w:rFonts w:ascii="Times New Roman" w:eastAsia="Times New Roman" w:hAnsi="Times New Roman"/>
                  <w:b/>
                </w:rPr>
                <w:t>Data Element</w:t>
              </w:r>
            </w:ins>
          </w:p>
        </w:tc>
        <w:tc>
          <w:tcPr>
            <w:tcW w:w="1616" w:type="dxa"/>
            <w:shd w:val="clear" w:color="auto" w:fill="D0CECE"/>
            <w:tcMar>
              <w:top w:w="43" w:type="dxa"/>
              <w:left w:w="43" w:type="dxa"/>
              <w:bottom w:w="43" w:type="dxa"/>
              <w:right w:w="43" w:type="dxa"/>
            </w:tcMar>
            <w:vAlign w:val="center"/>
          </w:tcPr>
          <w:p w14:paraId="029E5D01" w14:textId="77777777" w:rsidR="005659E9" w:rsidRPr="00F374E3" w:rsidRDefault="005659E9" w:rsidP="00082ED8">
            <w:pPr>
              <w:spacing w:after="0" w:line="240" w:lineRule="auto"/>
              <w:jc w:val="center"/>
              <w:rPr>
                <w:ins w:id="2154" w:author="ERCOT" w:date="2025-07-16T18:32:00Z" w16du:dateUtc="2025-07-16T23:32:00Z"/>
                <w:rFonts w:ascii="Times New Roman" w:eastAsia="Times New Roman" w:hAnsi="Times New Roman"/>
                <w:b/>
              </w:rPr>
            </w:pPr>
            <w:ins w:id="2155" w:author="ERCOT" w:date="2025-07-16T18:32:00Z" w16du:dateUtc="2025-07-16T23:32:00Z">
              <w:r w:rsidRPr="00F374E3">
                <w:rPr>
                  <w:rFonts w:ascii="Times New Roman" w:eastAsia="Times New Roman" w:hAnsi="Times New Roman"/>
                  <w:b/>
                </w:rPr>
                <w:t>Mandatory / Optional</w:t>
              </w:r>
            </w:ins>
          </w:p>
        </w:tc>
        <w:tc>
          <w:tcPr>
            <w:tcW w:w="3932" w:type="dxa"/>
            <w:shd w:val="clear" w:color="auto" w:fill="D0CECE"/>
            <w:tcMar>
              <w:top w:w="43" w:type="dxa"/>
              <w:left w:w="43" w:type="dxa"/>
              <w:bottom w:w="43" w:type="dxa"/>
              <w:right w:w="43" w:type="dxa"/>
            </w:tcMar>
            <w:vAlign w:val="center"/>
          </w:tcPr>
          <w:p w14:paraId="10629581" w14:textId="77777777" w:rsidR="005659E9" w:rsidRPr="00F374E3" w:rsidRDefault="005659E9" w:rsidP="00082ED8">
            <w:pPr>
              <w:spacing w:after="0" w:line="240" w:lineRule="auto"/>
              <w:jc w:val="center"/>
              <w:rPr>
                <w:ins w:id="2156" w:author="ERCOT" w:date="2025-07-16T18:32:00Z" w16du:dateUtc="2025-07-16T23:32:00Z"/>
                <w:rFonts w:ascii="Times New Roman" w:eastAsia="Times New Roman" w:hAnsi="Times New Roman"/>
                <w:b/>
              </w:rPr>
            </w:pPr>
            <w:ins w:id="2157" w:author="ERCOT" w:date="2025-07-16T18:32:00Z" w16du:dateUtc="2025-07-16T23:32:00Z">
              <w:r w:rsidRPr="00F374E3">
                <w:rPr>
                  <w:rFonts w:ascii="Times New Roman" w:eastAsia="Times New Roman" w:hAnsi="Times New Roman"/>
                  <w:b/>
                </w:rPr>
                <w:t>Comments</w:t>
              </w:r>
            </w:ins>
          </w:p>
        </w:tc>
        <w:tc>
          <w:tcPr>
            <w:tcW w:w="1701" w:type="dxa"/>
            <w:shd w:val="clear" w:color="auto" w:fill="D0CECE"/>
            <w:tcMar>
              <w:top w:w="43" w:type="dxa"/>
              <w:left w:w="43" w:type="dxa"/>
              <w:bottom w:w="43" w:type="dxa"/>
              <w:right w:w="43" w:type="dxa"/>
            </w:tcMar>
            <w:vAlign w:val="center"/>
          </w:tcPr>
          <w:p w14:paraId="310E3ACD" w14:textId="77777777" w:rsidR="005659E9" w:rsidRPr="00F374E3" w:rsidRDefault="005659E9" w:rsidP="00082ED8">
            <w:pPr>
              <w:spacing w:after="0" w:line="240" w:lineRule="auto"/>
              <w:jc w:val="center"/>
              <w:rPr>
                <w:ins w:id="2158" w:author="ERCOT" w:date="2025-07-16T18:32:00Z" w16du:dateUtc="2025-07-16T23:32:00Z"/>
                <w:rFonts w:ascii="Times New Roman" w:eastAsia="Times New Roman" w:hAnsi="Times New Roman"/>
                <w:b/>
              </w:rPr>
            </w:pPr>
            <w:ins w:id="2159" w:author="ERCOT" w:date="2025-07-16T18:32:00Z" w16du:dateUtc="2025-07-16T23:32:00Z">
              <w:r w:rsidRPr="00F374E3">
                <w:rPr>
                  <w:rFonts w:ascii="Times New Roman" w:eastAsia="Times New Roman" w:hAnsi="Times New Roman"/>
                  <w:b/>
                </w:rPr>
                <w:t>Format</w:t>
              </w:r>
            </w:ins>
          </w:p>
        </w:tc>
      </w:tr>
      <w:tr w:rsidR="005659E9" w:rsidRPr="00F374E3" w14:paraId="1E83E203" w14:textId="77777777" w:rsidTr="00082ED8">
        <w:trPr>
          <w:cantSplit/>
          <w:trHeight w:val="518"/>
          <w:jc w:val="center"/>
          <w:ins w:id="2160" w:author="ERCOT" w:date="2025-07-16T18:32:00Z"/>
        </w:trPr>
        <w:tc>
          <w:tcPr>
            <w:tcW w:w="1206" w:type="dxa"/>
            <w:tcMar>
              <w:top w:w="43" w:type="dxa"/>
              <w:left w:w="43" w:type="dxa"/>
              <w:bottom w:w="43" w:type="dxa"/>
              <w:right w:w="43" w:type="dxa"/>
            </w:tcMar>
            <w:vAlign w:val="center"/>
          </w:tcPr>
          <w:p w14:paraId="3AEA1601" w14:textId="77777777" w:rsidR="005659E9" w:rsidRPr="00F374E3" w:rsidRDefault="005659E9" w:rsidP="00082ED8">
            <w:pPr>
              <w:spacing w:after="0" w:line="240" w:lineRule="auto"/>
              <w:jc w:val="center"/>
              <w:rPr>
                <w:ins w:id="2161" w:author="ERCOT" w:date="2025-07-16T18:32:00Z" w16du:dateUtc="2025-07-16T23:32:00Z"/>
                <w:rFonts w:ascii="Times New Roman" w:eastAsia="Times New Roman" w:hAnsi="Times New Roman"/>
              </w:rPr>
            </w:pPr>
            <w:ins w:id="2162" w:author="ERCOT" w:date="2025-07-16T18:32:00Z" w16du:dateUtc="2025-07-16T23:32:00Z">
              <w:r w:rsidRPr="00F374E3">
                <w:rPr>
                  <w:rFonts w:ascii="Times New Roman" w:eastAsia="Times New Roman" w:hAnsi="Times New Roman"/>
                </w:rPr>
                <w:t>Record Type</w:t>
              </w:r>
            </w:ins>
          </w:p>
        </w:tc>
        <w:tc>
          <w:tcPr>
            <w:tcW w:w="1616" w:type="dxa"/>
            <w:tcMar>
              <w:top w:w="43" w:type="dxa"/>
              <w:left w:w="43" w:type="dxa"/>
              <w:bottom w:w="43" w:type="dxa"/>
              <w:right w:w="43" w:type="dxa"/>
            </w:tcMar>
            <w:vAlign w:val="center"/>
          </w:tcPr>
          <w:p w14:paraId="415AFDFA" w14:textId="77777777" w:rsidR="005659E9" w:rsidRPr="00F374E3" w:rsidRDefault="005659E9" w:rsidP="00082ED8">
            <w:pPr>
              <w:spacing w:after="0" w:line="240" w:lineRule="auto"/>
              <w:jc w:val="center"/>
              <w:rPr>
                <w:ins w:id="2163" w:author="ERCOT" w:date="2025-07-16T18:32:00Z" w16du:dateUtc="2025-07-16T23:32:00Z"/>
                <w:rFonts w:ascii="Times New Roman" w:eastAsia="Times New Roman" w:hAnsi="Times New Roman"/>
              </w:rPr>
            </w:pPr>
            <w:ins w:id="2164"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5ACE42F3" w14:textId="77777777" w:rsidR="005659E9" w:rsidRPr="00F374E3" w:rsidRDefault="005659E9" w:rsidP="00082ED8">
            <w:pPr>
              <w:spacing w:after="0" w:line="240" w:lineRule="auto"/>
              <w:jc w:val="center"/>
              <w:rPr>
                <w:ins w:id="2165" w:author="ERCOT" w:date="2025-07-16T18:32:00Z" w16du:dateUtc="2025-07-16T23:32:00Z"/>
                <w:rFonts w:ascii="Times New Roman" w:eastAsia="Times New Roman" w:hAnsi="Times New Roman"/>
              </w:rPr>
            </w:pPr>
            <w:ins w:id="2166" w:author="ERCOT" w:date="2025-07-16T18:32:00Z" w16du:dateUtc="2025-07-16T23:32:00Z">
              <w:r w:rsidRPr="00F374E3">
                <w:rPr>
                  <w:rFonts w:ascii="Times New Roman" w:eastAsia="Times New Roman" w:hAnsi="Times New Roman"/>
                </w:rPr>
                <w:t>Hard Code “ER1”</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35EB4A08" w14:textId="77777777" w:rsidR="005659E9" w:rsidRPr="00F374E3" w:rsidRDefault="005659E9" w:rsidP="00082ED8">
            <w:pPr>
              <w:spacing w:after="0" w:line="240" w:lineRule="auto"/>
              <w:jc w:val="center"/>
              <w:rPr>
                <w:ins w:id="2167" w:author="ERCOT" w:date="2025-07-16T18:32:00Z" w16du:dateUtc="2025-07-16T23:32:00Z"/>
                <w:rFonts w:ascii="Times New Roman" w:eastAsia="Times New Roman" w:hAnsi="Times New Roman"/>
              </w:rPr>
            </w:pPr>
            <w:ins w:id="2168" w:author="ERCOT" w:date="2025-07-16T18:32:00Z" w16du:dateUtc="2025-07-16T23:32:00Z">
              <w:r w:rsidRPr="00F374E3">
                <w:rPr>
                  <w:rFonts w:ascii="Times New Roman" w:eastAsia="Times New Roman" w:hAnsi="Times New Roman"/>
                </w:rPr>
                <w:t>Alpha numeric (3)</w:t>
              </w:r>
            </w:ins>
          </w:p>
        </w:tc>
      </w:tr>
      <w:tr w:rsidR="005659E9" w:rsidRPr="00F374E3" w14:paraId="31BDD1BC" w14:textId="77777777" w:rsidTr="00082ED8">
        <w:trPr>
          <w:cantSplit/>
          <w:trHeight w:val="518"/>
          <w:jc w:val="center"/>
          <w:ins w:id="2169" w:author="ERCOT" w:date="2025-07-16T18:32:00Z"/>
        </w:trPr>
        <w:tc>
          <w:tcPr>
            <w:tcW w:w="1206" w:type="dxa"/>
            <w:tcMar>
              <w:top w:w="43" w:type="dxa"/>
              <w:left w:w="43" w:type="dxa"/>
              <w:bottom w:w="43" w:type="dxa"/>
              <w:right w:w="43" w:type="dxa"/>
            </w:tcMar>
            <w:vAlign w:val="center"/>
          </w:tcPr>
          <w:p w14:paraId="44823D0B" w14:textId="77777777" w:rsidR="005659E9" w:rsidRPr="00F374E3" w:rsidRDefault="005659E9" w:rsidP="00082ED8">
            <w:pPr>
              <w:spacing w:after="0" w:line="240" w:lineRule="auto"/>
              <w:jc w:val="center"/>
              <w:rPr>
                <w:ins w:id="2170" w:author="ERCOT" w:date="2025-07-16T18:32:00Z" w16du:dateUtc="2025-07-16T23:32:00Z"/>
                <w:rFonts w:ascii="Times New Roman" w:eastAsia="Times New Roman" w:hAnsi="Times New Roman"/>
              </w:rPr>
            </w:pPr>
            <w:ins w:id="2171" w:author="ERCOT" w:date="2025-07-16T18:32:00Z" w16du:dateUtc="2025-07-16T23:32:00Z">
              <w:r w:rsidRPr="00F374E3">
                <w:rPr>
                  <w:rFonts w:ascii="Times New Roman" w:eastAsia="Times New Roman" w:hAnsi="Times New Roman"/>
                </w:rPr>
                <w:t>Record Number</w:t>
              </w:r>
            </w:ins>
          </w:p>
        </w:tc>
        <w:tc>
          <w:tcPr>
            <w:tcW w:w="1616" w:type="dxa"/>
            <w:tcMar>
              <w:top w:w="43" w:type="dxa"/>
              <w:left w:w="43" w:type="dxa"/>
              <w:bottom w:w="43" w:type="dxa"/>
              <w:right w:w="43" w:type="dxa"/>
            </w:tcMar>
            <w:vAlign w:val="center"/>
          </w:tcPr>
          <w:p w14:paraId="536CB26D" w14:textId="77777777" w:rsidR="005659E9" w:rsidRPr="00F374E3" w:rsidRDefault="005659E9" w:rsidP="00082ED8">
            <w:pPr>
              <w:spacing w:after="0" w:line="240" w:lineRule="auto"/>
              <w:jc w:val="center"/>
              <w:rPr>
                <w:ins w:id="2172" w:author="ERCOT" w:date="2025-07-16T18:32:00Z" w16du:dateUtc="2025-07-16T23:32:00Z"/>
                <w:rFonts w:ascii="Times New Roman" w:eastAsia="Times New Roman" w:hAnsi="Times New Roman"/>
              </w:rPr>
            </w:pPr>
            <w:ins w:id="2173"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0C05DADD" w14:textId="77777777" w:rsidR="005659E9" w:rsidRPr="00F374E3" w:rsidRDefault="005659E9" w:rsidP="00082ED8">
            <w:pPr>
              <w:spacing w:after="0" w:line="240" w:lineRule="auto"/>
              <w:jc w:val="center"/>
              <w:rPr>
                <w:ins w:id="2174" w:author="ERCOT" w:date="2025-07-16T18:32:00Z" w16du:dateUtc="2025-07-16T23:32:00Z"/>
                <w:rFonts w:ascii="Times New Roman" w:eastAsia="Times New Roman" w:hAnsi="Times New Roman"/>
              </w:rPr>
            </w:pPr>
            <w:ins w:id="2175" w:author="ERCOT" w:date="2025-07-16T18:32:00Z" w16du:dateUtc="2025-07-16T23:32:00Z">
              <w:r w:rsidRPr="00F374E3">
                <w:rPr>
                  <w:rFonts w:ascii="Times New Roman" w:eastAsia="Times New Roman" w:hAnsi="Times New Roman"/>
                </w:rPr>
                <w:t>The unique sequential record number starting with “1”</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57AA0CE7" w14:textId="77777777" w:rsidR="005659E9" w:rsidRPr="00F374E3" w:rsidRDefault="005659E9" w:rsidP="00082ED8">
            <w:pPr>
              <w:spacing w:after="0" w:line="240" w:lineRule="auto"/>
              <w:jc w:val="center"/>
              <w:rPr>
                <w:ins w:id="2176" w:author="ERCOT" w:date="2025-07-16T18:32:00Z" w16du:dateUtc="2025-07-16T23:32:00Z"/>
                <w:rFonts w:ascii="Times New Roman" w:eastAsia="Times New Roman" w:hAnsi="Times New Roman"/>
              </w:rPr>
            </w:pPr>
            <w:ins w:id="2177" w:author="ERCOT" w:date="2025-07-16T18:32:00Z" w16du:dateUtc="2025-07-16T23:32:00Z">
              <w:r w:rsidRPr="00F374E3">
                <w:rPr>
                  <w:rFonts w:ascii="Times New Roman" w:eastAsia="Times New Roman" w:hAnsi="Times New Roman"/>
                </w:rPr>
                <w:t>Numeric (8)</w:t>
              </w:r>
            </w:ins>
          </w:p>
        </w:tc>
      </w:tr>
      <w:tr w:rsidR="005659E9" w:rsidRPr="00F374E3" w14:paraId="5EAE6921" w14:textId="77777777" w:rsidTr="00082ED8">
        <w:trPr>
          <w:cantSplit/>
          <w:trHeight w:val="518"/>
          <w:jc w:val="center"/>
          <w:ins w:id="2178" w:author="ERCOT" w:date="2025-07-16T18:32:00Z"/>
        </w:trPr>
        <w:tc>
          <w:tcPr>
            <w:tcW w:w="1206" w:type="dxa"/>
            <w:tcMar>
              <w:top w:w="43" w:type="dxa"/>
              <w:left w:w="43" w:type="dxa"/>
              <w:bottom w:w="43" w:type="dxa"/>
              <w:right w:w="43" w:type="dxa"/>
            </w:tcMar>
            <w:vAlign w:val="center"/>
          </w:tcPr>
          <w:p w14:paraId="5A23EEA4" w14:textId="77777777" w:rsidR="005659E9" w:rsidRPr="00F374E3" w:rsidRDefault="005659E9" w:rsidP="00082ED8">
            <w:pPr>
              <w:spacing w:after="0" w:line="240" w:lineRule="auto"/>
              <w:jc w:val="center"/>
              <w:rPr>
                <w:ins w:id="2179" w:author="ERCOT" w:date="2025-07-16T18:32:00Z" w16du:dateUtc="2025-07-16T23:32:00Z"/>
                <w:rFonts w:ascii="Times New Roman" w:eastAsia="Times New Roman" w:hAnsi="Times New Roman"/>
              </w:rPr>
            </w:pPr>
            <w:ins w:id="2180" w:author="ERCOT" w:date="2025-07-16T18:32:00Z" w16du:dateUtc="2025-07-16T23:32:00Z">
              <w:r w:rsidRPr="00515341">
                <w:rPr>
                  <w:rFonts w:ascii="Times New Roman" w:eastAsia="Times New Roman" w:hAnsi="Times New Roman"/>
                </w:rPr>
                <w:t>Unique Meter ID</w:t>
              </w:r>
            </w:ins>
          </w:p>
        </w:tc>
        <w:tc>
          <w:tcPr>
            <w:tcW w:w="1616" w:type="dxa"/>
            <w:tcMar>
              <w:top w:w="43" w:type="dxa"/>
              <w:left w:w="43" w:type="dxa"/>
              <w:bottom w:w="43" w:type="dxa"/>
              <w:right w:w="43" w:type="dxa"/>
            </w:tcMar>
            <w:vAlign w:val="center"/>
          </w:tcPr>
          <w:p w14:paraId="2F86DF26" w14:textId="77777777" w:rsidR="005659E9" w:rsidRPr="00F374E3" w:rsidRDefault="005659E9" w:rsidP="00082ED8">
            <w:pPr>
              <w:spacing w:after="0" w:line="240" w:lineRule="auto"/>
              <w:jc w:val="center"/>
              <w:rPr>
                <w:ins w:id="2181" w:author="ERCOT" w:date="2025-07-16T18:32:00Z" w16du:dateUtc="2025-07-16T23:32:00Z"/>
                <w:rFonts w:ascii="Times New Roman" w:eastAsia="Times New Roman" w:hAnsi="Times New Roman"/>
              </w:rPr>
            </w:pPr>
            <w:ins w:id="2182" w:author="ERCOT" w:date="2025-07-16T18:32:00Z" w16du:dateUtc="2025-07-16T23:32:00Z">
              <w:r w:rsidRPr="00515341">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642B78EA" w14:textId="77777777" w:rsidR="005659E9" w:rsidRPr="00F374E3" w:rsidRDefault="005659E9" w:rsidP="00082ED8">
            <w:pPr>
              <w:spacing w:after="0" w:line="240" w:lineRule="auto"/>
              <w:jc w:val="center"/>
              <w:rPr>
                <w:ins w:id="2183" w:author="ERCOT" w:date="2025-07-16T18:32:00Z" w16du:dateUtc="2025-07-16T23:32:00Z"/>
                <w:rFonts w:ascii="Times New Roman" w:eastAsia="Times New Roman" w:hAnsi="Times New Roman"/>
              </w:rPr>
            </w:pPr>
            <w:ins w:id="2184" w:author="ERCOT" w:date="2025-07-16T18:32:00Z" w16du:dateUtc="2025-07-16T23:32:00Z">
              <w:r w:rsidRPr="00515341">
                <w:rPr>
                  <w:rFonts w:ascii="Times New Roman" w:eastAsia="Times New Roman" w:hAnsi="Times New Roman"/>
                </w:rPr>
                <w:t>The Unique Meter ID is the basic identifier assigned by the NOIE to each SDP.</w:t>
              </w:r>
            </w:ins>
          </w:p>
        </w:tc>
        <w:tc>
          <w:tcPr>
            <w:tcW w:w="1701" w:type="dxa"/>
            <w:tcMar>
              <w:top w:w="43" w:type="dxa"/>
              <w:left w:w="43" w:type="dxa"/>
              <w:bottom w:w="43" w:type="dxa"/>
              <w:right w:w="43" w:type="dxa"/>
            </w:tcMar>
            <w:vAlign w:val="center"/>
          </w:tcPr>
          <w:p w14:paraId="72CA871D" w14:textId="77777777" w:rsidR="005659E9" w:rsidRPr="00F374E3" w:rsidRDefault="005659E9" w:rsidP="00082ED8">
            <w:pPr>
              <w:spacing w:after="0" w:line="240" w:lineRule="auto"/>
              <w:jc w:val="center"/>
              <w:rPr>
                <w:ins w:id="2185" w:author="ERCOT" w:date="2025-07-16T18:32:00Z" w16du:dateUtc="2025-07-16T23:32:00Z"/>
                <w:rFonts w:ascii="Times New Roman" w:eastAsia="Times New Roman" w:hAnsi="Times New Roman"/>
              </w:rPr>
            </w:pPr>
            <w:ins w:id="2186" w:author="ERCOT" w:date="2025-07-16T18:32:00Z" w16du:dateUtc="2025-07-16T23:32:00Z">
              <w:r w:rsidRPr="00515341">
                <w:rPr>
                  <w:rFonts w:ascii="Times New Roman" w:eastAsia="Times New Roman" w:hAnsi="Times New Roman"/>
                </w:rPr>
                <w:t>Alpha numeric (36)</w:t>
              </w:r>
            </w:ins>
          </w:p>
        </w:tc>
      </w:tr>
      <w:tr w:rsidR="005659E9" w:rsidRPr="00F374E3" w14:paraId="40E6BF9C" w14:textId="77777777" w:rsidTr="00082ED8">
        <w:trPr>
          <w:cantSplit/>
          <w:trHeight w:val="518"/>
          <w:jc w:val="center"/>
          <w:ins w:id="2187" w:author="ERCOT" w:date="2025-07-16T18:32:00Z"/>
        </w:trPr>
        <w:tc>
          <w:tcPr>
            <w:tcW w:w="1206" w:type="dxa"/>
            <w:tcMar>
              <w:top w:w="43" w:type="dxa"/>
              <w:left w:w="43" w:type="dxa"/>
              <w:bottom w:w="43" w:type="dxa"/>
              <w:right w:w="43" w:type="dxa"/>
            </w:tcMar>
            <w:vAlign w:val="center"/>
          </w:tcPr>
          <w:p w14:paraId="64041218" w14:textId="77777777" w:rsidR="005659E9" w:rsidRPr="00F374E3" w:rsidRDefault="005659E9" w:rsidP="00082ED8">
            <w:pPr>
              <w:spacing w:after="0" w:line="240" w:lineRule="auto"/>
              <w:jc w:val="center"/>
              <w:rPr>
                <w:ins w:id="2188" w:author="ERCOT" w:date="2025-07-16T18:32:00Z" w16du:dateUtc="2025-07-16T23:32:00Z"/>
                <w:rFonts w:ascii="Times New Roman" w:eastAsia="Times New Roman" w:hAnsi="Times New Roman"/>
              </w:rPr>
            </w:pPr>
            <w:ins w:id="2189" w:author="ERCOT" w:date="2025-07-16T18:32:00Z" w16du:dateUtc="2025-07-16T23:32:00Z">
              <w:r w:rsidRPr="00F374E3">
                <w:rPr>
                  <w:rFonts w:ascii="Times New Roman" w:eastAsia="Times New Roman" w:hAnsi="Times New Roman"/>
                </w:rPr>
                <w:t>Original Record Type</w:t>
              </w:r>
            </w:ins>
          </w:p>
        </w:tc>
        <w:tc>
          <w:tcPr>
            <w:tcW w:w="1616" w:type="dxa"/>
            <w:tcMar>
              <w:top w:w="43" w:type="dxa"/>
              <w:left w:w="43" w:type="dxa"/>
              <w:bottom w:w="43" w:type="dxa"/>
              <w:right w:w="43" w:type="dxa"/>
            </w:tcMar>
            <w:vAlign w:val="center"/>
          </w:tcPr>
          <w:p w14:paraId="0B370D45" w14:textId="77777777" w:rsidR="005659E9" w:rsidRPr="00F374E3" w:rsidRDefault="005659E9" w:rsidP="00082ED8">
            <w:pPr>
              <w:spacing w:after="0" w:line="240" w:lineRule="auto"/>
              <w:jc w:val="center"/>
              <w:rPr>
                <w:ins w:id="2190" w:author="ERCOT" w:date="2025-07-16T18:32:00Z" w16du:dateUtc="2025-07-16T23:32:00Z"/>
                <w:rFonts w:ascii="Times New Roman" w:eastAsia="Times New Roman" w:hAnsi="Times New Roman"/>
              </w:rPr>
            </w:pPr>
            <w:ins w:id="2191"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5A04CEC8" w14:textId="77777777" w:rsidR="005659E9" w:rsidRPr="00F374E3" w:rsidRDefault="005659E9" w:rsidP="00082ED8">
            <w:pPr>
              <w:spacing w:after="0" w:line="240" w:lineRule="auto"/>
              <w:jc w:val="center"/>
              <w:rPr>
                <w:ins w:id="2192" w:author="ERCOT" w:date="2025-07-16T18:32:00Z" w16du:dateUtc="2025-07-16T23:32:00Z"/>
                <w:rFonts w:ascii="Times New Roman" w:eastAsia="Times New Roman" w:hAnsi="Times New Roman"/>
              </w:rPr>
            </w:pPr>
            <w:ins w:id="2193" w:author="ERCOT" w:date="2025-07-16T18:32:00Z" w16du:dateUtc="2025-07-16T23:32:00Z">
              <w:r w:rsidRPr="00F374E3">
                <w:rPr>
                  <w:rFonts w:ascii="Times New Roman" w:eastAsia="Times New Roman" w:hAnsi="Times New Roman"/>
                </w:rPr>
                <w:t>The type of record in error.  Valid values are DET, HDR, and SUM.</w:t>
              </w:r>
            </w:ins>
          </w:p>
        </w:tc>
        <w:tc>
          <w:tcPr>
            <w:tcW w:w="1701" w:type="dxa"/>
            <w:tcMar>
              <w:top w:w="43" w:type="dxa"/>
              <w:left w:w="43" w:type="dxa"/>
              <w:bottom w:w="43" w:type="dxa"/>
              <w:right w:w="43" w:type="dxa"/>
            </w:tcMar>
            <w:vAlign w:val="center"/>
          </w:tcPr>
          <w:p w14:paraId="057DA9C6" w14:textId="77777777" w:rsidR="005659E9" w:rsidRPr="00F374E3" w:rsidRDefault="005659E9" w:rsidP="00082ED8">
            <w:pPr>
              <w:spacing w:after="0" w:line="240" w:lineRule="auto"/>
              <w:jc w:val="center"/>
              <w:rPr>
                <w:ins w:id="2194" w:author="ERCOT" w:date="2025-07-16T18:32:00Z" w16du:dateUtc="2025-07-16T23:32:00Z"/>
                <w:rFonts w:ascii="Times New Roman" w:eastAsia="Times New Roman" w:hAnsi="Times New Roman"/>
              </w:rPr>
            </w:pPr>
            <w:ins w:id="2195" w:author="ERCOT" w:date="2025-07-16T18:32:00Z" w16du:dateUtc="2025-07-16T23:32:00Z">
              <w:r w:rsidRPr="00F374E3">
                <w:rPr>
                  <w:rFonts w:ascii="Times New Roman" w:eastAsia="Times New Roman" w:hAnsi="Times New Roman"/>
                </w:rPr>
                <w:t>Alpha numeric (3)</w:t>
              </w:r>
            </w:ins>
          </w:p>
        </w:tc>
      </w:tr>
      <w:tr w:rsidR="005659E9" w:rsidRPr="00F374E3" w14:paraId="26A1D92B" w14:textId="77777777" w:rsidTr="00082ED8">
        <w:trPr>
          <w:cantSplit/>
          <w:trHeight w:val="518"/>
          <w:jc w:val="center"/>
          <w:ins w:id="2196" w:author="ERCOT" w:date="2025-07-16T18:32:00Z"/>
        </w:trPr>
        <w:tc>
          <w:tcPr>
            <w:tcW w:w="1206" w:type="dxa"/>
            <w:tcMar>
              <w:top w:w="43" w:type="dxa"/>
              <w:left w:w="43" w:type="dxa"/>
              <w:bottom w:w="43" w:type="dxa"/>
              <w:right w:w="43" w:type="dxa"/>
            </w:tcMar>
            <w:vAlign w:val="center"/>
          </w:tcPr>
          <w:p w14:paraId="6F51A3BA" w14:textId="77777777" w:rsidR="005659E9" w:rsidRPr="00F374E3" w:rsidRDefault="005659E9" w:rsidP="00082ED8">
            <w:pPr>
              <w:spacing w:after="0" w:line="240" w:lineRule="auto"/>
              <w:jc w:val="center"/>
              <w:rPr>
                <w:ins w:id="2197" w:author="ERCOT" w:date="2025-07-16T18:32:00Z" w16du:dateUtc="2025-07-16T23:32:00Z"/>
                <w:rFonts w:ascii="Times New Roman" w:eastAsia="Times New Roman" w:hAnsi="Times New Roman"/>
              </w:rPr>
            </w:pPr>
            <w:ins w:id="2198" w:author="ERCOT" w:date="2025-07-16T18:32:00Z" w16du:dateUtc="2025-07-16T23:32:00Z">
              <w:r w:rsidRPr="00F374E3">
                <w:rPr>
                  <w:rFonts w:ascii="Times New Roman" w:eastAsia="Times New Roman" w:hAnsi="Times New Roman"/>
                </w:rPr>
                <w:t>Original Record Number</w:t>
              </w:r>
            </w:ins>
          </w:p>
        </w:tc>
        <w:tc>
          <w:tcPr>
            <w:tcW w:w="1616" w:type="dxa"/>
            <w:tcMar>
              <w:top w:w="43" w:type="dxa"/>
              <w:left w:w="43" w:type="dxa"/>
              <w:bottom w:w="43" w:type="dxa"/>
              <w:right w:w="43" w:type="dxa"/>
            </w:tcMar>
            <w:vAlign w:val="center"/>
          </w:tcPr>
          <w:p w14:paraId="2A031188" w14:textId="77777777" w:rsidR="005659E9" w:rsidRPr="00F374E3" w:rsidRDefault="005659E9" w:rsidP="00082ED8">
            <w:pPr>
              <w:spacing w:after="0" w:line="240" w:lineRule="auto"/>
              <w:jc w:val="center"/>
              <w:rPr>
                <w:ins w:id="2199" w:author="ERCOT" w:date="2025-07-16T18:32:00Z" w16du:dateUtc="2025-07-16T23:32:00Z"/>
                <w:rFonts w:ascii="Times New Roman" w:eastAsia="Times New Roman" w:hAnsi="Times New Roman"/>
              </w:rPr>
            </w:pPr>
            <w:ins w:id="2200" w:author="ERCOT" w:date="2025-07-16T18:32:00Z" w16du:dateUtc="2025-07-16T23:32:00Z">
              <w:r w:rsidRPr="00F374E3">
                <w:rPr>
                  <w:rFonts w:ascii="Times New Roman" w:eastAsia="Times New Roman" w:hAnsi="Times New Roman"/>
                </w:rPr>
                <w:t>Conditional</w:t>
              </w:r>
            </w:ins>
          </w:p>
        </w:tc>
        <w:tc>
          <w:tcPr>
            <w:tcW w:w="3932" w:type="dxa"/>
            <w:tcMar>
              <w:top w:w="43" w:type="dxa"/>
              <w:left w:w="43" w:type="dxa"/>
              <w:bottom w:w="43" w:type="dxa"/>
              <w:right w:w="43" w:type="dxa"/>
            </w:tcMar>
            <w:vAlign w:val="center"/>
          </w:tcPr>
          <w:p w14:paraId="52C444BA" w14:textId="77777777" w:rsidR="005659E9" w:rsidRPr="00F374E3" w:rsidRDefault="005659E9" w:rsidP="00082ED8">
            <w:pPr>
              <w:spacing w:after="0" w:line="240" w:lineRule="auto"/>
              <w:jc w:val="center"/>
              <w:rPr>
                <w:ins w:id="2201" w:author="ERCOT" w:date="2025-07-16T18:32:00Z" w16du:dateUtc="2025-07-16T23:32:00Z"/>
                <w:rFonts w:ascii="Times New Roman" w:eastAsia="Times New Roman" w:hAnsi="Times New Roman"/>
              </w:rPr>
            </w:pPr>
            <w:ins w:id="2202" w:author="ERCOT" w:date="2025-07-16T18:32:00Z" w16du:dateUtc="2025-07-16T23:32:00Z">
              <w:r w:rsidRPr="00F374E3">
                <w:rPr>
                  <w:rFonts w:ascii="Times New Roman" w:eastAsia="Times New Roman" w:hAnsi="Times New Roman"/>
                </w:rPr>
                <w:t>Original DET Record Number sent from RD</w:t>
              </w:r>
              <w:r>
                <w:rPr>
                  <w:rFonts w:ascii="Times New Roman" w:eastAsia="Times New Roman" w:hAnsi="Times New Roman"/>
                </w:rPr>
                <w:t>RIntervaldata</w:t>
              </w:r>
              <w:r w:rsidRPr="00F374E3">
                <w:rPr>
                  <w:rFonts w:ascii="Times New Roman" w:eastAsia="Times New Roman" w:hAnsi="Times New Roman"/>
                </w:rPr>
                <w:t xml:space="preserve"> file that is in error.  Required if Original Record Type is DET.</w:t>
              </w:r>
            </w:ins>
          </w:p>
        </w:tc>
        <w:tc>
          <w:tcPr>
            <w:tcW w:w="1701" w:type="dxa"/>
            <w:tcMar>
              <w:top w:w="43" w:type="dxa"/>
              <w:left w:w="43" w:type="dxa"/>
              <w:bottom w:w="43" w:type="dxa"/>
              <w:right w:w="43" w:type="dxa"/>
            </w:tcMar>
            <w:vAlign w:val="center"/>
          </w:tcPr>
          <w:p w14:paraId="4E8D87DC" w14:textId="77777777" w:rsidR="005659E9" w:rsidRPr="00F374E3" w:rsidRDefault="005659E9" w:rsidP="00082ED8">
            <w:pPr>
              <w:spacing w:after="0" w:line="240" w:lineRule="auto"/>
              <w:jc w:val="center"/>
              <w:rPr>
                <w:ins w:id="2203" w:author="ERCOT" w:date="2025-07-16T18:32:00Z" w16du:dateUtc="2025-07-16T23:32:00Z"/>
                <w:rFonts w:ascii="Times New Roman" w:eastAsia="Times New Roman" w:hAnsi="Times New Roman"/>
              </w:rPr>
            </w:pPr>
            <w:ins w:id="2204" w:author="ERCOT" w:date="2025-07-16T18:32:00Z" w16du:dateUtc="2025-07-16T23:32:00Z">
              <w:r w:rsidRPr="00F374E3">
                <w:rPr>
                  <w:rFonts w:ascii="Times New Roman" w:eastAsia="Times New Roman" w:hAnsi="Times New Roman"/>
                </w:rPr>
                <w:t>Numeric (8)</w:t>
              </w:r>
            </w:ins>
          </w:p>
        </w:tc>
      </w:tr>
      <w:tr w:rsidR="005659E9" w:rsidRPr="00F374E3" w14:paraId="7BB21503" w14:textId="77777777" w:rsidTr="00082ED8">
        <w:trPr>
          <w:cantSplit/>
          <w:trHeight w:val="518"/>
          <w:jc w:val="center"/>
          <w:ins w:id="2205" w:author="ERCOT" w:date="2025-07-16T18:32:00Z"/>
        </w:trPr>
        <w:tc>
          <w:tcPr>
            <w:tcW w:w="1206" w:type="dxa"/>
            <w:tcMar>
              <w:top w:w="43" w:type="dxa"/>
              <w:left w:w="43" w:type="dxa"/>
              <w:bottom w:w="43" w:type="dxa"/>
              <w:right w:w="43" w:type="dxa"/>
            </w:tcMar>
            <w:vAlign w:val="center"/>
          </w:tcPr>
          <w:p w14:paraId="2A14FCB9" w14:textId="77777777" w:rsidR="005659E9" w:rsidRPr="00F374E3" w:rsidRDefault="005659E9" w:rsidP="00082ED8">
            <w:pPr>
              <w:spacing w:after="0" w:line="240" w:lineRule="auto"/>
              <w:jc w:val="center"/>
              <w:rPr>
                <w:ins w:id="2206" w:author="ERCOT" w:date="2025-07-16T18:32:00Z" w16du:dateUtc="2025-07-16T23:32:00Z"/>
                <w:rFonts w:ascii="Times New Roman" w:eastAsia="Times New Roman" w:hAnsi="Times New Roman"/>
              </w:rPr>
            </w:pPr>
            <w:ins w:id="2207" w:author="ERCOT" w:date="2025-07-16T18:32:00Z" w16du:dateUtc="2025-07-16T23:32:00Z">
              <w:r w:rsidRPr="00F374E3">
                <w:rPr>
                  <w:rFonts w:ascii="Times New Roman" w:eastAsia="Times New Roman" w:hAnsi="Times New Roman"/>
                </w:rPr>
                <w:t>Field Name</w:t>
              </w:r>
            </w:ins>
          </w:p>
        </w:tc>
        <w:tc>
          <w:tcPr>
            <w:tcW w:w="1616" w:type="dxa"/>
            <w:tcMar>
              <w:top w:w="43" w:type="dxa"/>
              <w:left w:w="43" w:type="dxa"/>
              <w:bottom w:w="43" w:type="dxa"/>
              <w:right w:w="43" w:type="dxa"/>
            </w:tcMar>
            <w:vAlign w:val="center"/>
          </w:tcPr>
          <w:p w14:paraId="022FFE3B" w14:textId="77777777" w:rsidR="005659E9" w:rsidRPr="00F374E3" w:rsidRDefault="005659E9" w:rsidP="00082ED8">
            <w:pPr>
              <w:spacing w:after="0" w:line="240" w:lineRule="auto"/>
              <w:jc w:val="center"/>
              <w:rPr>
                <w:ins w:id="2208" w:author="ERCOT" w:date="2025-07-16T18:32:00Z" w16du:dateUtc="2025-07-16T23:32:00Z"/>
                <w:rFonts w:ascii="Times New Roman" w:eastAsia="Times New Roman" w:hAnsi="Times New Roman"/>
              </w:rPr>
            </w:pPr>
            <w:ins w:id="2209"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0638D9AE" w14:textId="77777777" w:rsidR="005659E9" w:rsidRPr="00F374E3" w:rsidRDefault="005659E9" w:rsidP="00082ED8">
            <w:pPr>
              <w:spacing w:after="0" w:line="240" w:lineRule="auto"/>
              <w:jc w:val="center"/>
              <w:rPr>
                <w:ins w:id="2210" w:author="ERCOT" w:date="2025-07-16T18:32:00Z" w16du:dateUtc="2025-07-16T23:32:00Z"/>
                <w:rFonts w:ascii="Times New Roman" w:eastAsia="Times New Roman" w:hAnsi="Times New Roman"/>
              </w:rPr>
            </w:pPr>
            <w:ins w:id="2211" w:author="ERCOT" w:date="2025-07-16T18:32:00Z" w16du:dateUtc="2025-07-16T23:32:00Z">
              <w:r w:rsidRPr="00F374E3">
                <w:rPr>
                  <w:rFonts w:ascii="Times New Roman" w:eastAsia="Times New Roman" w:hAnsi="Times New Roman"/>
                </w:rPr>
                <w:t>Field name in record that is in error.</w:t>
              </w:r>
            </w:ins>
          </w:p>
        </w:tc>
        <w:tc>
          <w:tcPr>
            <w:tcW w:w="1701" w:type="dxa"/>
            <w:tcMar>
              <w:top w:w="43" w:type="dxa"/>
              <w:left w:w="43" w:type="dxa"/>
              <w:bottom w:w="43" w:type="dxa"/>
              <w:right w:w="43" w:type="dxa"/>
            </w:tcMar>
            <w:vAlign w:val="center"/>
          </w:tcPr>
          <w:p w14:paraId="4E039D30" w14:textId="77777777" w:rsidR="005659E9" w:rsidRPr="00F374E3" w:rsidRDefault="005659E9" w:rsidP="00082ED8">
            <w:pPr>
              <w:spacing w:after="0" w:line="240" w:lineRule="auto"/>
              <w:jc w:val="center"/>
              <w:rPr>
                <w:ins w:id="2212" w:author="ERCOT" w:date="2025-07-16T18:32:00Z" w16du:dateUtc="2025-07-16T23:32:00Z"/>
                <w:rFonts w:ascii="Times New Roman" w:eastAsia="Times New Roman" w:hAnsi="Times New Roman"/>
              </w:rPr>
            </w:pPr>
            <w:ins w:id="2213" w:author="ERCOT" w:date="2025-07-16T18:32:00Z" w16du:dateUtc="2025-07-16T23:32:00Z">
              <w:r w:rsidRPr="00F374E3">
                <w:rPr>
                  <w:rFonts w:ascii="Times New Roman" w:eastAsia="Times New Roman" w:hAnsi="Times New Roman"/>
                </w:rPr>
                <w:t>Alpha numeric (80)</w:t>
              </w:r>
            </w:ins>
          </w:p>
        </w:tc>
      </w:tr>
      <w:tr w:rsidR="005659E9" w:rsidRPr="00F374E3" w14:paraId="6E1ACC90" w14:textId="77777777" w:rsidTr="00082ED8">
        <w:trPr>
          <w:cantSplit/>
          <w:trHeight w:val="518"/>
          <w:jc w:val="center"/>
          <w:ins w:id="2214" w:author="ERCOT" w:date="2025-07-16T18:32:00Z"/>
        </w:trPr>
        <w:tc>
          <w:tcPr>
            <w:tcW w:w="1206" w:type="dxa"/>
            <w:tcMar>
              <w:top w:w="43" w:type="dxa"/>
              <w:left w:w="43" w:type="dxa"/>
              <w:bottom w:w="43" w:type="dxa"/>
              <w:right w:w="43" w:type="dxa"/>
            </w:tcMar>
            <w:vAlign w:val="center"/>
          </w:tcPr>
          <w:p w14:paraId="79DD1C28" w14:textId="77777777" w:rsidR="005659E9" w:rsidRPr="00F374E3" w:rsidRDefault="005659E9" w:rsidP="00082ED8">
            <w:pPr>
              <w:spacing w:after="0" w:line="240" w:lineRule="auto"/>
              <w:jc w:val="center"/>
              <w:rPr>
                <w:ins w:id="2215" w:author="ERCOT" w:date="2025-07-16T18:32:00Z" w16du:dateUtc="2025-07-16T23:32:00Z"/>
                <w:rFonts w:ascii="Times New Roman" w:eastAsia="Times New Roman" w:hAnsi="Times New Roman"/>
              </w:rPr>
            </w:pPr>
            <w:ins w:id="2216" w:author="ERCOT" w:date="2025-07-16T18:32:00Z" w16du:dateUtc="2025-07-16T23:32:00Z">
              <w:r w:rsidRPr="00F374E3">
                <w:rPr>
                  <w:rFonts w:ascii="Times New Roman" w:eastAsia="Times New Roman" w:hAnsi="Times New Roman"/>
                </w:rPr>
                <w:t>Error Description</w:t>
              </w:r>
            </w:ins>
          </w:p>
        </w:tc>
        <w:tc>
          <w:tcPr>
            <w:tcW w:w="1616" w:type="dxa"/>
            <w:tcMar>
              <w:top w:w="43" w:type="dxa"/>
              <w:left w:w="43" w:type="dxa"/>
              <w:bottom w:w="43" w:type="dxa"/>
              <w:right w:w="43" w:type="dxa"/>
            </w:tcMar>
            <w:vAlign w:val="center"/>
          </w:tcPr>
          <w:p w14:paraId="328E2557" w14:textId="77777777" w:rsidR="005659E9" w:rsidRPr="00F374E3" w:rsidRDefault="005659E9" w:rsidP="00082ED8">
            <w:pPr>
              <w:spacing w:after="0" w:line="240" w:lineRule="auto"/>
              <w:jc w:val="center"/>
              <w:rPr>
                <w:ins w:id="2217" w:author="ERCOT" w:date="2025-07-16T18:32:00Z" w16du:dateUtc="2025-07-16T23:32:00Z"/>
                <w:rFonts w:ascii="Times New Roman" w:eastAsia="Times New Roman" w:hAnsi="Times New Roman"/>
              </w:rPr>
            </w:pPr>
            <w:ins w:id="2218"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123B495C" w14:textId="77777777" w:rsidR="005659E9" w:rsidRPr="00F374E3" w:rsidRDefault="005659E9" w:rsidP="00082ED8">
            <w:pPr>
              <w:spacing w:after="0" w:line="240" w:lineRule="auto"/>
              <w:jc w:val="center"/>
              <w:rPr>
                <w:ins w:id="2219" w:author="ERCOT" w:date="2025-07-16T18:32:00Z" w16du:dateUtc="2025-07-16T23:32:00Z"/>
                <w:rFonts w:ascii="Times New Roman" w:eastAsia="Times New Roman" w:hAnsi="Times New Roman"/>
              </w:rPr>
            </w:pPr>
            <w:ins w:id="2220" w:author="ERCOT" w:date="2025-07-16T18:32:00Z" w16du:dateUtc="2025-07-16T23:32:00Z">
              <w:r w:rsidRPr="00F374E3">
                <w:rPr>
                  <w:rFonts w:ascii="Times New Roman" w:eastAsia="Times New Roman" w:hAnsi="Times New Roman"/>
                </w:rPr>
                <w:t>Description of error.</w:t>
              </w:r>
            </w:ins>
          </w:p>
        </w:tc>
        <w:tc>
          <w:tcPr>
            <w:tcW w:w="1701" w:type="dxa"/>
            <w:tcMar>
              <w:top w:w="43" w:type="dxa"/>
              <w:left w:w="43" w:type="dxa"/>
              <w:bottom w:w="43" w:type="dxa"/>
              <w:right w:w="43" w:type="dxa"/>
            </w:tcMar>
            <w:vAlign w:val="center"/>
          </w:tcPr>
          <w:p w14:paraId="0779FE3B" w14:textId="77777777" w:rsidR="005659E9" w:rsidRPr="00F374E3" w:rsidRDefault="005659E9" w:rsidP="00082ED8">
            <w:pPr>
              <w:spacing w:after="0" w:line="240" w:lineRule="auto"/>
              <w:jc w:val="center"/>
              <w:rPr>
                <w:ins w:id="2221" w:author="ERCOT" w:date="2025-07-16T18:32:00Z" w16du:dateUtc="2025-07-16T23:32:00Z"/>
                <w:rFonts w:ascii="Times New Roman" w:eastAsia="Times New Roman" w:hAnsi="Times New Roman"/>
              </w:rPr>
            </w:pPr>
            <w:ins w:id="2222" w:author="ERCOT" w:date="2025-07-16T18:32:00Z" w16du:dateUtc="2025-07-16T23:32:00Z">
              <w:r w:rsidRPr="00F374E3">
                <w:rPr>
                  <w:rFonts w:ascii="Times New Roman" w:eastAsia="Times New Roman" w:hAnsi="Times New Roman"/>
                </w:rPr>
                <w:t>Alpha numeric (80)</w:t>
              </w:r>
            </w:ins>
          </w:p>
        </w:tc>
      </w:tr>
    </w:tbl>
    <w:p w14:paraId="152693D2" w14:textId="77777777" w:rsidR="005659E9" w:rsidRPr="00F374E3" w:rsidRDefault="005659E9" w:rsidP="005659E9">
      <w:pPr>
        <w:spacing w:after="0" w:line="240" w:lineRule="auto"/>
        <w:rPr>
          <w:ins w:id="2223" w:author="ERCOT" w:date="2025-07-16T18:32:00Z" w16du:dateUtc="2025-07-16T23:32:00Z"/>
          <w:rFonts w:ascii="Times New Roman" w:hAnsi="Times New Roman"/>
        </w:rPr>
      </w:pPr>
    </w:p>
    <w:p w14:paraId="04019B29" w14:textId="77777777" w:rsidR="005659E9" w:rsidRPr="00F374E3" w:rsidRDefault="005659E9" w:rsidP="005659E9">
      <w:pPr>
        <w:pStyle w:val="ListParagraph"/>
        <w:ind w:left="2880" w:hanging="720"/>
        <w:rPr>
          <w:ins w:id="2224" w:author="ERCOT" w:date="2025-07-16T18:32:00Z" w16du:dateUtc="2025-07-16T23:32:00Z"/>
          <w:rFonts w:ascii="Times New Roman" w:hAnsi="Times New Roman"/>
        </w:rPr>
      </w:pPr>
      <w:ins w:id="2225" w:author="ERCOT" w:date="2025-07-16T18:32:00Z" w16du:dateUtc="2025-07-16T23:32:00Z">
        <w:r>
          <w:rPr>
            <w:rFonts w:ascii="Times New Roman" w:hAnsi="Times New Roman"/>
          </w:rPr>
          <w:t>(iii)</w:t>
        </w:r>
        <w:r w:rsidRPr="00F374E3">
          <w:rPr>
            <w:rFonts w:ascii="Times New Roman" w:hAnsi="Times New Roman"/>
          </w:rPr>
          <w:tab/>
        </w:r>
        <w:r w:rsidRPr="00F374E3">
          <w:rPr>
            <w:rFonts w:ascii="Times New Roman" w:hAnsi="Times New Roman"/>
            <w:b/>
          </w:rPr>
          <w:t>ER2 Record</w:t>
        </w:r>
        <w:r w:rsidRPr="00F374E3">
          <w:rPr>
            <w:rFonts w:ascii="Times New Roman" w:hAnsi="Times New Roman"/>
          </w:rPr>
          <w:t xml:space="preserve"> – Used to designate a record with a missing mandatory field,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2"/>
        <w:gridCol w:w="1701"/>
      </w:tblGrid>
      <w:tr w:rsidR="005659E9" w:rsidRPr="00F374E3" w14:paraId="6C8E09FA" w14:textId="77777777" w:rsidTr="00082ED8">
        <w:trPr>
          <w:trHeight w:val="495"/>
          <w:tblHeader/>
          <w:jc w:val="center"/>
          <w:ins w:id="2226" w:author="ERCOT" w:date="2025-07-16T18:32:00Z"/>
        </w:trPr>
        <w:tc>
          <w:tcPr>
            <w:tcW w:w="1206" w:type="dxa"/>
            <w:shd w:val="clear" w:color="auto" w:fill="D0CECE"/>
            <w:tcMar>
              <w:top w:w="43" w:type="dxa"/>
              <w:left w:w="43" w:type="dxa"/>
              <w:bottom w:w="43" w:type="dxa"/>
              <w:right w:w="43" w:type="dxa"/>
            </w:tcMar>
            <w:vAlign w:val="center"/>
          </w:tcPr>
          <w:p w14:paraId="4CAA2C64" w14:textId="77777777" w:rsidR="005659E9" w:rsidRPr="00F374E3" w:rsidRDefault="005659E9" w:rsidP="00082ED8">
            <w:pPr>
              <w:spacing w:after="0" w:line="240" w:lineRule="auto"/>
              <w:jc w:val="center"/>
              <w:rPr>
                <w:ins w:id="2227" w:author="ERCOT" w:date="2025-07-16T18:32:00Z" w16du:dateUtc="2025-07-16T23:32:00Z"/>
                <w:rFonts w:ascii="Times New Roman" w:eastAsia="Times New Roman" w:hAnsi="Times New Roman"/>
                <w:b/>
              </w:rPr>
            </w:pPr>
            <w:ins w:id="2228" w:author="ERCOT" w:date="2025-07-16T18:32:00Z" w16du:dateUtc="2025-07-16T23:32:00Z">
              <w:r w:rsidRPr="00F374E3">
                <w:rPr>
                  <w:rFonts w:ascii="Times New Roman" w:eastAsia="Times New Roman" w:hAnsi="Times New Roman"/>
                  <w:b/>
                </w:rPr>
                <w:t>Data Element</w:t>
              </w:r>
            </w:ins>
          </w:p>
        </w:tc>
        <w:tc>
          <w:tcPr>
            <w:tcW w:w="1616" w:type="dxa"/>
            <w:shd w:val="clear" w:color="auto" w:fill="D0CECE"/>
            <w:tcMar>
              <w:top w:w="43" w:type="dxa"/>
              <w:left w:w="43" w:type="dxa"/>
              <w:bottom w:w="43" w:type="dxa"/>
              <w:right w:w="43" w:type="dxa"/>
            </w:tcMar>
            <w:vAlign w:val="center"/>
          </w:tcPr>
          <w:p w14:paraId="3775D085" w14:textId="77777777" w:rsidR="005659E9" w:rsidRPr="00F374E3" w:rsidRDefault="005659E9" w:rsidP="00082ED8">
            <w:pPr>
              <w:spacing w:after="0" w:line="240" w:lineRule="auto"/>
              <w:jc w:val="center"/>
              <w:rPr>
                <w:ins w:id="2229" w:author="ERCOT" w:date="2025-07-16T18:32:00Z" w16du:dateUtc="2025-07-16T23:32:00Z"/>
                <w:rFonts w:ascii="Times New Roman" w:eastAsia="Times New Roman" w:hAnsi="Times New Roman"/>
                <w:b/>
              </w:rPr>
            </w:pPr>
            <w:ins w:id="2230" w:author="ERCOT" w:date="2025-07-16T18:32:00Z" w16du:dateUtc="2025-07-16T23:32:00Z">
              <w:r w:rsidRPr="00F374E3">
                <w:rPr>
                  <w:rFonts w:ascii="Times New Roman" w:eastAsia="Times New Roman" w:hAnsi="Times New Roman"/>
                  <w:b/>
                </w:rPr>
                <w:t>Mandatory / Optional</w:t>
              </w:r>
            </w:ins>
          </w:p>
        </w:tc>
        <w:tc>
          <w:tcPr>
            <w:tcW w:w="3932" w:type="dxa"/>
            <w:shd w:val="clear" w:color="auto" w:fill="D0CECE"/>
            <w:tcMar>
              <w:top w:w="43" w:type="dxa"/>
              <w:left w:w="43" w:type="dxa"/>
              <w:bottom w:w="43" w:type="dxa"/>
              <w:right w:w="43" w:type="dxa"/>
            </w:tcMar>
            <w:vAlign w:val="center"/>
          </w:tcPr>
          <w:p w14:paraId="3DCD5023" w14:textId="77777777" w:rsidR="005659E9" w:rsidRPr="00F374E3" w:rsidRDefault="005659E9" w:rsidP="00082ED8">
            <w:pPr>
              <w:spacing w:after="0" w:line="240" w:lineRule="auto"/>
              <w:jc w:val="center"/>
              <w:rPr>
                <w:ins w:id="2231" w:author="ERCOT" w:date="2025-07-16T18:32:00Z" w16du:dateUtc="2025-07-16T23:32:00Z"/>
                <w:rFonts w:ascii="Times New Roman" w:eastAsia="Times New Roman" w:hAnsi="Times New Roman"/>
                <w:b/>
              </w:rPr>
            </w:pPr>
            <w:ins w:id="2232" w:author="ERCOT" w:date="2025-07-16T18:32:00Z" w16du:dateUtc="2025-07-16T23:32:00Z">
              <w:r w:rsidRPr="00F374E3">
                <w:rPr>
                  <w:rFonts w:ascii="Times New Roman" w:eastAsia="Times New Roman" w:hAnsi="Times New Roman"/>
                  <w:b/>
                </w:rPr>
                <w:t>Comments</w:t>
              </w:r>
            </w:ins>
          </w:p>
        </w:tc>
        <w:tc>
          <w:tcPr>
            <w:tcW w:w="1701" w:type="dxa"/>
            <w:shd w:val="clear" w:color="auto" w:fill="D0CECE"/>
            <w:tcMar>
              <w:top w:w="43" w:type="dxa"/>
              <w:left w:w="43" w:type="dxa"/>
              <w:bottom w:w="43" w:type="dxa"/>
              <w:right w:w="43" w:type="dxa"/>
            </w:tcMar>
            <w:vAlign w:val="center"/>
          </w:tcPr>
          <w:p w14:paraId="0888360B" w14:textId="77777777" w:rsidR="005659E9" w:rsidRPr="00F374E3" w:rsidRDefault="005659E9" w:rsidP="00082ED8">
            <w:pPr>
              <w:spacing w:after="0" w:line="240" w:lineRule="auto"/>
              <w:jc w:val="center"/>
              <w:rPr>
                <w:ins w:id="2233" w:author="ERCOT" w:date="2025-07-16T18:32:00Z" w16du:dateUtc="2025-07-16T23:32:00Z"/>
                <w:rFonts w:ascii="Times New Roman" w:eastAsia="Times New Roman" w:hAnsi="Times New Roman"/>
                <w:b/>
              </w:rPr>
            </w:pPr>
            <w:ins w:id="2234" w:author="ERCOT" w:date="2025-07-16T18:32:00Z" w16du:dateUtc="2025-07-16T23:32:00Z">
              <w:r w:rsidRPr="00F374E3">
                <w:rPr>
                  <w:rFonts w:ascii="Times New Roman" w:eastAsia="Times New Roman" w:hAnsi="Times New Roman"/>
                  <w:b/>
                </w:rPr>
                <w:t>Format</w:t>
              </w:r>
            </w:ins>
          </w:p>
        </w:tc>
      </w:tr>
      <w:tr w:rsidR="005659E9" w:rsidRPr="00F374E3" w14:paraId="69BBCA1E" w14:textId="77777777" w:rsidTr="00082ED8">
        <w:trPr>
          <w:trHeight w:val="518"/>
          <w:jc w:val="center"/>
          <w:ins w:id="2235" w:author="ERCOT" w:date="2025-07-16T18:32:00Z"/>
        </w:trPr>
        <w:tc>
          <w:tcPr>
            <w:tcW w:w="1206" w:type="dxa"/>
            <w:tcMar>
              <w:top w:w="43" w:type="dxa"/>
              <w:left w:w="43" w:type="dxa"/>
              <w:bottom w:w="43" w:type="dxa"/>
              <w:right w:w="43" w:type="dxa"/>
            </w:tcMar>
            <w:vAlign w:val="center"/>
          </w:tcPr>
          <w:p w14:paraId="2021AEB0" w14:textId="77777777" w:rsidR="005659E9" w:rsidRPr="00F374E3" w:rsidRDefault="005659E9" w:rsidP="00082ED8">
            <w:pPr>
              <w:spacing w:after="0" w:line="240" w:lineRule="auto"/>
              <w:jc w:val="center"/>
              <w:rPr>
                <w:ins w:id="2236" w:author="ERCOT" w:date="2025-07-16T18:32:00Z" w16du:dateUtc="2025-07-16T23:32:00Z"/>
                <w:rFonts w:ascii="Times New Roman" w:eastAsia="Times New Roman" w:hAnsi="Times New Roman"/>
              </w:rPr>
            </w:pPr>
            <w:ins w:id="2237" w:author="ERCOT" w:date="2025-07-16T18:32:00Z" w16du:dateUtc="2025-07-16T23:32:00Z">
              <w:r w:rsidRPr="00F374E3">
                <w:rPr>
                  <w:rFonts w:ascii="Times New Roman" w:eastAsia="Times New Roman" w:hAnsi="Times New Roman"/>
                </w:rPr>
                <w:t>Record Type</w:t>
              </w:r>
            </w:ins>
          </w:p>
        </w:tc>
        <w:tc>
          <w:tcPr>
            <w:tcW w:w="1616" w:type="dxa"/>
            <w:tcMar>
              <w:top w:w="43" w:type="dxa"/>
              <w:left w:w="43" w:type="dxa"/>
              <w:bottom w:w="43" w:type="dxa"/>
              <w:right w:w="43" w:type="dxa"/>
            </w:tcMar>
            <w:vAlign w:val="center"/>
          </w:tcPr>
          <w:p w14:paraId="47375AF2" w14:textId="77777777" w:rsidR="005659E9" w:rsidRPr="00F374E3" w:rsidRDefault="005659E9" w:rsidP="00082ED8">
            <w:pPr>
              <w:spacing w:after="0" w:line="240" w:lineRule="auto"/>
              <w:jc w:val="center"/>
              <w:rPr>
                <w:ins w:id="2238" w:author="ERCOT" w:date="2025-07-16T18:32:00Z" w16du:dateUtc="2025-07-16T23:32:00Z"/>
                <w:rFonts w:ascii="Times New Roman" w:eastAsia="Times New Roman" w:hAnsi="Times New Roman"/>
              </w:rPr>
            </w:pPr>
            <w:ins w:id="2239"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31A8DAEB" w14:textId="77777777" w:rsidR="005659E9" w:rsidRPr="00F374E3" w:rsidRDefault="005659E9" w:rsidP="00082ED8">
            <w:pPr>
              <w:spacing w:after="0" w:line="240" w:lineRule="auto"/>
              <w:jc w:val="center"/>
              <w:rPr>
                <w:ins w:id="2240" w:author="ERCOT" w:date="2025-07-16T18:32:00Z" w16du:dateUtc="2025-07-16T23:32:00Z"/>
                <w:rFonts w:ascii="Times New Roman" w:eastAsia="Times New Roman" w:hAnsi="Times New Roman"/>
              </w:rPr>
            </w:pPr>
            <w:ins w:id="2241" w:author="ERCOT" w:date="2025-07-16T18:32:00Z" w16du:dateUtc="2025-07-16T23:32:00Z">
              <w:r w:rsidRPr="00F374E3">
                <w:rPr>
                  <w:rFonts w:ascii="Times New Roman" w:eastAsia="Times New Roman" w:hAnsi="Times New Roman"/>
                </w:rPr>
                <w:t>Hard Code “ER2”</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35E33D84" w14:textId="77777777" w:rsidR="005659E9" w:rsidRPr="00F374E3" w:rsidRDefault="005659E9" w:rsidP="00082ED8">
            <w:pPr>
              <w:spacing w:after="0" w:line="240" w:lineRule="auto"/>
              <w:jc w:val="center"/>
              <w:rPr>
                <w:ins w:id="2242" w:author="ERCOT" w:date="2025-07-16T18:32:00Z" w16du:dateUtc="2025-07-16T23:32:00Z"/>
                <w:rFonts w:ascii="Times New Roman" w:eastAsia="Times New Roman" w:hAnsi="Times New Roman"/>
              </w:rPr>
            </w:pPr>
            <w:ins w:id="2243" w:author="ERCOT" w:date="2025-07-16T18:32:00Z" w16du:dateUtc="2025-07-16T23:32:00Z">
              <w:r w:rsidRPr="00F374E3">
                <w:rPr>
                  <w:rFonts w:ascii="Times New Roman" w:eastAsia="Times New Roman" w:hAnsi="Times New Roman"/>
                </w:rPr>
                <w:t>Alpha numeric (3)</w:t>
              </w:r>
            </w:ins>
          </w:p>
        </w:tc>
      </w:tr>
      <w:tr w:rsidR="005659E9" w:rsidRPr="00F374E3" w14:paraId="7E856CC7" w14:textId="77777777" w:rsidTr="00082ED8">
        <w:trPr>
          <w:trHeight w:val="518"/>
          <w:jc w:val="center"/>
          <w:ins w:id="2244" w:author="ERCOT" w:date="2025-07-16T18:32:00Z"/>
        </w:trPr>
        <w:tc>
          <w:tcPr>
            <w:tcW w:w="1206" w:type="dxa"/>
            <w:tcMar>
              <w:top w:w="43" w:type="dxa"/>
              <w:left w:w="43" w:type="dxa"/>
              <w:bottom w:w="43" w:type="dxa"/>
              <w:right w:w="43" w:type="dxa"/>
            </w:tcMar>
            <w:vAlign w:val="center"/>
          </w:tcPr>
          <w:p w14:paraId="6445C094" w14:textId="77777777" w:rsidR="005659E9" w:rsidRPr="00F374E3" w:rsidRDefault="005659E9" w:rsidP="00082ED8">
            <w:pPr>
              <w:spacing w:after="0" w:line="240" w:lineRule="auto"/>
              <w:jc w:val="center"/>
              <w:rPr>
                <w:ins w:id="2245" w:author="ERCOT" w:date="2025-07-16T18:32:00Z" w16du:dateUtc="2025-07-16T23:32:00Z"/>
                <w:rFonts w:ascii="Times New Roman" w:eastAsia="Times New Roman" w:hAnsi="Times New Roman"/>
              </w:rPr>
            </w:pPr>
            <w:ins w:id="2246" w:author="ERCOT" w:date="2025-07-16T18:32:00Z" w16du:dateUtc="2025-07-16T23:32:00Z">
              <w:r w:rsidRPr="00F374E3">
                <w:rPr>
                  <w:rFonts w:ascii="Times New Roman" w:eastAsia="Times New Roman" w:hAnsi="Times New Roman"/>
                </w:rPr>
                <w:t>Record Number</w:t>
              </w:r>
            </w:ins>
          </w:p>
        </w:tc>
        <w:tc>
          <w:tcPr>
            <w:tcW w:w="1616" w:type="dxa"/>
            <w:tcMar>
              <w:top w:w="43" w:type="dxa"/>
              <w:left w:w="43" w:type="dxa"/>
              <w:bottom w:w="43" w:type="dxa"/>
              <w:right w:w="43" w:type="dxa"/>
            </w:tcMar>
            <w:vAlign w:val="center"/>
          </w:tcPr>
          <w:p w14:paraId="62F9EC3E" w14:textId="77777777" w:rsidR="005659E9" w:rsidRPr="00F374E3" w:rsidRDefault="005659E9" w:rsidP="00082ED8">
            <w:pPr>
              <w:spacing w:after="0" w:line="240" w:lineRule="auto"/>
              <w:jc w:val="center"/>
              <w:rPr>
                <w:ins w:id="2247" w:author="ERCOT" w:date="2025-07-16T18:32:00Z" w16du:dateUtc="2025-07-16T23:32:00Z"/>
                <w:rFonts w:ascii="Times New Roman" w:eastAsia="Times New Roman" w:hAnsi="Times New Roman"/>
              </w:rPr>
            </w:pPr>
            <w:ins w:id="2248"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28E8F7BE" w14:textId="77777777" w:rsidR="005659E9" w:rsidRPr="00F374E3" w:rsidRDefault="005659E9" w:rsidP="00082ED8">
            <w:pPr>
              <w:spacing w:after="0" w:line="240" w:lineRule="auto"/>
              <w:jc w:val="center"/>
              <w:rPr>
                <w:ins w:id="2249" w:author="ERCOT" w:date="2025-07-16T18:32:00Z" w16du:dateUtc="2025-07-16T23:32:00Z"/>
                <w:rFonts w:ascii="Times New Roman" w:eastAsia="Times New Roman" w:hAnsi="Times New Roman"/>
              </w:rPr>
            </w:pPr>
            <w:ins w:id="2250" w:author="ERCOT" w:date="2025-07-16T18:32:00Z" w16du:dateUtc="2025-07-16T23:32:00Z">
              <w:r w:rsidRPr="00F374E3">
                <w:rPr>
                  <w:rFonts w:ascii="Times New Roman" w:eastAsia="Times New Roman" w:hAnsi="Times New Roman"/>
                </w:rPr>
                <w:t>The unique sequential record number starting with “1”</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0C74F91C" w14:textId="77777777" w:rsidR="005659E9" w:rsidRPr="00F374E3" w:rsidRDefault="005659E9" w:rsidP="00082ED8">
            <w:pPr>
              <w:spacing w:after="0" w:line="240" w:lineRule="auto"/>
              <w:jc w:val="center"/>
              <w:rPr>
                <w:ins w:id="2251" w:author="ERCOT" w:date="2025-07-16T18:32:00Z" w16du:dateUtc="2025-07-16T23:32:00Z"/>
                <w:rFonts w:ascii="Times New Roman" w:eastAsia="Times New Roman" w:hAnsi="Times New Roman"/>
              </w:rPr>
            </w:pPr>
            <w:ins w:id="2252" w:author="ERCOT" w:date="2025-07-16T18:32:00Z" w16du:dateUtc="2025-07-16T23:32:00Z">
              <w:r w:rsidRPr="00F374E3">
                <w:rPr>
                  <w:rFonts w:ascii="Times New Roman" w:eastAsia="Times New Roman" w:hAnsi="Times New Roman"/>
                </w:rPr>
                <w:t>Numeric (8)</w:t>
              </w:r>
            </w:ins>
          </w:p>
        </w:tc>
      </w:tr>
      <w:tr w:rsidR="005659E9" w:rsidRPr="00F374E3" w14:paraId="20E2080C" w14:textId="77777777" w:rsidTr="00082ED8">
        <w:trPr>
          <w:trHeight w:val="518"/>
          <w:jc w:val="center"/>
          <w:ins w:id="2253" w:author="ERCOT" w:date="2025-07-16T18:32:00Z"/>
        </w:trPr>
        <w:tc>
          <w:tcPr>
            <w:tcW w:w="1206" w:type="dxa"/>
            <w:tcMar>
              <w:top w:w="43" w:type="dxa"/>
              <w:left w:w="43" w:type="dxa"/>
              <w:bottom w:w="43" w:type="dxa"/>
              <w:right w:w="43" w:type="dxa"/>
            </w:tcMar>
            <w:vAlign w:val="center"/>
          </w:tcPr>
          <w:p w14:paraId="5FAB04AE" w14:textId="77777777" w:rsidR="005659E9" w:rsidRPr="00F374E3" w:rsidRDefault="005659E9" w:rsidP="00082ED8">
            <w:pPr>
              <w:spacing w:after="0" w:line="240" w:lineRule="auto"/>
              <w:jc w:val="center"/>
              <w:rPr>
                <w:ins w:id="2254" w:author="ERCOT" w:date="2025-07-16T18:32:00Z" w16du:dateUtc="2025-07-16T23:32:00Z"/>
                <w:rFonts w:ascii="Times New Roman" w:eastAsia="Times New Roman" w:hAnsi="Times New Roman"/>
              </w:rPr>
            </w:pPr>
            <w:ins w:id="2255" w:author="ERCOT" w:date="2025-07-16T18:32:00Z" w16du:dateUtc="2025-07-16T23:32:00Z">
              <w:r w:rsidRPr="00515341">
                <w:rPr>
                  <w:rFonts w:ascii="Times New Roman" w:eastAsia="Times New Roman" w:hAnsi="Times New Roman"/>
                </w:rPr>
                <w:t>Unique Meter ID</w:t>
              </w:r>
            </w:ins>
          </w:p>
        </w:tc>
        <w:tc>
          <w:tcPr>
            <w:tcW w:w="1616" w:type="dxa"/>
            <w:tcMar>
              <w:top w:w="43" w:type="dxa"/>
              <w:left w:w="43" w:type="dxa"/>
              <w:bottom w:w="43" w:type="dxa"/>
              <w:right w:w="43" w:type="dxa"/>
            </w:tcMar>
            <w:vAlign w:val="center"/>
          </w:tcPr>
          <w:p w14:paraId="3EDF60C0" w14:textId="77777777" w:rsidR="005659E9" w:rsidRPr="00F374E3" w:rsidRDefault="005659E9" w:rsidP="00082ED8">
            <w:pPr>
              <w:spacing w:after="0" w:line="240" w:lineRule="auto"/>
              <w:jc w:val="center"/>
              <w:rPr>
                <w:ins w:id="2256" w:author="ERCOT" w:date="2025-07-16T18:32:00Z" w16du:dateUtc="2025-07-16T23:32:00Z"/>
                <w:rFonts w:ascii="Times New Roman" w:eastAsia="Times New Roman" w:hAnsi="Times New Roman"/>
              </w:rPr>
            </w:pPr>
            <w:ins w:id="2257" w:author="ERCOT" w:date="2025-07-16T18:32:00Z" w16du:dateUtc="2025-07-16T23:32:00Z">
              <w:r w:rsidRPr="00515341">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1A8F81EA" w14:textId="77777777" w:rsidR="005659E9" w:rsidRPr="00F374E3" w:rsidRDefault="005659E9" w:rsidP="00082ED8">
            <w:pPr>
              <w:spacing w:after="0" w:line="240" w:lineRule="auto"/>
              <w:jc w:val="center"/>
              <w:rPr>
                <w:ins w:id="2258" w:author="ERCOT" w:date="2025-07-16T18:32:00Z" w16du:dateUtc="2025-07-16T23:32:00Z"/>
                <w:rFonts w:ascii="Times New Roman" w:eastAsia="Times New Roman" w:hAnsi="Times New Roman"/>
              </w:rPr>
            </w:pPr>
            <w:ins w:id="2259" w:author="ERCOT" w:date="2025-07-16T18:32:00Z" w16du:dateUtc="2025-07-16T23:32:00Z">
              <w:r w:rsidRPr="00515341">
                <w:rPr>
                  <w:rFonts w:ascii="Times New Roman" w:eastAsia="Times New Roman" w:hAnsi="Times New Roman"/>
                </w:rPr>
                <w:t>The Unique Meter ID is the basic identifier assigned by the NOIE to each SDP.</w:t>
              </w:r>
            </w:ins>
          </w:p>
        </w:tc>
        <w:tc>
          <w:tcPr>
            <w:tcW w:w="1701" w:type="dxa"/>
            <w:tcMar>
              <w:top w:w="43" w:type="dxa"/>
              <w:left w:w="43" w:type="dxa"/>
              <w:bottom w:w="43" w:type="dxa"/>
              <w:right w:w="43" w:type="dxa"/>
            </w:tcMar>
            <w:vAlign w:val="center"/>
          </w:tcPr>
          <w:p w14:paraId="0E77B186" w14:textId="77777777" w:rsidR="005659E9" w:rsidRPr="00F374E3" w:rsidRDefault="005659E9" w:rsidP="00082ED8">
            <w:pPr>
              <w:spacing w:after="0" w:line="240" w:lineRule="auto"/>
              <w:jc w:val="center"/>
              <w:rPr>
                <w:ins w:id="2260" w:author="ERCOT" w:date="2025-07-16T18:32:00Z" w16du:dateUtc="2025-07-16T23:32:00Z"/>
                <w:rFonts w:ascii="Times New Roman" w:eastAsia="Times New Roman" w:hAnsi="Times New Roman"/>
              </w:rPr>
            </w:pPr>
            <w:ins w:id="2261" w:author="ERCOT" w:date="2025-07-16T18:32:00Z" w16du:dateUtc="2025-07-16T23:32:00Z">
              <w:r w:rsidRPr="00515341">
                <w:rPr>
                  <w:rFonts w:ascii="Times New Roman" w:eastAsia="Times New Roman" w:hAnsi="Times New Roman"/>
                </w:rPr>
                <w:t>Alpha numeric (36)</w:t>
              </w:r>
            </w:ins>
          </w:p>
        </w:tc>
      </w:tr>
      <w:tr w:rsidR="005659E9" w:rsidRPr="00F374E3" w14:paraId="617B2E68" w14:textId="77777777" w:rsidTr="00082ED8">
        <w:trPr>
          <w:trHeight w:val="518"/>
          <w:jc w:val="center"/>
          <w:ins w:id="2262" w:author="ERCOT" w:date="2025-07-16T18:32:00Z"/>
        </w:trPr>
        <w:tc>
          <w:tcPr>
            <w:tcW w:w="1206" w:type="dxa"/>
            <w:tcMar>
              <w:top w:w="43" w:type="dxa"/>
              <w:left w:w="43" w:type="dxa"/>
              <w:bottom w:w="43" w:type="dxa"/>
              <w:right w:w="43" w:type="dxa"/>
            </w:tcMar>
            <w:vAlign w:val="center"/>
          </w:tcPr>
          <w:p w14:paraId="1A5B67D6" w14:textId="77777777" w:rsidR="005659E9" w:rsidRPr="00F374E3" w:rsidRDefault="005659E9" w:rsidP="00082ED8">
            <w:pPr>
              <w:spacing w:after="0" w:line="240" w:lineRule="auto"/>
              <w:jc w:val="center"/>
              <w:rPr>
                <w:ins w:id="2263" w:author="ERCOT" w:date="2025-07-16T18:32:00Z" w16du:dateUtc="2025-07-16T23:32:00Z"/>
                <w:rFonts w:ascii="Times New Roman" w:eastAsia="Times New Roman" w:hAnsi="Times New Roman"/>
              </w:rPr>
            </w:pPr>
            <w:ins w:id="2264" w:author="ERCOT" w:date="2025-07-16T18:32:00Z" w16du:dateUtc="2025-07-16T23:32:00Z">
              <w:r w:rsidRPr="00F374E3">
                <w:rPr>
                  <w:rFonts w:ascii="Times New Roman" w:eastAsia="Times New Roman" w:hAnsi="Times New Roman"/>
                </w:rPr>
                <w:t>Original Record Type</w:t>
              </w:r>
            </w:ins>
          </w:p>
        </w:tc>
        <w:tc>
          <w:tcPr>
            <w:tcW w:w="1616" w:type="dxa"/>
            <w:tcMar>
              <w:top w:w="43" w:type="dxa"/>
              <w:left w:w="43" w:type="dxa"/>
              <w:bottom w:w="43" w:type="dxa"/>
              <w:right w:w="43" w:type="dxa"/>
            </w:tcMar>
            <w:vAlign w:val="center"/>
          </w:tcPr>
          <w:p w14:paraId="3FAB4E6A" w14:textId="77777777" w:rsidR="005659E9" w:rsidRPr="00F374E3" w:rsidRDefault="005659E9" w:rsidP="00082ED8">
            <w:pPr>
              <w:spacing w:after="0" w:line="240" w:lineRule="auto"/>
              <w:jc w:val="center"/>
              <w:rPr>
                <w:ins w:id="2265" w:author="ERCOT" w:date="2025-07-16T18:32:00Z" w16du:dateUtc="2025-07-16T23:32:00Z"/>
                <w:rFonts w:ascii="Times New Roman" w:eastAsia="Times New Roman" w:hAnsi="Times New Roman"/>
              </w:rPr>
            </w:pPr>
            <w:ins w:id="2266"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29EC11E6" w14:textId="77777777" w:rsidR="005659E9" w:rsidRPr="00F374E3" w:rsidRDefault="005659E9" w:rsidP="00082ED8">
            <w:pPr>
              <w:spacing w:after="0" w:line="240" w:lineRule="auto"/>
              <w:jc w:val="center"/>
              <w:rPr>
                <w:ins w:id="2267" w:author="ERCOT" w:date="2025-07-16T18:32:00Z" w16du:dateUtc="2025-07-16T23:32:00Z"/>
                <w:rFonts w:ascii="Times New Roman" w:eastAsia="Times New Roman" w:hAnsi="Times New Roman"/>
              </w:rPr>
            </w:pPr>
            <w:ins w:id="2268" w:author="ERCOT" w:date="2025-07-16T18:32:00Z" w16du:dateUtc="2025-07-16T23:32:00Z">
              <w:r w:rsidRPr="00F374E3">
                <w:rPr>
                  <w:rFonts w:ascii="Times New Roman" w:eastAsia="Times New Roman" w:hAnsi="Times New Roman"/>
                </w:rPr>
                <w:t>The type of record in error. Valid values are DET, HDR, and SUM.</w:t>
              </w:r>
            </w:ins>
          </w:p>
        </w:tc>
        <w:tc>
          <w:tcPr>
            <w:tcW w:w="1701" w:type="dxa"/>
            <w:tcMar>
              <w:top w:w="43" w:type="dxa"/>
              <w:left w:w="43" w:type="dxa"/>
              <w:bottom w:w="43" w:type="dxa"/>
              <w:right w:w="43" w:type="dxa"/>
            </w:tcMar>
            <w:vAlign w:val="center"/>
          </w:tcPr>
          <w:p w14:paraId="607772C7" w14:textId="77777777" w:rsidR="005659E9" w:rsidRPr="00F374E3" w:rsidRDefault="005659E9" w:rsidP="00082ED8">
            <w:pPr>
              <w:spacing w:after="0" w:line="240" w:lineRule="auto"/>
              <w:jc w:val="center"/>
              <w:rPr>
                <w:ins w:id="2269" w:author="ERCOT" w:date="2025-07-16T18:32:00Z" w16du:dateUtc="2025-07-16T23:32:00Z"/>
                <w:rFonts w:ascii="Times New Roman" w:eastAsia="Times New Roman" w:hAnsi="Times New Roman"/>
              </w:rPr>
            </w:pPr>
            <w:ins w:id="2270" w:author="ERCOT" w:date="2025-07-16T18:32:00Z" w16du:dateUtc="2025-07-16T23:32:00Z">
              <w:r w:rsidRPr="00F374E3">
                <w:rPr>
                  <w:rFonts w:ascii="Times New Roman" w:eastAsia="Times New Roman" w:hAnsi="Times New Roman"/>
                </w:rPr>
                <w:t>Alpha numeric (3)</w:t>
              </w:r>
            </w:ins>
          </w:p>
        </w:tc>
      </w:tr>
      <w:tr w:rsidR="005659E9" w:rsidRPr="00F374E3" w14:paraId="10C1039D" w14:textId="77777777" w:rsidTr="00082ED8">
        <w:trPr>
          <w:trHeight w:val="518"/>
          <w:jc w:val="center"/>
          <w:ins w:id="2271" w:author="ERCOT" w:date="2025-07-16T18:32:00Z"/>
        </w:trPr>
        <w:tc>
          <w:tcPr>
            <w:tcW w:w="1206" w:type="dxa"/>
            <w:tcMar>
              <w:top w:w="43" w:type="dxa"/>
              <w:left w:w="43" w:type="dxa"/>
              <w:bottom w:w="43" w:type="dxa"/>
              <w:right w:w="43" w:type="dxa"/>
            </w:tcMar>
            <w:vAlign w:val="center"/>
          </w:tcPr>
          <w:p w14:paraId="4DB03E1F" w14:textId="77777777" w:rsidR="005659E9" w:rsidRPr="00F374E3" w:rsidRDefault="005659E9" w:rsidP="00082ED8">
            <w:pPr>
              <w:spacing w:after="0" w:line="240" w:lineRule="auto"/>
              <w:jc w:val="center"/>
              <w:rPr>
                <w:ins w:id="2272" w:author="ERCOT" w:date="2025-07-16T18:32:00Z" w16du:dateUtc="2025-07-16T23:32:00Z"/>
                <w:rFonts w:ascii="Times New Roman" w:eastAsia="Times New Roman" w:hAnsi="Times New Roman"/>
              </w:rPr>
            </w:pPr>
            <w:ins w:id="2273" w:author="ERCOT" w:date="2025-07-16T18:32:00Z" w16du:dateUtc="2025-07-16T23:32:00Z">
              <w:r w:rsidRPr="00F374E3">
                <w:rPr>
                  <w:rFonts w:ascii="Times New Roman" w:eastAsia="Times New Roman" w:hAnsi="Times New Roman"/>
                </w:rPr>
                <w:t>Original Record Number</w:t>
              </w:r>
            </w:ins>
          </w:p>
        </w:tc>
        <w:tc>
          <w:tcPr>
            <w:tcW w:w="1616" w:type="dxa"/>
            <w:tcMar>
              <w:top w:w="43" w:type="dxa"/>
              <w:left w:w="43" w:type="dxa"/>
              <w:bottom w:w="43" w:type="dxa"/>
              <w:right w:w="43" w:type="dxa"/>
            </w:tcMar>
            <w:vAlign w:val="center"/>
          </w:tcPr>
          <w:p w14:paraId="7D4C0C24" w14:textId="77777777" w:rsidR="005659E9" w:rsidRPr="00F374E3" w:rsidRDefault="005659E9" w:rsidP="00082ED8">
            <w:pPr>
              <w:spacing w:after="0" w:line="240" w:lineRule="auto"/>
              <w:jc w:val="center"/>
              <w:rPr>
                <w:ins w:id="2274" w:author="ERCOT" w:date="2025-07-16T18:32:00Z" w16du:dateUtc="2025-07-16T23:32:00Z"/>
                <w:rFonts w:ascii="Times New Roman" w:eastAsia="Times New Roman" w:hAnsi="Times New Roman"/>
              </w:rPr>
            </w:pPr>
            <w:ins w:id="2275" w:author="ERCOT" w:date="2025-07-16T18:32:00Z" w16du:dateUtc="2025-07-16T23:32:00Z">
              <w:r w:rsidRPr="00F374E3">
                <w:rPr>
                  <w:rFonts w:ascii="Times New Roman" w:eastAsia="Times New Roman" w:hAnsi="Times New Roman"/>
                </w:rPr>
                <w:t>Conditional</w:t>
              </w:r>
            </w:ins>
          </w:p>
        </w:tc>
        <w:tc>
          <w:tcPr>
            <w:tcW w:w="3932" w:type="dxa"/>
            <w:tcMar>
              <w:top w:w="43" w:type="dxa"/>
              <w:left w:w="43" w:type="dxa"/>
              <w:bottom w:w="43" w:type="dxa"/>
              <w:right w:w="43" w:type="dxa"/>
            </w:tcMar>
            <w:vAlign w:val="center"/>
          </w:tcPr>
          <w:p w14:paraId="697ABBF5" w14:textId="77777777" w:rsidR="005659E9" w:rsidRPr="00F374E3" w:rsidRDefault="005659E9" w:rsidP="00082ED8">
            <w:pPr>
              <w:spacing w:after="0" w:line="240" w:lineRule="auto"/>
              <w:jc w:val="center"/>
              <w:rPr>
                <w:ins w:id="2276" w:author="ERCOT" w:date="2025-07-16T18:32:00Z" w16du:dateUtc="2025-07-16T23:32:00Z"/>
                <w:rFonts w:ascii="Times New Roman" w:eastAsia="Times New Roman" w:hAnsi="Times New Roman"/>
              </w:rPr>
            </w:pPr>
            <w:ins w:id="2277" w:author="ERCOT" w:date="2025-07-16T18:32:00Z" w16du:dateUtc="2025-07-16T23:32:00Z">
              <w:r w:rsidRPr="00F374E3">
                <w:rPr>
                  <w:rFonts w:ascii="Times New Roman" w:eastAsia="Times New Roman" w:hAnsi="Times New Roman"/>
                </w:rPr>
                <w:t>Original DET Record Number sent from RD</w:t>
              </w:r>
              <w:r>
                <w:rPr>
                  <w:rFonts w:ascii="Times New Roman" w:eastAsia="Times New Roman" w:hAnsi="Times New Roman"/>
                </w:rPr>
                <w:t>RIntervaldata</w:t>
              </w:r>
              <w:r w:rsidRPr="00F374E3">
                <w:rPr>
                  <w:rFonts w:ascii="Times New Roman" w:eastAsia="Times New Roman" w:hAnsi="Times New Roman"/>
                </w:rPr>
                <w:t xml:space="preserve"> file that is in error.</w:t>
              </w:r>
            </w:ins>
          </w:p>
          <w:p w14:paraId="2489A203" w14:textId="77777777" w:rsidR="005659E9" w:rsidRPr="00F374E3" w:rsidRDefault="005659E9" w:rsidP="00082ED8">
            <w:pPr>
              <w:spacing w:after="0" w:line="240" w:lineRule="auto"/>
              <w:jc w:val="center"/>
              <w:rPr>
                <w:ins w:id="2278" w:author="ERCOT" w:date="2025-07-16T18:32:00Z" w16du:dateUtc="2025-07-16T23:32:00Z"/>
                <w:rFonts w:ascii="Times New Roman" w:eastAsia="Times New Roman" w:hAnsi="Times New Roman"/>
              </w:rPr>
            </w:pPr>
            <w:ins w:id="2279" w:author="ERCOT" w:date="2025-07-16T18:32:00Z" w16du:dateUtc="2025-07-16T23:32:00Z">
              <w:r w:rsidRPr="00F374E3">
                <w:rPr>
                  <w:rFonts w:ascii="Times New Roman" w:eastAsia="Times New Roman" w:hAnsi="Times New Roman"/>
                </w:rPr>
                <w:t xml:space="preserve"> Required if Original Record Type is DET.</w:t>
              </w:r>
            </w:ins>
          </w:p>
        </w:tc>
        <w:tc>
          <w:tcPr>
            <w:tcW w:w="1701" w:type="dxa"/>
            <w:tcMar>
              <w:top w:w="43" w:type="dxa"/>
              <w:left w:w="43" w:type="dxa"/>
              <w:bottom w:w="43" w:type="dxa"/>
              <w:right w:w="43" w:type="dxa"/>
            </w:tcMar>
            <w:vAlign w:val="center"/>
          </w:tcPr>
          <w:p w14:paraId="4F19182B" w14:textId="77777777" w:rsidR="005659E9" w:rsidRPr="00F374E3" w:rsidRDefault="005659E9" w:rsidP="00082ED8">
            <w:pPr>
              <w:spacing w:after="0" w:line="240" w:lineRule="auto"/>
              <w:jc w:val="center"/>
              <w:rPr>
                <w:ins w:id="2280" w:author="ERCOT" w:date="2025-07-16T18:32:00Z" w16du:dateUtc="2025-07-16T23:32:00Z"/>
                <w:rFonts w:ascii="Times New Roman" w:eastAsia="Times New Roman" w:hAnsi="Times New Roman"/>
              </w:rPr>
            </w:pPr>
            <w:ins w:id="2281" w:author="ERCOT" w:date="2025-07-16T18:32:00Z" w16du:dateUtc="2025-07-16T23:32:00Z">
              <w:r w:rsidRPr="00F374E3">
                <w:rPr>
                  <w:rFonts w:ascii="Times New Roman" w:eastAsia="Times New Roman" w:hAnsi="Times New Roman"/>
                </w:rPr>
                <w:t>Numeric (8)</w:t>
              </w:r>
            </w:ins>
          </w:p>
        </w:tc>
      </w:tr>
      <w:tr w:rsidR="005659E9" w:rsidRPr="00F374E3" w14:paraId="7F97570E" w14:textId="77777777" w:rsidTr="00082ED8">
        <w:trPr>
          <w:trHeight w:val="518"/>
          <w:jc w:val="center"/>
          <w:ins w:id="2282" w:author="ERCOT" w:date="2025-07-16T18:32:00Z"/>
        </w:trPr>
        <w:tc>
          <w:tcPr>
            <w:tcW w:w="1206" w:type="dxa"/>
            <w:tcMar>
              <w:top w:w="43" w:type="dxa"/>
              <w:left w:w="43" w:type="dxa"/>
              <w:bottom w:w="43" w:type="dxa"/>
              <w:right w:w="43" w:type="dxa"/>
            </w:tcMar>
            <w:vAlign w:val="center"/>
          </w:tcPr>
          <w:p w14:paraId="57B45747" w14:textId="77777777" w:rsidR="005659E9" w:rsidRPr="00F374E3" w:rsidRDefault="005659E9" w:rsidP="00082ED8">
            <w:pPr>
              <w:spacing w:after="0" w:line="240" w:lineRule="auto"/>
              <w:jc w:val="center"/>
              <w:rPr>
                <w:ins w:id="2283" w:author="ERCOT" w:date="2025-07-16T18:32:00Z" w16du:dateUtc="2025-07-16T23:32:00Z"/>
                <w:rFonts w:ascii="Times New Roman" w:eastAsia="Times New Roman" w:hAnsi="Times New Roman"/>
              </w:rPr>
            </w:pPr>
            <w:ins w:id="2284" w:author="ERCOT" w:date="2025-07-16T18:32:00Z" w16du:dateUtc="2025-07-16T23:32:00Z">
              <w:r w:rsidRPr="00F374E3">
                <w:rPr>
                  <w:rFonts w:ascii="Times New Roman" w:eastAsia="Times New Roman" w:hAnsi="Times New Roman"/>
                </w:rPr>
                <w:t>Field Name</w:t>
              </w:r>
            </w:ins>
          </w:p>
        </w:tc>
        <w:tc>
          <w:tcPr>
            <w:tcW w:w="1616" w:type="dxa"/>
            <w:tcMar>
              <w:top w:w="43" w:type="dxa"/>
              <w:left w:w="43" w:type="dxa"/>
              <w:bottom w:w="43" w:type="dxa"/>
              <w:right w:w="43" w:type="dxa"/>
            </w:tcMar>
            <w:vAlign w:val="center"/>
          </w:tcPr>
          <w:p w14:paraId="3C85364E" w14:textId="77777777" w:rsidR="005659E9" w:rsidRPr="00F374E3" w:rsidRDefault="005659E9" w:rsidP="00082ED8">
            <w:pPr>
              <w:spacing w:after="0" w:line="240" w:lineRule="auto"/>
              <w:jc w:val="center"/>
              <w:rPr>
                <w:ins w:id="2285" w:author="ERCOT" w:date="2025-07-16T18:32:00Z" w16du:dateUtc="2025-07-16T23:32:00Z"/>
                <w:rFonts w:ascii="Times New Roman" w:eastAsia="Times New Roman" w:hAnsi="Times New Roman"/>
              </w:rPr>
            </w:pPr>
            <w:ins w:id="2286"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5D811D4F" w14:textId="77777777" w:rsidR="005659E9" w:rsidRPr="00F374E3" w:rsidRDefault="005659E9" w:rsidP="00082ED8">
            <w:pPr>
              <w:spacing w:after="0" w:line="240" w:lineRule="auto"/>
              <w:jc w:val="center"/>
              <w:rPr>
                <w:ins w:id="2287" w:author="ERCOT" w:date="2025-07-16T18:32:00Z" w16du:dateUtc="2025-07-16T23:32:00Z"/>
                <w:rFonts w:ascii="Times New Roman" w:eastAsia="Times New Roman" w:hAnsi="Times New Roman"/>
              </w:rPr>
            </w:pPr>
            <w:ins w:id="2288" w:author="ERCOT" w:date="2025-07-16T18:32:00Z" w16du:dateUtc="2025-07-16T23:32:00Z">
              <w:r w:rsidRPr="00F374E3">
                <w:rPr>
                  <w:rFonts w:ascii="Times New Roman" w:eastAsia="Times New Roman" w:hAnsi="Times New Roman"/>
                </w:rPr>
                <w:t xml:space="preserve">Field name </w:t>
              </w:r>
              <w:r>
                <w:rPr>
                  <w:rFonts w:ascii="Times New Roman" w:eastAsia="Times New Roman" w:hAnsi="Times New Roman"/>
                </w:rPr>
                <w:t>in</w:t>
              </w:r>
              <w:r w:rsidRPr="00F374E3">
                <w:rPr>
                  <w:rFonts w:ascii="Times New Roman" w:eastAsia="Times New Roman" w:hAnsi="Times New Roman"/>
                </w:rPr>
                <w:t xml:space="preserve"> record that is in error.</w:t>
              </w:r>
            </w:ins>
          </w:p>
        </w:tc>
        <w:tc>
          <w:tcPr>
            <w:tcW w:w="1701" w:type="dxa"/>
            <w:tcMar>
              <w:top w:w="43" w:type="dxa"/>
              <w:left w:w="43" w:type="dxa"/>
              <w:bottom w:w="43" w:type="dxa"/>
              <w:right w:w="43" w:type="dxa"/>
            </w:tcMar>
            <w:vAlign w:val="center"/>
          </w:tcPr>
          <w:p w14:paraId="3D4E4AC6" w14:textId="77777777" w:rsidR="005659E9" w:rsidRPr="00F374E3" w:rsidRDefault="005659E9" w:rsidP="00082ED8">
            <w:pPr>
              <w:spacing w:after="0" w:line="240" w:lineRule="auto"/>
              <w:jc w:val="center"/>
              <w:rPr>
                <w:ins w:id="2289" w:author="ERCOT" w:date="2025-07-16T18:32:00Z" w16du:dateUtc="2025-07-16T23:32:00Z"/>
                <w:rFonts w:ascii="Times New Roman" w:eastAsia="Times New Roman" w:hAnsi="Times New Roman"/>
              </w:rPr>
            </w:pPr>
            <w:ins w:id="2290" w:author="ERCOT" w:date="2025-07-16T18:32:00Z" w16du:dateUtc="2025-07-16T23:32:00Z">
              <w:r w:rsidRPr="00F374E3">
                <w:rPr>
                  <w:rFonts w:ascii="Times New Roman" w:eastAsia="Times New Roman" w:hAnsi="Times New Roman"/>
                </w:rPr>
                <w:t>Alpha numeric (80)</w:t>
              </w:r>
            </w:ins>
          </w:p>
        </w:tc>
      </w:tr>
      <w:tr w:rsidR="005659E9" w:rsidRPr="00F374E3" w14:paraId="1A202FD8" w14:textId="77777777" w:rsidTr="00082ED8">
        <w:trPr>
          <w:trHeight w:val="518"/>
          <w:jc w:val="center"/>
          <w:ins w:id="2291" w:author="ERCOT" w:date="2025-07-16T18:32:00Z"/>
        </w:trPr>
        <w:tc>
          <w:tcPr>
            <w:tcW w:w="1206" w:type="dxa"/>
            <w:tcMar>
              <w:top w:w="43" w:type="dxa"/>
              <w:left w:w="43" w:type="dxa"/>
              <w:bottom w:w="43" w:type="dxa"/>
              <w:right w:w="43" w:type="dxa"/>
            </w:tcMar>
            <w:vAlign w:val="center"/>
          </w:tcPr>
          <w:p w14:paraId="6BF3BF13" w14:textId="77777777" w:rsidR="005659E9" w:rsidRPr="00F374E3" w:rsidRDefault="005659E9" w:rsidP="00082ED8">
            <w:pPr>
              <w:spacing w:after="0" w:line="240" w:lineRule="auto"/>
              <w:jc w:val="center"/>
              <w:rPr>
                <w:ins w:id="2292" w:author="ERCOT" w:date="2025-07-16T18:32:00Z" w16du:dateUtc="2025-07-16T23:32:00Z"/>
                <w:rFonts w:ascii="Times New Roman" w:eastAsia="Times New Roman" w:hAnsi="Times New Roman"/>
              </w:rPr>
            </w:pPr>
            <w:ins w:id="2293" w:author="ERCOT" w:date="2025-07-16T18:32:00Z" w16du:dateUtc="2025-07-16T23:32:00Z">
              <w:r w:rsidRPr="00F374E3">
                <w:rPr>
                  <w:rFonts w:ascii="Times New Roman" w:eastAsia="Times New Roman" w:hAnsi="Times New Roman"/>
                </w:rPr>
                <w:t>Error Description</w:t>
              </w:r>
            </w:ins>
          </w:p>
        </w:tc>
        <w:tc>
          <w:tcPr>
            <w:tcW w:w="1616" w:type="dxa"/>
            <w:tcMar>
              <w:top w:w="43" w:type="dxa"/>
              <w:left w:w="43" w:type="dxa"/>
              <w:bottom w:w="43" w:type="dxa"/>
              <w:right w:w="43" w:type="dxa"/>
            </w:tcMar>
            <w:vAlign w:val="center"/>
          </w:tcPr>
          <w:p w14:paraId="00F63A03" w14:textId="77777777" w:rsidR="005659E9" w:rsidRPr="00F374E3" w:rsidRDefault="005659E9" w:rsidP="00082ED8">
            <w:pPr>
              <w:spacing w:after="0" w:line="240" w:lineRule="auto"/>
              <w:jc w:val="center"/>
              <w:rPr>
                <w:ins w:id="2294" w:author="ERCOT" w:date="2025-07-16T18:32:00Z" w16du:dateUtc="2025-07-16T23:32:00Z"/>
                <w:rFonts w:ascii="Times New Roman" w:eastAsia="Times New Roman" w:hAnsi="Times New Roman"/>
              </w:rPr>
            </w:pPr>
            <w:ins w:id="2295"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011C2D2E" w14:textId="77777777" w:rsidR="005659E9" w:rsidRPr="00F374E3" w:rsidRDefault="005659E9" w:rsidP="00082ED8">
            <w:pPr>
              <w:spacing w:after="0" w:line="240" w:lineRule="auto"/>
              <w:jc w:val="center"/>
              <w:rPr>
                <w:ins w:id="2296" w:author="ERCOT" w:date="2025-07-16T18:32:00Z" w16du:dateUtc="2025-07-16T23:32:00Z"/>
                <w:rFonts w:ascii="Times New Roman" w:eastAsia="Times New Roman" w:hAnsi="Times New Roman"/>
              </w:rPr>
            </w:pPr>
            <w:ins w:id="2297" w:author="ERCOT" w:date="2025-07-16T18:32:00Z" w16du:dateUtc="2025-07-16T23:32:00Z">
              <w:r w:rsidRPr="00F374E3">
                <w:rPr>
                  <w:rFonts w:ascii="Times New Roman" w:eastAsia="Times New Roman" w:hAnsi="Times New Roman"/>
                </w:rPr>
                <w:t>Description of error.</w:t>
              </w:r>
            </w:ins>
          </w:p>
        </w:tc>
        <w:tc>
          <w:tcPr>
            <w:tcW w:w="1701" w:type="dxa"/>
            <w:tcMar>
              <w:top w:w="43" w:type="dxa"/>
              <w:left w:w="43" w:type="dxa"/>
              <w:bottom w:w="43" w:type="dxa"/>
              <w:right w:w="43" w:type="dxa"/>
            </w:tcMar>
            <w:vAlign w:val="center"/>
          </w:tcPr>
          <w:p w14:paraId="30FDF802" w14:textId="77777777" w:rsidR="005659E9" w:rsidRPr="00F374E3" w:rsidRDefault="005659E9" w:rsidP="00082ED8">
            <w:pPr>
              <w:spacing w:after="0" w:line="240" w:lineRule="auto"/>
              <w:jc w:val="center"/>
              <w:rPr>
                <w:ins w:id="2298" w:author="ERCOT" w:date="2025-07-16T18:32:00Z" w16du:dateUtc="2025-07-16T23:32:00Z"/>
                <w:rFonts w:ascii="Times New Roman" w:eastAsia="Times New Roman" w:hAnsi="Times New Roman"/>
              </w:rPr>
            </w:pPr>
            <w:ins w:id="2299" w:author="ERCOT" w:date="2025-07-16T18:32:00Z" w16du:dateUtc="2025-07-16T23:32:00Z">
              <w:r w:rsidRPr="00F374E3">
                <w:rPr>
                  <w:rFonts w:ascii="Times New Roman" w:eastAsia="Times New Roman" w:hAnsi="Times New Roman"/>
                </w:rPr>
                <w:t>Alpha numeric (80)</w:t>
              </w:r>
            </w:ins>
          </w:p>
        </w:tc>
      </w:tr>
    </w:tbl>
    <w:p w14:paraId="5FD824C1" w14:textId="77777777" w:rsidR="005659E9" w:rsidRPr="00F374E3" w:rsidRDefault="005659E9" w:rsidP="005659E9">
      <w:pPr>
        <w:spacing w:after="0" w:line="240" w:lineRule="auto"/>
        <w:rPr>
          <w:ins w:id="2300" w:author="ERCOT" w:date="2025-07-16T18:32:00Z" w16du:dateUtc="2025-07-16T23:32:00Z"/>
          <w:rFonts w:ascii="Times New Roman" w:hAnsi="Times New Roman"/>
        </w:rPr>
      </w:pPr>
    </w:p>
    <w:p w14:paraId="0206F9EA" w14:textId="77777777" w:rsidR="005659E9" w:rsidRPr="00F374E3" w:rsidRDefault="005659E9" w:rsidP="005659E9">
      <w:pPr>
        <w:pStyle w:val="ListParagraph"/>
        <w:ind w:left="2880" w:hanging="720"/>
        <w:rPr>
          <w:ins w:id="2301" w:author="ERCOT" w:date="2025-07-16T18:32:00Z" w16du:dateUtc="2025-07-16T23:32:00Z"/>
          <w:rFonts w:ascii="Times New Roman" w:hAnsi="Times New Roman"/>
        </w:rPr>
      </w:pPr>
      <w:ins w:id="2302" w:author="ERCOT" w:date="2025-07-16T18:32:00Z" w16du:dateUtc="2025-07-16T23:32:00Z">
        <w:r>
          <w:rPr>
            <w:rFonts w:ascii="Times New Roman" w:hAnsi="Times New Roman"/>
            <w:iCs/>
          </w:rPr>
          <w:t>(iv)</w:t>
        </w:r>
        <w:r w:rsidRPr="00F374E3">
          <w:rPr>
            <w:rFonts w:ascii="Times New Roman" w:hAnsi="Times New Roman"/>
            <w:iCs/>
          </w:rPr>
          <w:tab/>
        </w:r>
        <w:r w:rsidRPr="00F374E3">
          <w:rPr>
            <w:rFonts w:ascii="Times New Roman" w:hAnsi="Times New Roman"/>
            <w:b/>
            <w:iCs/>
          </w:rPr>
          <w:t>Sum Record</w:t>
        </w:r>
        <w:r w:rsidRPr="00F374E3">
          <w:rPr>
            <w:rFonts w:ascii="Times New Roman" w:hAnsi="Times New Roman"/>
            <w:iCs/>
          </w:rPr>
          <w:t xml:space="preserve"> – Provides the sum of all </w:t>
        </w:r>
        <w:r w:rsidRPr="00F374E3">
          <w:rPr>
            <w:rFonts w:ascii="Times New Roman" w:hAnsi="Times New Roman"/>
          </w:rPr>
          <w:t>records</w:t>
        </w:r>
        <w:r w:rsidRPr="00F374E3">
          <w:rPr>
            <w:rFonts w:ascii="Times New Roman" w:hAnsi="Times New Roman"/>
            <w:iCs/>
          </w:rPr>
          <w:t xml:space="preserve">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260"/>
        <w:gridCol w:w="3780"/>
        <w:gridCol w:w="1620"/>
      </w:tblGrid>
      <w:tr w:rsidR="005659E9" w:rsidRPr="00F374E3" w14:paraId="3719F43E" w14:textId="77777777" w:rsidTr="00082ED8">
        <w:trPr>
          <w:cantSplit/>
          <w:trHeight w:val="495"/>
          <w:tblHeader/>
          <w:jc w:val="center"/>
          <w:ins w:id="2303" w:author="ERCOT" w:date="2025-07-16T18:32:00Z"/>
        </w:trPr>
        <w:tc>
          <w:tcPr>
            <w:tcW w:w="1795" w:type="dxa"/>
            <w:shd w:val="clear" w:color="auto" w:fill="D0CECE"/>
            <w:tcMar>
              <w:top w:w="43" w:type="dxa"/>
              <w:left w:w="43" w:type="dxa"/>
              <w:bottom w:w="43" w:type="dxa"/>
              <w:right w:w="43" w:type="dxa"/>
            </w:tcMar>
            <w:vAlign w:val="center"/>
          </w:tcPr>
          <w:p w14:paraId="60AE301E" w14:textId="77777777" w:rsidR="005659E9" w:rsidRPr="00F374E3" w:rsidRDefault="005659E9" w:rsidP="00082ED8">
            <w:pPr>
              <w:spacing w:after="0" w:line="240" w:lineRule="auto"/>
              <w:jc w:val="center"/>
              <w:rPr>
                <w:ins w:id="2304" w:author="ERCOT" w:date="2025-07-16T18:32:00Z" w16du:dateUtc="2025-07-16T23:32:00Z"/>
                <w:rFonts w:ascii="Times New Roman" w:eastAsia="Times New Roman" w:hAnsi="Times New Roman"/>
                <w:b/>
              </w:rPr>
            </w:pPr>
            <w:ins w:id="2305" w:author="ERCOT" w:date="2025-07-16T18:32:00Z" w16du:dateUtc="2025-07-16T23:32:00Z">
              <w:r w:rsidRPr="00F374E3">
                <w:rPr>
                  <w:rFonts w:ascii="Times New Roman" w:eastAsia="Times New Roman" w:hAnsi="Times New Roman"/>
                  <w:b/>
                </w:rPr>
                <w:t>Data Element</w:t>
              </w:r>
            </w:ins>
          </w:p>
        </w:tc>
        <w:tc>
          <w:tcPr>
            <w:tcW w:w="1260" w:type="dxa"/>
            <w:shd w:val="clear" w:color="auto" w:fill="D0CECE"/>
            <w:tcMar>
              <w:top w:w="43" w:type="dxa"/>
              <w:left w:w="43" w:type="dxa"/>
              <w:bottom w:w="43" w:type="dxa"/>
              <w:right w:w="43" w:type="dxa"/>
            </w:tcMar>
            <w:vAlign w:val="center"/>
          </w:tcPr>
          <w:p w14:paraId="1578CBE4" w14:textId="77777777" w:rsidR="005659E9" w:rsidRPr="00F374E3" w:rsidRDefault="005659E9" w:rsidP="00082ED8">
            <w:pPr>
              <w:spacing w:after="0" w:line="240" w:lineRule="auto"/>
              <w:jc w:val="center"/>
              <w:rPr>
                <w:ins w:id="2306" w:author="ERCOT" w:date="2025-07-16T18:32:00Z" w16du:dateUtc="2025-07-16T23:32:00Z"/>
                <w:rFonts w:ascii="Times New Roman" w:eastAsia="Times New Roman" w:hAnsi="Times New Roman"/>
                <w:b/>
              </w:rPr>
            </w:pPr>
            <w:ins w:id="2307" w:author="ERCOT" w:date="2025-07-16T18:32:00Z" w16du:dateUtc="2025-07-16T23:32:00Z">
              <w:r w:rsidRPr="00F374E3">
                <w:rPr>
                  <w:rFonts w:ascii="Times New Roman" w:eastAsia="Times New Roman" w:hAnsi="Times New Roman"/>
                  <w:b/>
                </w:rPr>
                <w:t>Mandatory / Optional</w:t>
              </w:r>
            </w:ins>
          </w:p>
        </w:tc>
        <w:tc>
          <w:tcPr>
            <w:tcW w:w="3780" w:type="dxa"/>
            <w:shd w:val="clear" w:color="auto" w:fill="D0CECE"/>
            <w:tcMar>
              <w:top w:w="43" w:type="dxa"/>
              <w:left w:w="43" w:type="dxa"/>
              <w:bottom w:w="43" w:type="dxa"/>
              <w:right w:w="43" w:type="dxa"/>
            </w:tcMar>
            <w:vAlign w:val="center"/>
          </w:tcPr>
          <w:p w14:paraId="56329DE7" w14:textId="77777777" w:rsidR="005659E9" w:rsidRPr="00F374E3" w:rsidRDefault="005659E9" w:rsidP="00082ED8">
            <w:pPr>
              <w:spacing w:after="0" w:line="240" w:lineRule="auto"/>
              <w:jc w:val="center"/>
              <w:rPr>
                <w:ins w:id="2308" w:author="ERCOT" w:date="2025-07-16T18:32:00Z" w16du:dateUtc="2025-07-16T23:32:00Z"/>
                <w:rFonts w:ascii="Times New Roman" w:eastAsia="Times New Roman" w:hAnsi="Times New Roman"/>
                <w:b/>
              </w:rPr>
            </w:pPr>
            <w:ins w:id="2309" w:author="ERCOT" w:date="2025-07-16T18:32:00Z" w16du:dateUtc="2025-07-16T23:32:00Z">
              <w:r w:rsidRPr="00F374E3">
                <w:rPr>
                  <w:rFonts w:ascii="Times New Roman" w:eastAsia="Times New Roman" w:hAnsi="Times New Roman"/>
                  <w:b/>
                </w:rPr>
                <w:t>Comments</w:t>
              </w:r>
            </w:ins>
          </w:p>
        </w:tc>
        <w:tc>
          <w:tcPr>
            <w:tcW w:w="1620" w:type="dxa"/>
            <w:shd w:val="clear" w:color="auto" w:fill="D0CECE"/>
            <w:tcMar>
              <w:top w:w="43" w:type="dxa"/>
              <w:left w:w="43" w:type="dxa"/>
              <w:bottom w:w="43" w:type="dxa"/>
              <w:right w:w="43" w:type="dxa"/>
            </w:tcMar>
            <w:vAlign w:val="center"/>
          </w:tcPr>
          <w:p w14:paraId="6EE089F8" w14:textId="77777777" w:rsidR="005659E9" w:rsidRPr="00F374E3" w:rsidRDefault="005659E9" w:rsidP="00082ED8">
            <w:pPr>
              <w:tabs>
                <w:tab w:val="right" w:pos="9360"/>
              </w:tabs>
              <w:spacing w:after="0" w:line="240" w:lineRule="auto"/>
              <w:jc w:val="center"/>
              <w:rPr>
                <w:ins w:id="2310" w:author="ERCOT" w:date="2025-07-16T18:32:00Z" w16du:dateUtc="2025-07-16T23:32:00Z"/>
                <w:rFonts w:ascii="Times New Roman" w:eastAsia="Times New Roman" w:hAnsi="Times New Roman"/>
                <w:b/>
              </w:rPr>
            </w:pPr>
            <w:ins w:id="2311" w:author="ERCOT" w:date="2025-07-16T18:32:00Z" w16du:dateUtc="2025-07-16T23:32:00Z">
              <w:r w:rsidRPr="00F374E3">
                <w:rPr>
                  <w:rFonts w:ascii="Times New Roman" w:eastAsia="Times New Roman" w:hAnsi="Times New Roman"/>
                  <w:b/>
                </w:rPr>
                <w:t>Format</w:t>
              </w:r>
            </w:ins>
          </w:p>
        </w:tc>
      </w:tr>
      <w:tr w:rsidR="005659E9" w:rsidRPr="00F374E3" w14:paraId="0EC06590" w14:textId="77777777" w:rsidTr="00082ED8">
        <w:trPr>
          <w:cantSplit/>
          <w:trHeight w:val="518"/>
          <w:jc w:val="center"/>
          <w:ins w:id="2312" w:author="ERCOT" w:date="2025-07-16T18:32:00Z"/>
        </w:trPr>
        <w:tc>
          <w:tcPr>
            <w:tcW w:w="1795" w:type="dxa"/>
            <w:tcMar>
              <w:top w:w="43" w:type="dxa"/>
              <w:left w:w="43" w:type="dxa"/>
              <w:bottom w:w="43" w:type="dxa"/>
              <w:right w:w="43" w:type="dxa"/>
            </w:tcMar>
            <w:vAlign w:val="center"/>
          </w:tcPr>
          <w:p w14:paraId="79BBBFD1" w14:textId="77777777" w:rsidR="005659E9" w:rsidRPr="00F374E3" w:rsidRDefault="005659E9" w:rsidP="00082ED8">
            <w:pPr>
              <w:spacing w:after="0" w:line="240" w:lineRule="auto"/>
              <w:jc w:val="center"/>
              <w:rPr>
                <w:ins w:id="2313" w:author="ERCOT" w:date="2025-07-16T18:32:00Z" w16du:dateUtc="2025-07-16T23:32:00Z"/>
                <w:rFonts w:ascii="Times New Roman" w:eastAsia="Times New Roman" w:hAnsi="Times New Roman"/>
              </w:rPr>
            </w:pPr>
            <w:ins w:id="2314" w:author="ERCOT" w:date="2025-07-16T18:32:00Z" w16du:dateUtc="2025-07-16T23:32:00Z">
              <w:r w:rsidRPr="00F374E3">
                <w:rPr>
                  <w:rFonts w:ascii="Times New Roman" w:eastAsia="Times New Roman" w:hAnsi="Times New Roman"/>
                </w:rPr>
                <w:t>Record Type</w:t>
              </w:r>
            </w:ins>
          </w:p>
        </w:tc>
        <w:tc>
          <w:tcPr>
            <w:tcW w:w="1260" w:type="dxa"/>
            <w:tcMar>
              <w:top w:w="43" w:type="dxa"/>
              <w:left w:w="43" w:type="dxa"/>
              <w:bottom w:w="43" w:type="dxa"/>
              <w:right w:w="43" w:type="dxa"/>
            </w:tcMar>
            <w:vAlign w:val="center"/>
          </w:tcPr>
          <w:p w14:paraId="32BAB834" w14:textId="77777777" w:rsidR="005659E9" w:rsidRPr="00F374E3" w:rsidRDefault="005659E9" w:rsidP="00082ED8">
            <w:pPr>
              <w:spacing w:after="0" w:line="240" w:lineRule="auto"/>
              <w:jc w:val="center"/>
              <w:rPr>
                <w:ins w:id="2315" w:author="ERCOT" w:date="2025-07-16T18:32:00Z" w16du:dateUtc="2025-07-16T23:32:00Z"/>
                <w:rFonts w:ascii="Times New Roman" w:eastAsia="Times New Roman" w:hAnsi="Times New Roman"/>
              </w:rPr>
            </w:pPr>
            <w:ins w:id="2316" w:author="ERCOT" w:date="2025-07-16T18:32:00Z" w16du:dateUtc="2025-07-16T23:32:00Z">
              <w:r w:rsidRPr="00F374E3">
                <w:rPr>
                  <w:rFonts w:ascii="Times New Roman" w:eastAsia="Times New Roman" w:hAnsi="Times New Roman"/>
                </w:rPr>
                <w:t>Mandatory</w:t>
              </w:r>
            </w:ins>
          </w:p>
        </w:tc>
        <w:tc>
          <w:tcPr>
            <w:tcW w:w="3780" w:type="dxa"/>
            <w:tcMar>
              <w:top w:w="43" w:type="dxa"/>
              <w:left w:w="43" w:type="dxa"/>
              <w:bottom w:w="43" w:type="dxa"/>
              <w:right w:w="43" w:type="dxa"/>
            </w:tcMar>
            <w:vAlign w:val="center"/>
          </w:tcPr>
          <w:p w14:paraId="40395F5C" w14:textId="77777777" w:rsidR="005659E9" w:rsidRPr="00F374E3" w:rsidRDefault="005659E9" w:rsidP="00082ED8">
            <w:pPr>
              <w:spacing w:after="0" w:line="240" w:lineRule="auto"/>
              <w:jc w:val="center"/>
              <w:rPr>
                <w:ins w:id="2317" w:author="ERCOT" w:date="2025-07-16T18:32:00Z" w16du:dateUtc="2025-07-16T23:32:00Z"/>
                <w:rFonts w:ascii="Times New Roman" w:eastAsia="Times New Roman" w:hAnsi="Times New Roman"/>
              </w:rPr>
            </w:pPr>
            <w:ins w:id="2318" w:author="ERCOT" w:date="2025-07-16T18:32:00Z" w16du:dateUtc="2025-07-16T23:32:00Z">
              <w:r w:rsidRPr="00F374E3">
                <w:rPr>
                  <w:rFonts w:ascii="Times New Roman" w:eastAsia="Times New Roman" w:hAnsi="Times New Roman"/>
                </w:rPr>
                <w:t>Hard code “SUM”</w:t>
              </w:r>
              <w:r>
                <w:rPr>
                  <w:rFonts w:ascii="Times New Roman" w:eastAsia="Times New Roman" w:hAnsi="Times New Roman"/>
                </w:rPr>
                <w:t>.</w:t>
              </w:r>
            </w:ins>
          </w:p>
        </w:tc>
        <w:tc>
          <w:tcPr>
            <w:tcW w:w="1620" w:type="dxa"/>
            <w:tcMar>
              <w:top w:w="43" w:type="dxa"/>
              <w:left w:w="43" w:type="dxa"/>
              <w:bottom w:w="43" w:type="dxa"/>
              <w:right w:w="43" w:type="dxa"/>
            </w:tcMar>
            <w:vAlign w:val="center"/>
          </w:tcPr>
          <w:p w14:paraId="740C164C" w14:textId="77777777" w:rsidR="005659E9" w:rsidRPr="00F374E3" w:rsidRDefault="005659E9" w:rsidP="00082ED8">
            <w:pPr>
              <w:spacing w:after="0" w:line="240" w:lineRule="auto"/>
              <w:jc w:val="center"/>
              <w:rPr>
                <w:ins w:id="2319" w:author="ERCOT" w:date="2025-07-16T18:32:00Z" w16du:dateUtc="2025-07-16T23:32:00Z"/>
                <w:rFonts w:ascii="Times New Roman" w:eastAsia="Times New Roman" w:hAnsi="Times New Roman"/>
              </w:rPr>
            </w:pPr>
            <w:ins w:id="2320" w:author="ERCOT" w:date="2025-07-16T18:32:00Z" w16du:dateUtc="2025-07-16T23:32:00Z">
              <w:r w:rsidRPr="00F374E3">
                <w:rPr>
                  <w:rFonts w:ascii="Times New Roman" w:eastAsia="Times New Roman" w:hAnsi="Times New Roman"/>
                </w:rPr>
                <w:t>Alpha numeric (3)</w:t>
              </w:r>
            </w:ins>
          </w:p>
        </w:tc>
      </w:tr>
      <w:tr w:rsidR="005659E9" w:rsidRPr="00F374E3" w14:paraId="43452B42" w14:textId="77777777" w:rsidTr="00082ED8">
        <w:trPr>
          <w:cantSplit/>
          <w:trHeight w:val="518"/>
          <w:jc w:val="center"/>
          <w:ins w:id="2321" w:author="ERCOT" w:date="2025-07-16T18:32:00Z"/>
        </w:trPr>
        <w:tc>
          <w:tcPr>
            <w:tcW w:w="1795" w:type="dxa"/>
            <w:tcMar>
              <w:top w:w="43" w:type="dxa"/>
              <w:left w:w="43" w:type="dxa"/>
              <w:bottom w:w="43" w:type="dxa"/>
              <w:right w:w="43" w:type="dxa"/>
            </w:tcMar>
            <w:vAlign w:val="center"/>
          </w:tcPr>
          <w:p w14:paraId="0604F3D9" w14:textId="77777777" w:rsidR="005659E9" w:rsidRPr="00F374E3" w:rsidRDefault="005659E9" w:rsidP="00082ED8">
            <w:pPr>
              <w:spacing w:after="0" w:line="240" w:lineRule="auto"/>
              <w:jc w:val="center"/>
              <w:rPr>
                <w:ins w:id="2322" w:author="ERCOT" w:date="2025-07-16T18:32:00Z" w16du:dateUtc="2025-07-16T23:32:00Z"/>
                <w:rFonts w:ascii="Times New Roman" w:eastAsia="Times New Roman" w:hAnsi="Times New Roman"/>
              </w:rPr>
            </w:pPr>
            <w:ins w:id="2323" w:author="ERCOT" w:date="2025-07-16T18:32:00Z" w16du:dateUtc="2025-07-16T23:32:00Z">
              <w:r w:rsidRPr="00F374E3">
                <w:rPr>
                  <w:rFonts w:ascii="Times New Roman" w:eastAsia="Times New Roman" w:hAnsi="Times New Roman"/>
                </w:rPr>
                <w:t>Total Number of DET Records</w:t>
              </w:r>
            </w:ins>
          </w:p>
        </w:tc>
        <w:tc>
          <w:tcPr>
            <w:tcW w:w="1260" w:type="dxa"/>
            <w:tcMar>
              <w:top w:w="43" w:type="dxa"/>
              <w:left w:w="43" w:type="dxa"/>
              <w:bottom w:w="43" w:type="dxa"/>
              <w:right w:w="43" w:type="dxa"/>
            </w:tcMar>
            <w:vAlign w:val="center"/>
          </w:tcPr>
          <w:p w14:paraId="070B7798" w14:textId="77777777" w:rsidR="005659E9" w:rsidRPr="00F374E3" w:rsidRDefault="005659E9" w:rsidP="00082ED8">
            <w:pPr>
              <w:spacing w:after="0" w:line="240" w:lineRule="auto"/>
              <w:jc w:val="center"/>
              <w:rPr>
                <w:ins w:id="2324" w:author="ERCOT" w:date="2025-07-16T18:32:00Z" w16du:dateUtc="2025-07-16T23:32:00Z"/>
                <w:rFonts w:ascii="Times New Roman" w:eastAsia="Times New Roman" w:hAnsi="Times New Roman"/>
              </w:rPr>
            </w:pPr>
            <w:ins w:id="2325" w:author="ERCOT" w:date="2025-07-16T18:32:00Z" w16du:dateUtc="2025-07-16T23:32:00Z">
              <w:r w:rsidRPr="00F374E3">
                <w:rPr>
                  <w:rFonts w:ascii="Times New Roman" w:eastAsia="Times New Roman" w:hAnsi="Times New Roman"/>
                </w:rPr>
                <w:t>Mandatory</w:t>
              </w:r>
            </w:ins>
          </w:p>
        </w:tc>
        <w:tc>
          <w:tcPr>
            <w:tcW w:w="3780" w:type="dxa"/>
            <w:tcMar>
              <w:top w:w="43" w:type="dxa"/>
              <w:left w:w="43" w:type="dxa"/>
              <w:bottom w:w="43" w:type="dxa"/>
              <w:right w:w="43" w:type="dxa"/>
            </w:tcMar>
            <w:vAlign w:val="center"/>
          </w:tcPr>
          <w:p w14:paraId="5DF7B8B1" w14:textId="77777777" w:rsidR="005659E9" w:rsidRPr="00F374E3" w:rsidRDefault="005659E9" w:rsidP="00082ED8">
            <w:pPr>
              <w:spacing w:after="0" w:line="240" w:lineRule="auto"/>
              <w:jc w:val="center"/>
              <w:rPr>
                <w:ins w:id="2326" w:author="ERCOT" w:date="2025-07-16T18:32:00Z" w16du:dateUtc="2025-07-16T23:32:00Z"/>
                <w:rFonts w:ascii="Times New Roman" w:eastAsia="Times New Roman" w:hAnsi="Times New Roman"/>
              </w:rPr>
            </w:pPr>
            <w:ins w:id="2327" w:author="ERCOT" w:date="2025-07-16T18:32:00Z" w16du:dateUtc="2025-07-16T23:32:00Z">
              <w:r w:rsidRPr="00F374E3">
                <w:rPr>
                  <w:rFonts w:ascii="Times New Roman" w:eastAsia="Times New Roman" w:hAnsi="Times New Roman"/>
                </w:rPr>
                <w:t>Total number of DET records in the original RD</w:t>
              </w:r>
              <w:r>
                <w:rPr>
                  <w:rFonts w:ascii="Times New Roman" w:eastAsia="Times New Roman" w:hAnsi="Times New Roman"/>
                </w:rPr>
                <w:t>RIntervaldata</w:t>
              </w:r>
              <w:r w:rsidRPr="00F374E3">
                <w:rPr>
                  <w:rFonts w:ascii="Times New Roman" w:eastAsia="Times New Roman" w:hAnsi="Times New Roman"/>
                </w:rPr>
                <w:t xml:space="preserve"> file.</w:t>
              </w:r>
            </w:ins>
          </w:p>
        </w:tc>
        <w:tc>
          <w:tcPr>
            <w:tcW w:w="1620" w:type="dxa"/>
            <w:tcMar>
              <w:top w:w="43" w:type="dxa"/>
              <w:left w:w="43" w:type="dxa"/>
              <w:bottom w:w="43" w:type="dxa"/>
              <w:right w:w="43" w:type="dxa"/>
            </w:tcMar>
            <w:vAlign w:val="center"/>
          </w:tcPr>
          <w:p w14:paraId="03753A2B" w14:textId="77777777" w:rsidR="005659E9" w:rsidRPr="00F374E3" w:rsidRDefault="005659E9" w:rsidP="00082ED8">
            <w:pPr>
              <w:spacing w:after="0" w:line="240" w:lineRule="auto"/>
              <w:jc w:val="center"/>
              <w:rPr>
                <w:ins w:id="2328" w:author="ERCOT" w:date="2025-07-16T18:32:00Z" w16du:dateUtc="2025-07-16T23:32:00Z"/>
                <w:rFonts w:ascii="Times New Roman" w:eastAsia="Times New Roman" w:hAnsi="Times New Roman"/>
              </w:rPr>
            </w:pPr>
            <w:ins w:id="2329" w:author="ERCOT" w:date="2025-07-16T18:32:00Z" w16du:dateUtc="2025-07-16T23:32:00Z">
              <w:r w:rsidRPr="00F374E3">
                <w:rPr>
                  <w:rFonts w:ascii="Times New Roman" w:eastAsia="Times New Roman" w:hAnsi="Times New Roman"/>
                </w:rPr>
                <w:t>Numeric (8)</w:t>
              </w:r>
            </w:ins>
          </w:p>
        </w:tc>
      </w:tr>
      <w:tr w:rsidR="005659E9" w:rsidRPr="00F374E3" w14:paraId="15C707EF" w14:textId="77777777" w:rsidTr="00082ED8">
        <w:trPr>
          <w:cantSplit/>
          <w:trHeight w:val="518"/>
          <w:jc w:val="center"/>
          <w:ins w:id="2330" w:author="ERCOT" w:date="2025-07-16T18:32:00Z"/>
        </w:trPr>
        <w:tc>
          <w:tcPr>
            <w:tcW w:w="1795" w:type="dxa"/>
            <w:tcMar>
              <w:top w:w="43" w:type="dxa"/>
              <w:left w:w="43" w:type="dxa"/>
              <w:bottom w:w="43" w:type="dxa"/>
              <w:right w:w="43" w:type="dxa"/>
            </w:tcMar>
            <w:vAlign w:val="center"/>
          </w:tcPr>
          <w:p w14:paraId="4F996030" w14:textId="77777777" w:rsidR="005659E9" w:rsidRPr="00F374E3" w:rsidRDefault="005659E9" w:rsidP="00082ED8">
            <w:pPr>
              <w:spacing w:after="0" w:line="240" w:lineRule="auto"/>
              <w:jc w:val="center"/>
              <w:rPr>
                <w:ins w:id="2331" w:author="ERCOT" w:date="2025-07-16T18:32:00Z" w16du:dateUtc="2025-07-16T23:32:00Z"/>
                <w:rFonts w:ascii="Times New Roman" w:eastAsia="Times New Roman" w:hAnsi="Times New Roman"/>
              </w:rPr>
            </w:pPr>
            <w:ins w:id="2332" w:author="ERCOT" w:date="2025-07-16T18:32:00Z" w16du:dateUtc="2025-07-16T23:32:00Z">
              <w:r w:rsidRPr="00F374E3">
                <w:rPr>
                  <w:rFonts w:ascii="Times New Roman" w:eastAsia="Times New Roman" w:hAnsi="Times New Roman"/>
                </w:rPr>
                <w:t xml:space="preserve">Total Number of </w:t>
              </w:r>
              <w:r>
                <w:rPr>
                  <w:rFonts w:ascii="Times New Roman" w:eastAsia="Times New Roman" w:hAnsi="Times New Roman"/>
                </w:rPr>
                <w:t>P</w:t>
              </w:r>
              <w:r w:rsidRPr="00F374E3">
                <w:rPr>
                  <w:rFonts w:ascii="Times New Roman" w:eastAsia="Times New Roman" w:hAnsi="Times New Roman"/>
                </w:rPr>
                <w:t>rocessed DET Records</w:t>
              </w:r>
            </w:ins>
          </w:p>
        </w:tc>
        <w:tc>
          <w:tcPr>
            <w:tcW w:w="1260" w:type="dxa"/>
            <w:tcMar>
              <w:top w:w="43" w:type="dxa"/>
              <w:left w:w="43" w:type="dxa"/>
              <w:bottom w:w="43" w:type="dxa"/>
              <w:right w:w="43" w:type="dxa"/>
            </w:tcMar>
            <w:vAlign w:val="center"/>
          </w:tcPr>
          <w:p w14:paraId="4A0BE9C7" w14:textId="77777777" w:rsidR="005659E9" w:rsidRPr="00F374E3" w:rsidRDefault="005659E9" w:rsidP="00082ED8">
            <w:pPr>
              <w:spacing w:after="0" w:line="240" w:lineRule="auto"/>
              <w:jc w:val="center"/>
              <w:rPr>
                <w:ins w:id="2333" w:author="ERCOT" w:date="2025-07-16T18:32:00Z" w16du:dateUtc="2025-07-16T23:32:00Z"/>
                <w:rFonts w:ascii="Times New Roman" w:eastAsia="Times New Roman" w:hAnsi="Times New Roman"/>
              </w:rPr>
            </w:pPr>
            <w:ins w:id="2334" w:author="ERCOT" w:date="2025-07-16T18:32:00Z" w16du:dateUtc="2025-07-16T23:32:00Z">
              <w:r w:rsidRPr="00F374E3">
                <w:rPr>
                  <w:rFonts w:ascii="Times New Roman" w:eastAsia="Times New Roman" w:hAnsi="Times New Roman"/>
                </w:rPr>
                <w:t>Mandatory</w:t>
              </w:r>
            </w:ins>
          </w:p>
        </w:tc>
        <w:tc>
          <w:tcPr>
            <w:tcW w:w="3780" w:type="dxa"/>
            <w:tcMar>
              <w:top w:w="43" w:type="dxa"/>
              <w:left w:w="43" w:type="dxa"/>
              <w:bottom w:w="43" w:type="dxa"/>
              <w:right w:w="43" w:type="dxa"/>
            </w:tcMar>
            <w:vAlign w:val="center"/>
          </w:tcPr>
          <w:p w14:paraId="4614570D" w14:textId="77777777" w:rsidR="005659E9" w:rsidRPr="00F374E3" w:rsidRDefault="005659E9" w:rsidP="00082ED8">
            <w:pPr>
              <w:spacing w:after="0" w:line="240" w:lineRule="auto"/>
              <w:jc w:val="center"/>
              <w:rPr>
                <w:ins w:id="2335" w:author="ERCOT" w:date="2025-07-16T18:32:00Z" w16du:dateUtc="2025-07-16T23:32:00Z"/>
                <w:rFonts w:ascii="Times New Roman" w:eastAsia="Times New Roman" w:hAnsi="Times New Roman"/>
              </w:rPr>
            </w:pPr>
            <w:ins w:id="2336" w:author="ERCOT" w:date="2025-07-16T18:32:00Z" w16du:dateUtc="2025-07-16T23:32:00Z">
              <w:r w:rsidRPr="00F374E3">
                <w:rPr>
                  <w:rFonts w:ascii="Times New Roman" w:eastAsia="Times New Roman" w:hAnsi="Times New Roman"/>
                </w:rPr>
                <w:t>Total number of DET records processed without error from the RD</w:t>
              </w:r>
              <w:r>
                <w:rPr>
                  <w:rFonts w:ascii="Times New Roman" w:eastAsia="Times New Roman" w:hAnsi="Times New Roman"/>
                </w:rPr>
                <w:t>RIntervaldata</w:t>
              </w:r>
              <w:r w:rsidRPr="00F374E3">
                <w:rPr>
                  <w:rFonts w:ascii="Times New Roman" w:eastAsia="Times New Roman" w:hAnsi="Times New Roman"/>
                </w:rPr>
                <w:t xml:space="preserve"> file.</w:t>
              </w:r>
            </w:ins>
          </w:p>
        </w:tc>
        <w:tc>
          <w:tcPr>
            <w:tcW w:w="1620" w:type="dxa"/>
            <w:tcMar>
              <w:top w:w="43" w:type="dxa"/>
              <w:left w:w="43" w:type="dxa"/>
              <w:bottom w:w="43" w:type="dxa"/>
              <w:right w:w="43" w:type="dxa"/>
            </w:tcMar>
            <w:vAlign w:val="center"/>
          </w:tcPr>
          <w:p w14:paraId="155C6CCF" w14:textId="77777777" w:rsidR="005659E9" w:rsidRPr="00F374E3" w:rsidRDefault="005659E9" w:rsidP="00082ED8">
            <w:pPr>
              <w:spacing w:after="0" w:line="240" w:lineRule="auto"/>
              <w:jc w:val="center"/>
              <w:rPr>
                <w:ins w:id="2337" w:author="ERCOT" w:date="2025-07-16T18:32:00Z" w16du:dateUtc="2025-07-16T23:32:00Z"/>
                <w:rFonts w:ascii="Times New Roman" w:eastAsia="Times New Roman" w:hAnsi="Times New Roman"/>
              </w:rPr>
            </w:pPr>
            <w:ins w:id="2338" w:author="ERCOT" w:date="2025-07-16T18:32:00Z" w16du:dateUtc="2025-07-16T23:32:00Z">
              <w:r w:rsidRPr="00F374E3">
                <w:rPr>
                  <w:rFonts w:ascii="Times New Roman" w:eastAsia="Times New Roman" w:hAnsi="Times New Roman"/>
                </w:rPr>
                <w:t>Numeric (8)</w:t>
              </w:r>
            </w:ins>
          </w:p>
        </w:tc>
      </w:tr>
      <w:tr w:rsidR="005659E9" w:rsidRPr="00F374E3" w14:paraId="0B7D8FFF" w14:textId="77777777" w:rsidTr="00082ED8">
        <w:trPr>
          <w:cantSplit/>
          <w:trHeight w:val="518"/>
          <w:jc w:val="center"/>
          <w:ins w:id="2339" w:author="ERCOT" w:date="2025-07-16T18:32:00Z"/>
        </w:trPr>
        <w:tc>
          <w:tcPr>
            <w:tcW w:w="1795" w:type="dxa"/>
            <w:tcMar>
              <w:top w:w="43" w:type="dxa"/>
              <w:left w:w="43" w:type="dxa"/>
              <w:bottom w:w="43" w:type="dxa"/>
              <w:right w:w="43" w:type="dxa"/>
            </w:tcMar>
            <w:vAlign w:val="center"/>
          </w:tcPr>
          <w:p w14:paraId="0F882149" w14:textId="77777777" w:rsidR="005659E9" w:rsidRPr="00F374E3" w:rsidRDefault="005659E9" w:rsidP="00082ED8">
            <w:pPr>
              <w:spacing w:after="0" w:line="240" w:lineRule="auto"/>
              <w:jc w:val="center"/>
              <w:rPr>
                <w:ins w:id="2340" w:author="ERCOT" w:date="2025-07-16T18:32:00Z" w16du:dateUtc="2025-07-16T23:32:00Z"/>
                <w:rFonts w:ascii="Times New Roman" w:eastAsia="Times New Roman" w:hAnsi="Times New Roman"/>
              </w:rPr>
            </w:pPr>
            <w:ins w:id="2341" w:author="ERCOT" w:date="2025-07-16T18:32:00Z" w16du:dateUtc="2025-07-16T23:32:00Z">
              <w:r w:rsidRPr="00F374E3">
                <w:rPr>
                  <w:rFonts w:ascii="Times New Roman" w:eastAsia="Times New Roman" w:hAnsi="Times New Roman"/>
                </w:rPr>
                <w:t>Total Number of Error Records</w:t>
              </w:r>
            </w:ins>
          </w:p>
        </w:tc>
        <w:tc>
          <w:tcPr>
            <w:tcW w:w="1260" w:type="dxa"/>
            <w:tcMar>
              <w:top w:w="43" w:type="dxa"/>
              <w:left w:w="43" w:type="dxa"/>
              <w:bottom w:w="43" w:type="dxa"/>
              <w:right w:w="43" w:type="dxa"/>
            </w:tcMar>
            <w:vAlign w:val="center"/>
          </w:tcPr>
          <w:p w14:paraId="7471AF9A" w14:textId="77777777" w:rsidR="005659E9" w:rsidRPr="00F374E3" w:rsidRDefault="005659E9" w:rsidP="00082ED8">
            <w:pPr>
              <w:spacing w:after="0" w:line="240" w:lineRule="auto"/>
              <w:jc w:val="center"/>
              <w:rPr>
                <w:ins w:id="2342" w:author="ERCOT" w:date="2025-07-16T18:32:00Z" w16du:dateUtc="2025-07-16T23:32:00Z"/>
                <w:rFonts w:ascii="Times New Roman" w:eastAsia="Times New Roman" w:hAnsi="Times New Roman"/>
              </w:rPr>
            </w:pPr>
            <w:ins w:id="2343" w:author="ERCOT" w:date="2025-07-16T18:32:00Z" w16du:dateUtc="2025-07-16T23:32:00Z">
              <w:r w:rsidRPr="00F374E3">
                <w:rPr>
                  <w:rFonts w:ascii="Times New Roman" w:eastAsia="Times New Roman" w:hAnsi="Times New Roman"/>
                </w:rPr>
                <w:t>Conditional</w:t>
              </w:r>
            </w:ins>
          </w:p>
        </w:tc>
        <w:tc>
          <w:tcPr>
            <w:tcW w:w="3780" w:type="dxa"/>
            <w:tcMar>
              <w:top w:w="43" w:type="dxa"/>
              <w:left w:w="43" w:type="dxa"/>
              <w:bottom w:w="43" w:type="dxa"/>
              <w:right w:w="43" w:type="dxa"/>
            </w:tcMar>
            <w:vAlign w:val="center"/>
          </w:tcPr>
          <w:p w14:paraId="486AAF17" w14:textId="77777777" w:rsidR="005659E9" w:rsidRPr="00F374E3" w:rsidRDefault="005659E9" w:rsidP="00082ED8">
            <w:pPr>
              <w:spacing w:after="0" w:line="240" w:lineRule="auto"/>
              <w:jc w:val="center"/>
              <w:rPr>
                <w:ins w:id="2344" w:author="ERCOT" w:date="2025-07-16T18:32:00Z" w16du:dateUtc="2025-07-16T23:32:00Z"/>
                <w:rFonts w:ascii="Times New Roman" w:eastAsia="Times New Roman" w:hAnsi="Times New Roman"/>
              </w:rPr>
            </w:pPr>
            <w:ins w:id="2345" w:author="ERCOT" w:date="2025-07-16T18:32:00Z" w16du:dateUtc="2025-07-16T23:32:00Z">
              <w:r w:rsidRPr="00F374E3">
                <w:rPr>
                  <w:rFonts w:ascii="Times New Roman" w:eastAsia="Times New Roman" w:hAnsi="Times New Roman"/>
                </w:rPr>
                <w:t>Total number of DET records in error.</w:t>
              </w:r>
            </w:ins>
          </w:p>
        </w:tc>
        <w:tc>
          <w:tcPr>
            <w:tcW w:w="1620" w:type="dxa"/>
            <w:tcMar>
              <w:top w:w="43" w:type="dxa"/>
              <w:left w:w="43" w:type="dxa"/>
              <w:bottom w:w="43" w:type="dxa"/>
              <w:right w:w="43" w:type="dxa"/>
            </w:tcMar>
            <w:vAlign w:val="center"/>
          </w:tcPr>
          <w:p w14:paraId="3FCBE0D8" w14:textId="77777777" w:rsidR="005659E9" w:rsidRPr="00F374E3" w:rsidRDefault="005659E9" w:rsidP="00082ED8">
            <w:pPr>
              <w:spacing w:after="0" w:line="240" w:lineRule="auto"/>
              <w:jc w:val="center"/>
              <w:rPr>
                <w:ins w:id="2346" w:author="ERCOT" w:date="2025-07-16T18:32:00Z" w16du:dateUtc="2025-07-16T23:32:00Z"/>
                <w:rFonts w:ascii="Times New Roman" w:eastAsia="Times New Roman" w:hAnsi="Times New Roman"/>
              </w:rPr>
            </w:pPr>
            <w:ins w:id="2347" w:author="ERCOT" w:date="2025-07-16T18:32:00Z" w16du:dateUtc="2025-07-16T23:32:00Z">
              <w:r w:rsidRPr="00F374E3">
                <w:rPr>
                  <w:rFonts w:ascii="Times New Roman" w:eastAsia="Times New Roman" w:hAnsi="Times New Roman"/>
                </w:rPr>
                <w:t>Numeric (8)</w:t>
              </w:r>
            </w:ins>
          </w:p>
        </w:tc>
      </w:tr>
    </w:tbl>
    <w:p w14:paraId="6B09CEB9" w14:textId="77777777" w:rsidR="005659E9" w:rsidRPr="00F374E3" w:rsidRDefault="005659E9" w:rsidP="005659E9">
      <w:pPr>
        <w:spacing w:after="0" w:line="240" w:lineRule="auto"/>
        <w:rPr>
          <w:ins w:id="2348" w:author="ERCOT" w:date="2025-07-16T18:32:00Z" w16du:dateUtc="2025-07-16T23:32:00Z"/>
          <w:rFonts w:ascii="Times New Roman" w:hAnsi="Times New Roman"/>
        </w:rPr>
      </w:pPr>
    </w:p>
    <w:p w14:paraId="724C8C09" w14:textId="77777777" w:rsidR="005659E9" w:rsidRPr="00F374E3" w:rsidRDefault="005659E9" w:rsidP="005659E9">
      <w:pPr>
        <w:pStyle w:val="ListParagraph"/>
        <w:ind w:left="1800" w:firstLine="360"/>
        <w:contextualSpacing w:val="0"/>
        <w:rPr>
          <w:ins w:id="2349" w:author="ERCOT" w:date="2025-07-16T18:32:00Z" w16du:dateUtc="2025-07-16T23:32:00Z"/>
          <w:rFonts w:ascii="Times New Roman" w:hAnsi="Times New Roman"/>
          <w:b/>
        </w:rPr>
      </w:pPr>
      <w:ins w:id="2350" w:author="ERCOT" w:date="2025-07-16T18:32:00Z" w16du:dateUtc="2025-07-16T23:32:00Z">
        <w:r>
          <w:rPr>
            <w:rFonts w:ascii="Times New Roman" w:hAnsi="Times New Roman"/>
          </w:rPr>
          <w:t>(v)</w:t>
        </w:r>
        <w:r w:rsidRPr="00F374E3">
          <w:rPr>
            <w:rFonts w:ascii="Times New Roman" w:hAnsi="Times New Roman"/>
          </w:rPr>
          <w:tab/>
        </w:r>
        <w:r w:rsidRPr="00F374E3">
          <w:rPr>
            <w:rFonts w:ascii="Times New Roman" w:hAnsi="Times New Roman"/>
            <w:b/>
          </w:rPr>
          <w:t xml:space="preserve">Example </w:t>
        </w:r>
        <w:proofErr w:type="spellStart"/>
        <w:r w:rsidRPr="00F374E3">
          <w:rPr>
            <w:rFonts w:ascii="Times New Roman" w:hAnsi="Times New Roman"/>
            <w:b/>
            <w:iCs/>
          </w:rPr>
          <w:t>RD</w:t>
        </w:r>
        <w:r>
          <w:rPr>
            <w:rFonts w:ascii="Times New Roman" w:hAnsi="Times New Roman"/>
            <w:b/>
            <w:iCs/>
          </w:rPr>
          <w:t>R</w:t>
        </w:r>
        <w:r>
          <w:rPr>
            <w:rFonts w:ascii="Times New Roman" w:eastAsia="Times New Roman" w:hAnsi="Times New Roman"/>
          </w:rPr>
          <w:t>Intervaldata</w:t>
        </w:r>
        <w:r w:rsidRPr="00F374E3">
          <w:rPr>
            <w:rFonts w:ascii="Times New Roman" w:hAnsi="Times New Roman"/>
            <w:b/>
          </w:rPr>
          <w:t>ERCOTResponse</w:t>
        </w:r>
        <w:proofErr w:type="spellEnd"/>
        <w:r w:rsidRPr="00F374E3">
          <w:rPr>
            <w:rFonts w:ascii="Times New Roman" w:hAnsi="Times New Roman"/>
            <w:b/>
          </w:rPr>
          <w:t xml:space="preserve"> File:</w:t>
        </w:r>
      </w:ins>
    </w:p>
    <w:p w14:paraId="7DA526C8" w14:textId="77777777" w:rsidR="005659E9" w:rsidRPr="00F374E3" w:rsidRDefault="005659E9" w:rsidP="005659E9">
      <w:pPr>
        <w:pStyle w:val="ListParagraph"/>
        <w:ind w:left="2880"/>
        <w:rPr>
          <w:ins w:id="2351" w:author="ERCOT" w:date="2025-07-16T18:32:00Z" w16du:dateUtc="2025-07-16T23:32:00Z"/>
          <w:rFonts w:ascii="Times New Roman" w:hAnsi="Times New Roman"/>
        </w:rPr>
      </w:pPr>
      <w:ins w:id="2352" w:author="ERCOT" w:date="2025-07-16T18:32:00Z" w16du:dateUtc="2025-07-16T23:32:00Z">
        <w:r w:rsidRPr="00F374E3">
          <w:rPr>
            <w:rFonts w:ascii="Times New Roman" w:hAnsi="Times New Roman"/>
          </w:rPr>
          <w:t>HDR|RD</w:t>
        </w:r>
        <w:r>
          <w:rPr>
            <w:rFonts w:ascii="Times New Roman" w:hAnsi="Times New Roman"/>
          </w:rPr>
          <w:t>R</w:t>
        </w:r>
        <w:r>
          <w:rPr>
            <w:rFonts w:ascii="Times New Roman" w:eastAsia="Times New Roman" w:hAnsi="Times New Roman"/>
          </w:rPr>
          <w:t>Intervaldata</w:t>
        </w:r>
        <w:r w:rsidRPr="00F374E3">
          <w:rPr>
            <w:rFonts w:ascii="Times New Roman" w:hAnsi="Times New Roman"/>
          </w:rPr>
          <w:t>ERCOTResponse|200608300001|123456789</w:t>
        </w:r>
      </w:ins>
    </w:p>
    <w:p w14:paraId="43CDCE0D" w14:textId="77777777" w:rsidR="005659E9" w:rsidRDefault="005659E9" w:rsidP="005659E9">
      <w:pPr>
        <w:pStyle w:val="ListParagraph"/>
        <w:ind w:left="2880"/>
        <w:rPr>
          <w:ins w:id="2353" w:author="ERCOT" w:date="2025-07-16T18:32:00Z" w16du:dateUtc="2025-07-16T23:32:00Z"/>
          <w:rFonts w:ascii="Times New Roman" w:hAnsi="Times New Roman"/>
        </w:rPr>
      </w:pPr>
      <w:ins w:id="2354" w:author="ERCOT" w:date="2025-07-16T18:32:00Z" w16du:dateUtc="2025-07-16T23:32:00Z">
        <w:r w:rsidRPr="00F374E3">
          <w:rPr>
            <w:rFonts w:ascii="Times New Roman" w:hAnsi="Times New Roman"/>
          </w:rPr>
          <w:t>ER</w:t>
        </w:r>
        <w:r>
          <w:rPr>
            <w:rFonts w:ascii="Times New Roman" w:hAnsi="Times New Roman"/>
          </w:rPr>
          <w:t>1</w:t>
        </w:r>
        <w:r w:rsidRPr="00F374E3">
          <w:rPr>
            <w:rFonts w:ascii="Times New Roman" w:hAnsi="Times New Roman"/>
          </w:rPr>
          <w:t>|1|1001001001001|DET|1|</w:t>
        </w:r>
        <w:r>
          <w:rPr>
            <w:rFonts w:ascii="Times New Roman" w:hAnsi="Times New Roman"/>
          </w:rPr>
          <w:t>Channel</w:t>
        </w:r>
        <w:r w:rsidRPr="00F374E3">
          <w:rPr>
            <w:rFonts w:ascii="Times New Roman" w:hAnsi="Times New Roman"/>
          </w:rPr>
          <w:t>|InvalidValue</w:t>
        </w:r>
      </w:ins>
    </w:p>
    <w:p w14:paraId="4966AB41" w14:textId="0D93AF6D" w:rsidR="005659E9" w:rsidRPr="00F374E3" w:rsidRDefault="005659E9" w:rsidP="00015D94">
      <w:pPr>
        <w:spacing w:after="240"/>
        <w:ind w:left="2160" w:firstLine="720"/>
        <w:rPr>
          <w:ins w:id="2355" w:author="ERCOT" w:date="2025-07-16T18:32:00Z" w16du:dateUtc="2025-07-16T23:32:00Z"/>
          <w:rFonts w:ascii="Times New Roman" w:hAnsi="Times New Roman"/>
        </w:rPr>
      </w:pPr>
      <w:ins w:id="2356" w:author="ERCOT" w:date="2025-07-16T18:32:00Z" w16du:dateUtc="2025-07-16T23:32:00Z">
        <w:r w:rsidRPr="00F374E3">
          <w:rPr>
            <w:rFonts w:ascii="Times New Roman" w:hAnsi="Times New Roman"/>
          </w:rPr>
          <w:t>SUM|5|4|1|</w:t>
        </w:r>
      </w:ins>
    </w:p>
    <w:p w14:paraId="02C4B0FD" w14:textId="77777777" w:rsidR="005659E9" w:rsidRPr="00F374E3" w:rsidRDefault="005659E9" w:rsidP="005659E9">
      <w:pPr>
        <w:pStyle w:val="ListParagraph"/>
        <w:ind w:left="1440"/>
        <w:rPr>
          <w:ins w:id="2357" w:author="ERCOT" w:date="2025-07-16T18:32:00Z" w16du:dateUtc="2025-07-16T23:32:00Z"/>
          <w:rFonts w:ascii="Times New Roman" w:hAnsi="Times New Roman"/>
          <w:b/>
        </w:rPr>
      </w:pPr>
      <w:ins w:id="2358" w:author="ERCOT" w:date="2025-07-16T18:32:00Z" w16du:dateUtc="2025-07-16T23:32:00Z">
        <w:r>
          <w:rPr>
            <w:rFonts w:ascii="Times New Roman" w:eastAsia="Calibri" w:hAnsi="Times New Roman" w:cs="Times New Roman"/>
          </w:rPr>
          <w:t>(d)</w:t>
        </w:r>
        <w:r>
          <w:rPr>
            <w:rFonts w:ascii="Times New Roman" w:eastAsia="Calibri" w:hAnsi="Times New Roman" w:cs="Times New Roman"/>
          </w:rPr>
          <w:tab/>
        </w:r>
        <w:proofErr w:type="spellStart"/>
        <w:r w:rsidRPr="00F374E3">
          <w:rPr>
            <w:rFonts w:ascii="Times New Roman" w:hAnsi="Times New Roman"/>
            <w:b/>
          </w:rPr>
          <w:t>RD</w:t>
        </w:r>
        <w:r>
          <w:rPr>
            <w:rFonts w:ascii="Times New Roman" w:hAnsi="Times New Roman"/>
            <w:b/>
          </w:rPr>
          <w:t>RIntervaldata</w:t>
        </w:r>
        <w:r w:rsidRPr="00F374E3">
          <w:rPr>
            <w:rFonts w:ascii="Times New Roman" w:hAnsi="Times New Roman"/>
            <w:b/>
          </w:rPr>
          <w:t>ERCOT</w:t>
        </w:r>
        <w:r>
          <w:rPr>
            <w:rFonts w:ascii="Times New Roman" w:hAnsi="Times New Roman"/>
            <w:b/>
          </w:rPr>
          <w:t>Validation</w:t>
        </w:r>
        <w:proofErr w:type="spellEnd"/>
        <w:r w:rsidRPr="00F374E3">
          <w:rPr>
            <w:rFonts w:ascii="Times New Roman" w:hAnsi="Times New Roman"/>
            <w:b/>
          </w:rPr>
          <w:t>&lt;counter&gt; File:</w:t>
        </w:r>
      </w:ins>
    </w:p>
    <w:p w14:paraId="1EC94228" w14:textId="77777777" w:rsidR="00015D94" w:rsidRPr="00F374E3" w:rsidRDefault="005659E9" w:rsidP="00015D94">
      <w:pPr>
        <w:ind w:left="2160"/>
        <w:rPr>
          <w:ins w:id="2359" w:author="ERCOT" w:date="2025-08-22T09:17:00Z" w16du:dateUtc="2025-08-22T14:17:00Z"/>
          <w:rFonts w:ascii="Times New Roman" w:hAnsi="Times New Roman"/>
        </w:rPr>
      </w:pPr>
      <w:ins w:id="2360" w:author="ERCOT" w:date="2025-07-16T18:32:00Z" w16du:dateUtc="2025-07-16T23:32:00Z">
        <w:r w:rsidRPr="00F374E3">
          <w:rPr>
            <w:rFonts w:ascii="Times New Roman" w:hAnsi="Times New Roman"/>
          </w:rPr>
          <w:t xml:space="preserve">This file is an additional response from ERCOT back to a </w:t>
        </w:r>
        <w:r>
          <w:rPr>
            <w:rFonts w:ascii="Times New Roman" w:hAnsi="Times New Roman"/>
          </w:rPr>
          <w:t>NOIE</w:t>
        </w:r>
        <w:r w:rsidRPr="00F374E3">
          <w:rPr>
            <w:rFonts w:ascii="Times New Roman" w:hAnsi="Times New Roman"/>
          </w:rPr>
          <w:t xml:space="preserve"> upon receipt of a ‘</w:t>
        </w:r>
        <w:r w:rsidRPr="00F374E3">
          <w:rPr>
            <w:rFonts w:ascii="Times New Roman" w:eastAsia="Times New Roman" w:hAnsi="Times New Roman"/>
          </w:rPr>
          <w:t>RD</w:t>
        </w:r>
        <w:r>
          <w:rPr>
            <w:rFonts w:ascii="Times New Roman" w:eastAsia="Times New Roman" w:hAnsi="Times New Roman"/>
          </w:rPr>
          <w:t>RIntervaldata’</w:t>
        </w:r>
        <w:r w:rsidRPr="00F374E3">
          <w:rPr>
            <w:rFonts w:ascii="Times New Roman" w:hAnsi="Times New Roman"/>
          </w:rPr>
          <w:t xml:space="preserve"> file for which the </w:t>
        </w:r>
        <w:proofErr w:type="spellStart"/>
        <w:r w:rsidRPr="00F374E3">
          <w:rPr>
            <w:rFonts w:ascii="Times New Roman" w:eastAsia="Times New Roman" w:hAnsi="Times New Roman"/>
          </w:rPr>
          <w:t>RD</w:t>
        </w:r>
        <w:r>
          <w:rPr>
            <w:rFonts w:ascii="Times New Roman" w:eastAsia="Times New Roman" w:hAnsi="Times New Roman"/>
          </w:rPr>
          <w:t>RIntervaldata</w:t>
        </w:r>
        <w:r w:rsidRPr="00F374E3">
          <w:rPr>
            <w:rFonts w:ascii="Times New Roman" w:hAnsi="Times New Roman"/>
          </w:rPr>
          <w:t>ERCOTResponse</w:t>
        </w:r>
        <w:proofErr w:type="spellEnd"/>
        <w:r w:rsidRPr="00F374E3">
          <w:rPr>
            <w:rFonts w:ascii="Times New Roman" w:hAnsi="Times New Roman"/>
          </w:rPr>
          <w:t xml:space="preserve"> file reported no errors.  The file contains information as to the status of any business validation errors.  If the submitted file name had a counter appended by the </w:t>
        </w:r>
        <w:r>
          <w:rPr>
            <w:rFonts w:ascii="Times New Roman" w:hAnsi="Times New Roman"/>
          </w:rPr>
          <w:t>NOIE</w:t>
        </w:r>
        <w:r w:rsidRPr="00F374E3">
          <w:rPr>
            <w:rFonts w:ascii="Times New Roman" w:hAnsi="Times New Roman"/>
          </w:rPr>
          <w:t>, the validation file will use the same counter.  The file formats and field descriptions are as described below.</w:t>
        </w:r>
      </w:ins>
      <w:ins w:id="2361" w:author="ERCOT" w:date="2025-08-22T09:17:00Z" w16du:dateUtc="2025-08-22T14:17:00Z">
        <w:r w:rsidR="00015D94">
          <w:rPr>
            <w:rFonts w:ascii="Times New Roman" w:hAnsi="Times New Roman"/>
          </w:rPr>
          <w:t xml:space="preserve">  This file will be returned to the NOIE LSE via NAESB.</w:t>
        </w:r>
      </w:ins>
    </w:p>
    <w:p w14:paraId="2F733FF0" w14:textId="77777777" w:rsidR="005659E9" w:rsidRPr="00F374E3" w:rsidRDefault="005659E9" w:rsidP="005659E9">
      <w:pPr>
        <w:pStyle w:val="ListParagraph"/>
        <w:spacing w:after="0" w:line="240" w:lineRule="auto"/>
        <w:ind w:left="2880" w:hanging="720"/>
        <w:rPr>
          <w:ins w:id="2362" w:author="ERCOT" w:date="2025-07-16T18:32:00Z" w16du:dateUtc="2025-07-16T23:32:00Z"/>
          <w:rFonts w:ascii="Times New Roman" w:hAnsi="Times New Roman"/>
        </w:rPr>
      </w:pPr>
      <w:ins w:id="2363" w:author="ERCOT" w:date="2025-07-16T18:32:00Z" w16du:dateUtc="2025-07-16T23:32:00Z">
        <w:r>
          <w:rPr>
            <w:rFonts w:ascii="Times New Roman" w:hAnsi="Times New Roman"/>
          </w:rPr>
          <w:t>(A)</w:t>
        </w:r>
        <w:r w:rsidRPr="00F374E3">
          <w:rPr>
            <w:rFonts w:ascii="Times New Roman" w:hAnsi="Times New Roman"/>
          </w:rPr>
          <w:tab/>
        </w:r>
        <w:r w:rsidRPr="00F374E3">
          <w:rPr>
            <w:rFonts w:ascii="Times New Roman" w:hAnsi="Times New Roman"/>
            <w:b/>
          </w:rPr>
          <w:t>Header Record</w:t>
        </w:r>
        <w:r w:rsidRPr="00F374E3">
          <w:rPr>
            <w:rFonts w:ascii="Times New Roman" w:hAnsi="Times New Roman"/>
          </w:rPr>
          <w:t xml:space="preserve"> – One must be present and must be the first record in the file.</w:t>
        </w:r>
        <w:r w:rsidRPr="00F374E3">
          <w:rPr>
            <w:rFonts w:ascii="Times New Roman" w:hAnsi="Times New Roman"/>
          </w:rPr>
          <w:br/>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5659E9" w:rsidRPr="00F374E3" w14:paraId="101151B6" w14:textId="77777777" w:rsidTr="00082ED8">
        <w:trPr>
          <w:cantSplit/>
          <w:trHeight w:val="716"/>
          <w:tblHeader/>
          <w:jc w:val="center"/>
          <w:ins w:id="2364" w:author="ERCOT" w:date="2025-07-16T18:32:00Z"/>
        </w:trPr>
        <w:tc>
          <w:tcPr>
            <w:tcW w:w="1165" w:type="dxa"/>
            <w:shd w:val="clear" w:color="auto" w:fill="D0CECE"/>
            <w:tcMar>
              <w:top w:w="43" w:type="dxa"/>
              <w:left w:w="43" w:type="dxa"/>
              <w:bottom w:w="43" w:type="dxa"/>
              <w:right w:w="43" w:type="dxa"/>
            </w:tcMar>
            <w:vAlign w:val="center"/>
          </w:tcPr>
          <w:p w14:paraId="7368A410" w14:textId="77777777" w:rsidR="005659E9" w:rsidRPr="00F374E3" w:rsidRDefault="005659E9" w:rsidP="00082ED8">
            <w:pPr>
              <w:spacing w:after="0" w:line="240" w:lineRule="auto"/>
              <w:jc w:val="center"/>
              <w:rPr>
                <w:ins w:id="2365" w:author="ERCOT" w:date="2025-07-16T18:32:00Z" w16du:dateUtc="2025-07-16T23:32:00Z"/>
                <w:rFonts w:ascii="Times New Roman" w:eastAsia="Arial Unicode MS" w:hAnsi="Times New Roman"/>
                <w:b/>
              </w:rPr>
            </w:pPr>
            <w:ins w:id="2366" w:author="ERCOT" w:date="2025-07-16T18:32:00Z" w16du:dateUtc="2025-07-16T23:32:00Z">
              <w:r w:rsidRPr="00F374E3">
                <w:rPr>
                  <w:rFonts w:ascii="Times New Roman" w:eastAsia="Times New Roman" w:hAnsi="Times New Roman"/>
                  <w:b/>
                </w:rPr>
                <w:t>Data Element</w:t>
              </w:r>
            </w:ins>
          </w:p>
        </w:tc>
        <w:tc>
          <w:tcPr>
            <w:tcW w:w="1620" w:type="dxa"/>
            <w:shd w:val="clear" w:color="auto" w:fill="D0CECE"/>
            <w:tcMar>
              <w:top w:w="43" w:type="dxa"/>
              <w:left w:w="43" w:type="dxa"/>
              <w:bottom w:w="43" w:type="dxa"/>
              <w:right w:w="43" w:type="dxa"/>
            </w:tcMar>
            <w:vAlign w:val="center"/>
          </w:tcPr>
          <w:p w14:paraId="106AFDC4" w14:textId="77777777" w:rsidR="005659E9" w:rsidRPr="00F374E3" w:rsidRDefault="005659E9" w:rsidP="00082ED8">
            <w:pPr>
              <w:spacing w:after="0" w:line="240" w:lineRule="auto"/>
              <w:jc w:val="center"/>
              <w:rPr>
                <w:ins w:id="2367" w:author="ERCOT" w:date="2025-07-16T18:32:00Z" w16du:dateUtc="2025-07-16T23:32:00Z"/>
                <w:rFonts w:ascii="Times New Roman" w:eastAsia="Arial Unicode MS" w:hAnsi="Times New Roman"/>
                <w:b/>
              </w:rPr>
            </w:pPr>
            <w:ins w:id="2368" w:author="ERCOT" w:date="2025-07-16T18:32:00Z" w16du:dateUtc="2025-07-16T23:32:00Z">
              <w:r w:rsidRPr="00F374E3">
                <w:rPr>
                  <w:rFonts w:ascii="Times New Roman" w:eastAsia="Times New Roman" w:hAnsi="Times New Roman"/>
                  <w:b/>
                </w:rPr>
                <w:t>Mandatory / Optional</w:t>
              </w:r>
            </w:ins>
          </w:p>
        </w:tc>
        <w:tc>
          <w:tcPr>
            <w:tcW w:w="3960" w:type="dxa"/>
            <w:shd w:val="clear" w:color="auto" w:fill="D0CECE"/>
            <w:tcMar>
              <w:top w:w="43" w:type="dxa"/>
              <w:left w:w="43" w:type="dxa"/>
              <w:bottom w:w="43" w:type="dxa"/>
              <w:right w:w="43" w:type="dxa"/>
            </w:tcMar>
            <w:vAlign w:val="center"/>
          </w:tcPr>
          <w:p w14:paraId="7395F6BB" w14:textId="77777777" w:rsidR="005659E9" w:rsidRPr="00F374E3" w:rsidRDefault="005659E9" w:rsidP="00082ED8">
            <w:pPr>
              <w:spacing w:after="0" w:line="240" w:lineRule="auto"/>
              <w:jc w:val="center"/>
              <w:rPr>
                <w:ins w:id="2369" w:author="ERCOT" w:date="2025-07-16T18:32:00Z" w16du:dateUtc="2025-07-16T23:32:00Z"/>
                <w:rFonts w:ascii="Times New Roman" w:eastAsia="Arial Unicode MS" w:hAnsi="Times New Roman"/>
                <w:b/>
              </w:rPr>
            </w:pPr>
            <w:ins w:id="2370" w:author="ERCOT" w:date="2025-07-16T18:32:00Z" w16du:dateUtc="2025-07-16T23:32:00Z">
              <w:r w:rsidRPr="00F374E3">
                <w:rPr>
                  <w:rFonts w:ascii="Times New Roman" w:eastAsia="Times New Roman" w:hAnsi="Times New Roman"/>
                  <w:b/>
                </w:rPr>
                <w:t>Comments</w:t>
              </w:r>
            </w:ins>
          </w:p>
        </w:tc>
        <w:tc>
          <w:tcPr>
            <w:tcW w:w="1710" w:type="dxa"/>
            <w:shd w:val="clear" w:color="auto" w:fill="D0CECE"/>
            <w:tcMar>
              <w:top w:w="43" w:type="dxa"/>
              <w:left w:w="43" w:type="dxa"/>
              <w:bottom w:w="43" w:type="dxa"/>
              <w:right w:w="43" w:type="dxa"/>
            </w:tcMar>
            <w:vAlign w:val="center"/>
          </w:tcPr>
          <w:p w14:paraId="5B275C6B" w14:textId="77777777" w:rsidR="005659E9" w:rsidRPr="00F374E3" w:rsidRDefault="005659E9" w:rsidP="00082ED8">
            <w:pPr>
              <w:spacing w:after="0" w:line="240" w:lineRule="auto"/>
              <w:jc w:val="center"/>
              <w:rPr>
                <w:ins w:id="2371" w:author="ERCOT" w:date="2025-07-16T18:32:00Z" w16du:dateUtc="2025-07-16T23:32:00Z"/>
                <w:rFonts w:ascii="Times New Roman" w:eastAsia="Arial Unicode MS" w:hAnsi="Times New Roman"/>
                <w:b/>
              </w:rPr>
            </w:pPr>
            <w:ins w:id="2372" w:author="ERCOT" w:date="2025-07-16T18:32:00Z" w16du:dateUtc="2025-07-16T23:32:00Z">
              <w:r w:rsidRPr="00F374E3">
                <w:rPr>
                  <w:rFonts w:ascii="Times New Roman" w:eastAsia="Times New Roman" w:hAnsi="Times New Roman"/>
                  <w:b/>
                </w:rPr>
                <w:t>Format</w:t>
              </w:r>
            </w:ins>
          </w:p>
        </w:tc>
      </w:tr>
      <w:tr w:rsidR="005659E9" w:rsidRPr="00F374E3" w14:paraId="78DDEFC0" w14:textId="77777777" w:rsidTr="00082ED8">
        <w:trPr>
          <w:cantSplit/>
          <w:trHeight w:val="518"/>
          <w:tblHeader/>
          <w:jc w:val="center"/>
          <w:ins w:id="2373" w:author="ERCOT" w:date="2025-07-16T18:32:00Z"/>
        </w:trPr>
        <w:tc>
          <w:tcPr>
            <w:tcW w:w="1165" w:type="dxa"/>
            <w:tcMar>
              <w:top w:w="43" w:type="dxa"/>
              <w:left w:w="43" w:type="dxa"/>
              <w:bottom w:w="43" w:type="dxa"/>
              <w:right w:w="43" w:type="dxa"/>
            </w:tcMar>
            <w:vAlign w:val="center"/>
          </w:tcPr>
          <w:p w14:paraId="0378689F" w14:textId="77777777" w:rsidR="005659E9" w:rsidRPr="00F374E3" w:rsidRDefault="005659E9" w:rsidP="00082ED8">
            <w:pPr>
              <w:spacing w:after="0" w:line="240" w:lineRule="auto"/>
              <w:jc w:val="center"/>
              <w:rPr>
                <w:ins w:id="2374" w:author="ERCOT" w:date="2025-07-16T18:32:00Z" w16du:dateUtc="2025-07-16T23:32:00Z"/>
                <w:rFonts w:ascii="Times New Roman" w:eastAsia="Times New Roman" w:hAnsi="Times New Roman"/>
              </w:rPr>
            </w:pPr>
            <w:ins w:id="2375" w:author="ERCOT" w:date="2025-07-16T18:32:00Z" w16du:dateUtc="2025-07-16T23:32:00Z">
              <w:r w:rsidRPr="00F374E3">
                <w:rPr>
                  <w:rFonts w:ascii="Times New Roman" w:eastAsia="Times New Roman" w:hAnsi="Times New Roman"/>
                </w:rPr>
                <w:t>Record Type</w:t>
              </w:r>
            </w:ins>
          </w:p>
        </w:tc>
        <w:tc>
          <w:tcPr>
            <w:tcW w:w="1620" w:type="dxa"/>
            <w:tcMar>
              <w:top w:w="43" w:type="dxa"/>
              <w:left w:w="43" w:type="dxa"/>
              <w:bottom w:w="43" w:type="dxa"/>
              <w:right w:w="43" w:type="dxa"/>
            </w:tcMar>
            <w:vAlign w:val="center"/>
          </w:tcPr>
          <w:p w14:paraId="3D524366" w14:textId="77777777" w:rsidR="005659E9" w:rsidRPr="00F374E3" w:rsidRDefault="005659E9" w:rsidP="00082ED8">
            <w:pPr>
              <w:spacing w:after="0" w:line="240" w:lineRule="auto"/>
              <w:jc w:val="center"/>
              <w:rPr>
                <w:ins w:id="2376" w:author="ERCOT" w:date="2025-07-16T18:32:00Z" w16du:dateUtc="2025-07-16T23:32:00Z"/>
                <w:rFonts w:ascii="Times New Roman" w:eastAsia="Times New Roman" w:hAnsi="Times New Roman"/>
              </w:rPr>
            </w:pPr>
            <w:ins w:id="2377" w:author="ERCOT" w:date="2025-07-16T18:32:00Z" w16du:dateUtc="2025-07-16T23:32:00Z">
              <w:r w:rsidRPr="00F374E3">
                <w:rPr>
                  <w:rFonts w:ascii="Times New Roman" w:eastAsia="Times New Roman" w:hAnsi="Times New Roman"/>
                </w:rPr>
                <w:t>Mandatory</w:t>
              </w:r>
            </w:ins>
          </w:p>
        </w:tc>
        <w:tc>
          <w:tcPr>
            <w:tcW w:w="3960" w:type="dxa"/>
            <w:tcMar>
              <w:top w:w="43" w:type="dxa"/>
              <w:left w:w="43" w:type="dxa"/>
              <w:bottom w:w="43" w:type="dxa"/>
              <w:right w:w="43" w:type="dxa"/>
            </w:tcMar>
            <w:vAlign w:val="center"/>
          </w:tcPr>
          <w:p w14:paraId="17F07D45" w14:textId="77777777" w:rsidR="005659E9" w:rsidRPr="00F374E3" w:rsidRDefault="005659E9" w:rsidP="00082ED8">
            <w:pPr>
              <w:spacing w:after="0" w:line="240" w:lineRule="auto"/>
              <w:jc w:val="center"/>
              <w:rPr>
                <w:ins w:id="2378" w:author="ERCOT" w:date="2025-07-16T18:32:00Z" w16du:dateUtc="2025-07-16T23:32:00Z"/>
                <w:rFonts w:ascii="Times New Roman" w:eastAsia="Times New Roman" w:hAnsi="Times New Roman"/>
              </w:rPr>
            </w:pPr>
            <w:ins w:id="2379" w:author="ERCOT" w:date="2025-07-16T18:32:00Z" w16du:dateUtc="2025-07-16T23:32:00Z">
              <w:r w:rsidRPr="00F374E3">
                <w:rPr>
                  <w:rFonts w:ascii="Times New Roman" w:eastAsia="Times New Roman" w:hAnsi="Times New Roman"/>
                </w:rPr>
                <w:t>Hard Code “HDR”</w:t>
              </w:r>
              <w:r>
                <w:rPr>
                  <w:rFonts w:ascii="Times New Roman" w:eastAsia="Times New Roman" w:hAnsi="Times New Roman"/>
                </w:rPr>
                <w:t>.</w:t>
              </w:r>
            </w:ins>
          </w:p>
        </w:tc>
        <w:tc>
          <w:tcPr>
            <w:tcW w:w="1710" w:type="dxa"/>
            <w:tcMar>
              <w:top w:w="43" w:type="dxa"/>
              <w:left w:w="43" w:type="dxa"/>
              <w:bottom w:w="43" w:type="dxa"/>
              <w:right w:w="43" w:type="dxa"/>
            </w:tcMar>
            <w:vAlign w:val="center"/>
          </w:tcPr>
          <w:p w14:paraId="0002720C" w14:textId="77777777" w:rsidR="005659E9" w:rsidRPr="00F374E3" w:rsidRDefault="005659E9" w:rsidP="00082ED8">
            <w:pPr>
              <w:spacing w:after="0" w:line="240" w:lineRule="auto"/>
              <w:jc w:val="center"/>
              <w:rPr>
                <w:ins w:id="2380" w:author="ERCOT" w:date="2025-07-16T18:32:00Z" w16du:dateUtc="2025-07-16T23:32:00Z"/>
                <w:rFonts w:ascii="Times New Roman" w:eastAsia="Times New Roman" w:hAnsi="Times New Roman"/>
              </w:rPr>
            </w:pPr>
            <w:ins w:id="2381" w:author="ERCOT" w:date="2025-07-16T18:32:00Z" w16du:dateUtc="2025-07-16T23:32:00Z">
              <w:r w:rsidRPr="00F374E3">
                <w:rPr>
                  <w:rFonts w:ascii="Times New Roman" w:eastAsia="Times New Roman" w:hAnsi="Times New Roman"/>
                </w:rPr>
                <w:t>Alpha numeric (3)</w:t>
              </w:r>
            </w:ins>
          </w:p>
        </w:tc>
      </w:tr>
      <w:tr w:rsidR="005659E9" w:rsidRPr="00F374E3" w14:paraId="27F59D23" w14:textId="77777777" w:rsidTr="00082ED8">
        <w:trPr>
          <w:cantSplit/>
          <w:trHeight w:val="518"/>
          <w:tblHeader/>
          <w:jc w:val="center"/>
          <w:ins w:id="2382" w:author="ERCOT" w:date="2025-07-16T18:32: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5439E32" w14:textId="77777777" w:rsidR="005659E9" w:rsidRPr="00F374E3" w:rsidRDefault="005659E9" w:rsidP="00082ED8">
            <w:pPr>
              <w:spacing w:after="0" w:line="240" w:lineRule="auto"/>
              <w:jc w:val="center"/>
              <w:rPr>
                <w:ins w:id="2383" w:author="ERCOT" w:date="2025-07-16T18:32:00Z" w16du:dateUtc="2025-07-16T23:32:00Z"/>
                <w:rFonts w:ascii="Times New Roman" w:eastAsia="Times New Roman" w:hAnsi="Times New Roman"/>
              </w:rPr>
            </w:pPr>
            <w:ins w:id="2384" w:author="ERCOT" w:date="2025-07-16T18:32:00Z" w16du:dateUtc="2025-07-16T23:32:00Z">
              <w:r w:rsidRPr="00F374E3">
                <w:rPr>
                  <w:rFonts w:ascii="Times New Roman" w:eastAsia="Times New Roman" w:hAnsi="Times New Roman"/>
                </w:rPr>
                <w:t>Report Name</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E18DF1F" w14:textId="77777777" w:rsidR="005659E9" w:rsidRPr="00F374E3" w:rsidRDefault="005659E9" w:rsidP="00082ED8">
            <w:pPr>
              <w:spacing w:after="0" w:line="240" w:lineRule="auto"/>
              <w:jc w:val="center"/>
              <w:rPr>
                <w:ins w:id="2385" w:author="ERCOT" w:date="2025-07-16T18:32:00Z" w16du:dateUtc="2025-07-16T23:32:00Z"/>
                <w:rFonts w:ascii="Times New Roman" w:eastAsia="Times New Roman" w:hAnsi="Times New Roman"/>
              </w:rPr>
            </w:pPr>
            <w:ins w:id="2386" w:author="ERCOT" w:date="2025-07-16T18:32:00Z" w16du:dateUtc="2025-07-16T23:32:00Z">
              <w:r w:rsidRPr="00F374E3">
                <w:rPr>
                  <w:rFonts w:ascii="Times New Roman" w:eastAsia="Times New Roman" w:hAnsi="Times New Roman"/>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B3484F2" w14:textId="77777777" w:rsidR="005659E9" w:rsidRPr="00F374E3" w:rsidRDefault="005659E9" w:rsidP="00082ED8">
            <w:pPr>
              <w:spacing w:after="0" w:line="240" w:lineRule="auto"/>
              <w:jc w:val="center"/>
              <w:rPr>
                <w:ins w:id="2387" w:author="ERCOT" w:date="2025-07-16T18:32:00Z" w16du:dateUtc="2025-07-16T23:32:00Z"/>
                <w:rFonts w:ascii="Times New Roman" w:eastAsia="Times New Roman" w:hAnsi="Times New Roman"/>
              </w:rPr>
            </w:pPr>
            <w:ins w:id="2388" w:author="ERCOT" w:date="2025-07-16T18:32:00Z" w16du:dateUtc="2025-07-16T23:32:00Z">
              <w:r w:rsidRPr="00F374E3">
                <w:rPr>
                  <w:rFonts w:ascii="Times New Roman" w:eastAsia="Times New Roman" w:hAnsi="Times New Roman"/>
                </w:rPr>
                <w:t>Hard Code “</w:t>
              </w:r>
              <w:proofErr w:type="spellStart"/>
              <w:r w:rsidRPr="00F374E3">
                <w:rPr>
                  <w:rFonts w:ascii="Times New Roman" w:eastAsia="Times New Roman" w:hAnsi="Times New Roman"/>
                </w:rPr>
                <w:t>RD</w:t>
              </w:r>
              <w:r>
                <w:rPr>
                  <w:rFonts w:ascii="Times New Roman" w:eastAsia="Times New Roman" w:hAnsi="Times New Roman"/>
                </w:rPr>
                <w:t>RIntervaldata</w:t>
              </w:r>
              <w:r w:rsidRPr="00F374E3">
                <w:rPr>
                  <w:rFonts w:ascii="Times New Roman" w:eastAsia="Times New Roman" w:hAnsi="Times New Roman"/>
                </w:rPr>
                <w:t>ERCOTValidation</w:t>
              </w:r>
              <w:proofErr w:type="spellEnd"/>
              <w:r w:rsidRPr="00F374E3">
                <w:rPr>
                  <w:rFonts w:ascii="Times New Roman" w:eastAsia="Times New Roman" w:hAnsi="Times New Roman"/>
                </w:rPr>
                <w:t>”</w:t>
              </w:r>
              <w:r>
                <w:rPr>
                  <w:rFonts w:ascii="Times New Roman" w:eastAsia="Times New Roman" w:hAnsi="Times New Roman"/>
                </w:rPr>
                <w: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8DD2C35" w14:textId="77777777" w:rsidR="005659E9" w:rsidRPr="00F374E3" w:rsidRDefault="005659E9" w:rsidP="00082ED8">
            <w:pPr>
              <w:spacing w:after="0" w:line="240" w:lineRule="auto"/>
              <w:jc w:val="center"/>
              <w:rPr>
                <w:ins w:id="2389" w:author="ERCOT" w:date="2025-07-16T18:32:00Z" w16du:dateUtc="2025-07-16T23:32:00Z"/>
                <w:rFonts w:ascii="Times New Roman" w:eastAsia="Times New Roman" w:hAnsi="Times New Roman"/>
              </w:rPr>
            </w:pPr>
            <w:ins w:id="2390" w:author="ERCOT" w:date="2025-07-16T18:32:00Z" w16du:dateUtc="2025-07-16T23:32:00Z">
              <w:r w:rsidRPr="00F374E3">
                <w:rPr>
                  <w:rFonts w:ascii="Times New Roman" w:eastAsia="Times New Roman" w:hAnsi="Times New Roman"/>
                </w:rPr>
                <w:t>Alpha numeric (23)</w:t>
              </w:r>
            </w:ins>
          </w:p>
        </w:tc>
      </w:tr>
      <w:tr w:rsidR="005659E9" w:rsidRPr="00F374E3" w14:paraId="16AAA319" w14:textId="77777777" w:rsidTr="00082ED8">
        <w:trPr>
          <w:cantSplit/>
          <w:trHeight w:val="518"/>
          <w:tblHeader/>
          <w:jc w:val="center"/>
          <w:ins w:id="2391" w:author="ERCOT" w:date="2025-07-16T18:32: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499FDD1" w14:textId="77777777" w:rsidR="005659E9" w:rsidRPr="00F374E3" w:rsidRDefault="005659E9" w:rsidP="00082ED8">
            <w:pPr>
              <w:spacing w:after="0" w:line="240" w:lineRule="auto"/>
              <w:jc w:val="center"/>
              <w:rPr>
                <w:ins w:id="2392" w:author="ERCOT" w:date="2025-07-16T18:32:00Z" w16du:dateUtc="2025-07-16T23:32:00Z"/>
                <w:rFonts w:ascii="Times New Roman" w:eastAsia="Times New Roman" w:hAnsi="Times New Roman"/>
              </w:rPr>
            </w:pPr>
            <w:ins w:id="2393" w:author="ERCOT" w:date="2025-07-16T18:32:00Z" w16du:dateUtc="2025-07-16T23:32:00Z">
              <w:r w:rsidRPr="00F374E3">
                <w:rPr>
                  <w:rFonts w:ascii="Times New Roman" w:eastAsia="Times New Roman" w:hAnsi="Times New Roman"/>
                </w:rPr>
                <w:t>Original Report ID</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2AAF3F2" w14:textId="77777777" w:rsidR="005659E9" w:rsidRPr="00F374E3" w:rsidRDefault="005659E9" w:rsidP="00082ED8">
            <w:pPr>
              <w:spacing w:after="0" w:line="240" w:lineRule="auto"/>
              <w:jc w:val="center"/>
              <w:rPr>
                <w:ins w:id="2394" w:author="ERCOT" w:date="2025-07-16T18:32:00Z" w16du:dateUtc="2025-07-16T23:32:00Z"/>
                <w:rFonts w:ascii="Times New Roman" w:eastAsia="Times New Roman" w:hAnsi="Times New Roman"/>
              </w:rPr>
            </w:pPr>
            <w:ins w:id="2395" w:author="ERCOT" w:date="2025-07-16T18:32:00Z" w16du:dateUtc="2025-07-16T23:32:00Z">
              <w:r w:rsidRPr="00F374E3">
                <w:rPr>
                  <w:rFonts w:ascii="Times New Roman" w:eastAsia="Times New Roman" w:hAnsi="Times New Roman"/>
                </w:rPr>
                <w:t>Optional</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35D6D86" w14:textId="77777777" w:rsidR="005659E9" w:rsidRPr="00F374E3" w:rsidRDefault="005659E9" w:rsidP="00082ED8">
            <w:pPr>
              <w:spacing w:after="0" w:line="240" w:lineRule="auto"/>
              <w:jc w:val="center"/>
              <w:rPr>
                <w:ins w:id="2396" w:author="ERCOT" w:date="2025-07-16T18:32:00Z" w16du:dateUtc="2025-07-16T23:32:00Z"/>
                <w:rFonts w:ascii="Times New Roman" w:eastAsia="Times New Roman" w:hAnsi="Times New Roman"/>
              </w:rPr>
            </w:pPr>
            <w:ins w:id="2397" w:author="ERCOT" w:date="2025-07-16T18:32:00Z" w16du:dateUtc="2025-07-16T23:32:00Z">
              <w:r w:rsidRPr="00F374E3">
                <w:rPr>
                  <w:rFonts w:ascii="Times New Roman" w:eastAsia="Times New Roman" w:hAnsi="Times New Roman"/>
                </w:rPr>
                <w:t>Report ID as sent in the</w:t>
              </w:r>
            </w:ins>
          </w:p>
          <w:p w14:paraId="523F62A7" w14:textId="77777777" w:rsidR="005659E9" w:rsidRPr="00F374E3" w:rsidRDefault="005659E9" w:rsidP="00082ED8">
            <w:pPr>
              <w:spacing w:after="0" w:line="240" w:lineRule="auto"/>
              <w:jc w:val="center"/>
              <w:rPr>
                <w:ins w:id="2398" w:author="ERCOT" w:date="2025-07-16T18:32:00Z" w16du:dateUtc="2025-07-16T23:32:00Z"/>
                <w:rFonts w:ascii="Times New Roman" w:eastAsia="Times New Roman" w:hAnsi="Times New Roman"/>
              </w:rPr>
            </w:pPr>
            <w:ins w:id="2399" w:author="ERCOT" w:date="2025-07-16T18:32:00Z" w16du:dateUtc="2025-07-16T23:32:00Z">
              <w:r w:rsidRPr="00F374E3">
                <w:rPr>
                  <w:rFonts w:ascii="Times New Roman" w:eastAsia="Times New Roman" w:hAnsi="Times New Roman"/>
                </w:rPr>
                <w:t xml:space="preserve"> RD</w:t>
              </w:r>
              <w:r>
                <w:rPr>
                  <w:rFonts w:ascii="Times New Roman" w:eastAsia="Times New Roman" w:hAnsi="Times New Roman"/>
                </w:rPr>
                <w:t>RIntervaldata</w:t>
              </w:r>
              <w:r w:rsidRPr="00F374E3">
                <w:rPr>
                  <w:rFonts w:ascii="Times New Roman" w:eastAsia="Times New Roman" w:hAnsi="Times New Roman"/>
                </w:rPr>
                <w:t xml:space="preserve"> file.</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4B88A9D" w14:textId="77777777" w:rsidR="005659E9" w:rsidRPr="00F374E3" w:rsidRDefault="005659E9" w:rsidP="00082ED8">
            <w:pPr>
              <w:spacing w:after="0" w:line="240" w:lineRule="auto"/>
              <w:jc w:val="center"/>
              <w:rPr>
                <w:ins w:id="2400" w:author="ERCOT" w:date="2025-07-16T18:32:00Z" w16du:dateUtc="2025-07-16T23:32:00Z"/>
                <w:rFonts w:ascii="Times New Roman" w:eastAsia="Times New Roman" w:hAnsi="Times New Roman"/>
              </w:rPr>
            </w:pPr>
            <w:ins w:id="2401" w:author="ERCOT" w:date="2025-07-16T18:32:00Z" w16du:dateUtc="2025-07-16T23:32:00Z">
              <w:r w:rsidRPr="00F374E3">
                <w:rPr>
                  <w:rFonts w:ascii="Times New Roman" w:eastAsia="Times New Roman" w:hAnsi="Times New Roman"/>
                </w:rPr>
                <w:t>Alpha numeric</w:t>
              </w:r>
            </w:ins>
          </w:p>
        </w:tc>
      </w:tr>
      <w:tr w:rsidR="005659E9" w:rsidRPr="00F374E3" w14:paraId="280A928A" w14:textId="77777777" w:rsidTr="00082ED8">
        <w:trPr>
          <w:cantSplit/>
          <w:trHeight w:val="518"/>
          <w:tblHeader/>
          <w:jc w:val="center"/>
          <w:ins w:id="2402" w:author="ERCOT" w:date="2025-07-16T18:32: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B3FA570" w14:textId="77777777" w:rsidR="005659E9" w:rsidRPr="00F374E3" w:rsidRDefault="005659E9" w:rsidP="00082ED8">
            <w:pPr>
              <w:spacing w:after="0" w:line="240" w:lineRule="auto"/>
              <w:jc w:val="center"/>
              <w:rPr>
                <w:ins w:id="2403" w:author="ERCOT" w:date="2025-07-16T18:32:00Z" w16du:dateUtc="2025-07-16T23:32:00Z"/>
                <w:rFonts w:ascii="Times New Roman" w:eastAsia="Times New Roman" w:hAnsi="Times New Roman"/>
              </w:rPr>
            </w:pPr>
            <w:ins w:id="2404" w:author="ERCOT" w:date="2025-07-16T18:32:00Z" w16du:dateUtc="2025-07-16T23:32:00Z">
              <w:r w:rsidRPr="00515341">
                <w:rPr>
                  <w:rFonts w:ascii="Times New Roman" w:eastAsia="Times New Roman" w:hAnsi="Times New Roman"/>
                </w:rPr>
                <w:t>DUNS Number</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3BA8BBC" w14:textId="77777777" w:rsidR="005659E9" w:rsidRPr="00F374E3" w:rsidRDefault="005659E9" w:rsidP="00082ED8">
            <w:pPr>
              <w:spacing w:after="0" w:line="240" w:lineRule="auto"/>
              <w:jc w:val="center"/>
              <w:rPr>
                <w:ins w:id="2405" w:author="ERCOT" w:date="2025-07-16T18:32:00Z" w16du:dateUtc="2025-07-16T23:32:00Z"/>
                <w:rFonts w:ascii="Times New Roman" w:eastAsia="Times New Roman" w:hAnsi="Times New Roman"/>
              </w:rPr>
            </w:pPr>
            <w:ins w:id="2406" w:author="ERCOT" w:date="2025-07-16T18:32:00Z" w16du:dateUtc="2025-07-16T23:32:00Z">
              <w:r w:rsidRPr="00515341">
                <w:rPr>
                  <w:rFonts w:ascii="Times New Roman" w:eastAsia="Times New Roman" w:hAnsi="Times New Roman"/>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68F812A" w14:textId="77777777" w:rsidR="005659E9" w:rsidRPr="00F374E3" w:rsidRDefault="005659E9" w:rsidP="00082ED8">
            <w:pPr>
              <w:spacing w:after="0" w:line="240" w:lineRule="auto"/>
              <w:jc w:val="center"/>
              <w:rPr>
                <w:ins w:id="2407" w:author="ERCOT" w:date="2025-07-16T18:32:00Z" w16du:dateUtc="2025-07-16T23:32:00Z"/>
                <w:rFonts w:ascii="Times New Roman" w:eastAsia="Times New Roman" w:hAnsi="Times New Roman"/>
              </w:rPr>
            </w:pPr>
            <w:ins w:id="2408" w:author="ERCOT" w:date="2025-07-16T18:32:00Z" w16du:dateUtc="2025-07-16T23:32:00Z">
              <w:r w:rsidRPr="00515341">
                <w:rPr>
                  <w:rFonts w:ascii="Times New Roman" w:eastAsia="Times New Roman" w:hAnsi="Times New Roman"/>
                </w:rPr>
                <w:t>NOIE DUNS # associated with the population data sent in the file.</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A5B083E" w14:textId="77777777" w:rsidR="005659E9" w:rsidRPr="00515341" w:rsidRDefault="005659E9" w:rsidP="00082ED8">
            <w:pPr>
              <w:spacing w:after="0" w:line="240" w:lineRule="auto"/>
              <w:jc w:val="center"/>
              <w:rPr>
                <w:ins w:id="2409" w:author="ERCOT" w:date="2025-07-16T18:32:00Z" w16du:dateUtc="2025-07-16T23:32:00Z"/>
                <w:rFonts w:ascii="Times New Roman" w:eastAsia="Times New Roman" w:hAnsi="Times New Roman"/>
              </w:rPr>
            </w:pPr>
            <w:ins w:id="2410" w:author="ERCOT" w:date="2025-07-16T18:32:00Z" w16du:dateUtc="2025-07-16T23:32:00Z">
              <w:r w:rsidRPr="00515341">
                <w:rPr>
                  <w:rFonts w:ascii="Times New Roman" w:eastAsia="Times New Roman" w:hAnsi="Times New Roman"/>
                </w:rPr>
                <w:t>Numeric</w:t>
              </w:r>
            </w:ins>
          </w:p>
          <w:p w14:paraId="01580027" w14:textId="77777777" w:rsidR="005659E9" w:rsidRPr="00F374E3" w:rsidRDefault="005659E9" w:rsidP="00082ED8">
            <w:pPr>
              <w:spacing w:after="0" w:line="240" w:lineRule="auto"/>
              <w:jc w:val="center"/>
              <w:rPr>
                <w:ins w:id="2411" w:author="ERCOT" w:date="2025-07-16T18:32:00Z" w16du:dateUtc="2025-07-16T23:32:00Z"/>
                <w:rFonts w:ascii="Times New Roman" w:eastAsia="Times New Roman" w:hAnsi="Times New Roman"/>
              </w:rPr>
            </w:pPr>
            <w:ins w:id="2412" w:author="ERCOT" w:date="2025-07-16T18:32:00Z" w16du:dateUtc="2025-07-16T23:32:00Z">
              <w:r w:rsidRPr="00515341">
                <w:rPr>
                  <w:rFonts w:ascii="Times New Roman" w:eastAsia="Times New Roman" w:hAnsi="Times New Roman"/>
                </w:rPr>
                <w:t>(9 or 13)</w:t>
              </w:r>
            </w:ins>
          </w:p>
        </w:tc>
      </w:tr>
    </w:tbl>
    <w:p w14:paraId="38A47EB8" w14:textId="77777777" w:rsidR="005659E9" w:rsidRPr="00F374E3" w:rsidRDefault="005659E9" w:rsidP="005659E9">
      <w:pPr>
        <w:spacing w:after="0" w:line="240" w:lineRule="auto"/>
        <w:rPr>
          <w:ins w:id="2413" w:author="ERCOT" w:date="2025-07-16T18:32:00Z" w16du:dateUtc="2025-07-16T23:32:00Z"/>
          <w:rFonts w:ascii="Times New Roman" w:hAnsi="Times New Roman"/>
        </w:rPr>
      </w:pPr>
    </w:p>
    <w:p w14:paraId="199E1BDF" w14:textId="77777777" w:rsidR="005659E9" w:rsidRPr="00F374E3" w:rsidRDefault="005659E9" w:rsidP="005659E9">
      <w:pPr>
        <w:pStyle w:val="ListParagraph"/>
        <w:ind w:left="2880" w:hanging="720"/>
        <w:rPr>
          <w:ins w:id="2414" w:author="ERCOT" w:date="2025-07-16T18:32:00Z" w16du:dateUtc="2025-07-16T23:32:00Z"/>
          <w:rFonts w:ascii="Times New Roman" w:hAnsi="Times New Roman"/>
        </w:rPr>
      </w:pPr>
      <w:ins w:id="2415" w:author="ERCOT" w:date="2025-07-16T18:32:00Z" w16du:dateUtc="2025-07-16T23:32:00Z">
        <w:r>
          <w:rPr>
            <w:rFonts w:ascii="Times New Roman" w:hAnsi="Times New Roman"/>
          </w:rPr>
          <w:t>(B)</w:t>
        </w:r>
        <w:r w:rsidRPr="00F374E3">
          <w:rPr>
            <w:rFonts w:ascii="Times New Roman" w:hAnsi="Times New Roman"/>
          </w:rPr>
          <w:tab/>
        </w:r>
        <w:r w:rsidRPr="00F374E3">
          <w:rPr>
            <w:rFonts w:ascii="Times New Roman" w:hAnsi="Times New Roman"/>
            <w:b/>
          </w:rPr>
          <w:t>ER3 Record</w:t>
        </w:r>
        <w:r w:rsidRPr="00F374E3">
          <w:rPr>
            <w:rFonts w:ascii="Times New Roman" w:hAnsi="Times New Roman"/>
          </w:rPr>
          <w:t xml:space="preserve"> – Used to designate a record that failed data validation with a reference to the original record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55"/>
        <w:gridCol w:w="1620"/>
        <w:gridCol w:w="3870"/>
        <w:gridCol w:w="1710"/>
      </w:tblGrid>
      <w:tr w:rsidR="005659E9" w:rsidRPr="00F374E3" w14:paraId="09A93BC5" w14:textId="77777777" w:rsidTr="00082ED8">
        <w:trPr>
          <w:trHeight w:val="495"/>
          <w:tblHeader/>
          <w:jc w:val="center"/>
          <w:ins w:id="2416" w:author="ERCOT" w:date="2025-07-16T18:32:00Z"/>
        </w:trPr>
        <w:tc>
          <w:tcPr>
            <w:tcW w:w="1255" w:type="dxa"/>
            <w:shd w:val="clear" w:color="auto" w:fill="D0CECE"/>
            <w:tcMar>
              <w:top w:w="43" w:type="dxa"/>
              <w:left w:w="43" w:type="dxa"/>
              <w:bottom w:w="43" w:type="dxa"/>
              <w:right w:w="43" w:type="dxa"/>
            </w:tcMar>
            <w:vAlign w:val="center"/>
          </w:tcPr>
          <w:p w14:paraId="619FECA9" w14:textId="77777777" w:rsidR="005659E9" w:rsidRPr="00F374E3" w:rsidRDefault="005659E9" w:rsidP="00082ED8">
            <w:pPr>
              <w:spacing w:after="0" w:line="240" w:lineRule="auto"/>
              <w:jc w:val="center"/>
              <w:rPr>
                <w:ins w:id="2417" w:author="ERCOT" w:date="2025-07-16T18:32:00Z" w16du:dateUtc="2025-07-16T23:32:00Z"/>
                <w:rFonts w:ascii="Times New Roman" w:eastAsia="Times New Roman" w:hAnsi="Times New Roman"/>
                <w:b/>
              </w:rPr>
            </w:pPr>
            <w:ins w:id="2418" w:author="ERCOT" w:date="2025-07-16T18:32:00Z" w16du:dateUtc="2025-07-16T23:32:00Z">
              <w:r w:rsidRPr="00F374E3">
                <w:rPr>
                  <w:rFonts w:ascii="Times New Roman" w:eastAsia="Times New Roman" w:hAnsi="Times New Roman"/>
                  <w:b/>
                </w:rPr>
                <w:t>Data Element</w:t>
              </w:r>
            </w:ins>
          </w:p>
        </w:tc>
        <w:tc>
          <w:tcPr>
            <w:tcW w:w="1620" w:type="dxa"/>
            <w:shd w:val="clear" w:color="auto" w:fill="D0CECE"/>
            <w:tcMar>
              <w:top w:w="43" w:type="dxa"/>
              <w:left w:w="43" w:type="dxa"/>
              <w:bottom w:w="43" w:type="dxa"/>
              <w:right w:w="43" w:type="dxa"/>
            </w:tcMar>
            <w:vAlign w:val="center"/>
          </w:tcPr>
          <w:p w14:paraId="4F470781" w14:textId="77777777" w:rsidR="005659E9" w:rsidRPr="00F374E3" w:rsidRDefault="005659E9" w:rsidP="00082ED8">
            <w:pPr>
              <w:spacing w:after="0" w:line="240" w:lineRule="auto"/>
              <w:jc w:val="center"/>
              <w:rPr>
                <w:ins w:id="2419" w:author="ERCOT" w:date="2025-07-16T18:32:00Z" w16du:dateUtc="2025-07-16T23:32:00Z"/>
                <w:rFonts w:ascii="Times New Roman" w:eastAsia="Times New Roman" w:hAnsi="Times New Roman"/>
                <w:b/>
              </w:rPr>
            </w:pPr>
            <w:ins w:id="2420" w:author="ERCOT" w:date="2025-07-16T18:32:00Z" w16du:dateUtc="2025-07-16T23:32:00Z">
              <w:r w:rsidRPr="00F374E3">
                <w:rPr>
                  <w:rFonts w:ascii="Times New Roman" w:eastAsia="Times New Roman" w:hAnsi="Times New Roman"/>
                  <w:b/>
                </w:rPr>
                <w:t>Mandatory / Optional</w:t>
              </w:r>
            </w:ins>
          </w:p>
        </w:tc>
        <w:tc>
          <w:tcPr>
            <w:tcW w:w="3870" w:type="dxa"/>
            <w:shd w:val="clear" w:color="auto" w:fill="D0CECE"/>
            <w:tcMar>
              <w:top w:w="43" w:type="dxa"/>
              <w:left w:w="43" w:type="dxa"/>
              <w:bottom w:w="43" w:type="dxa"/>
              <w:right w:w="43" w:type="dxa"/>
            </w:tcMar>
            <w:vAlign w:val="center"/>
          </w:tcPr>
          <w:p w14:paraId="72F7C038" w14:textId="77777777" w:rsidR="005659E9" w:rsidRPr="00F374E3" w:rsidRDefault="005659E9" w:rsidP="00082ED8">
            <w:pPr>
              <w:spacing w:after="0" w:line="240" w:lineRule="auto"/>
              <w:jc w:val="center"/>
              <w:rPr>
                <w:ins w:id="2421" w:author="ERCOT" w:date="2025-07-16T18:32:00Z" w16du:dateUtc="2025-07-16T23:32:00Z"/>
                <w:rFonts w:ascii="Times New Roman" w:eastAsia="Times New Roman" w:hAnsi="Times New Roman"/>
                <w:b/>
              </w:rPr>
            </w:pPr>
            <w:ins w:id="2422" w:author="ERCOT" w:date="2025-07-16T18:32:00Z" w16du:dateUtc="2025-07-16T23:32:00Z">
              <w:r w:rsidRPr="00F374E3">
                <w:rPr>
                  <w:rFonts w:ascii="Times New Roman" w:eastAsia="Times New Roman" w:hAnsi="Times New Roman"/>
                  <w:b/>
                </w:rPr>
                <w:t>Comments</w:t>
              </w:r>
            </w:ins>
          </w:p>
        </w:tc>
        <w:tc>
          <w:tcPr>
            <w:tcW w:w="1710" w:type="dxa"/>
            <w:shd w:val="clear" w:color="auto" w:fill="D0CECE"/>
            <w:tcMar>
              <w:top w:w="43" w:type="dxa"/>
              <w:left w:w="43" w:type="dxa"/>
              <w:bottom w:w="43" w:type="dxa"/>
              <w:right w:w="43" w:type="dxa"/>
            </w:tcMar>
            <w:vAlign w:val="center"/>
          </w:tcPr>
          <w:p w14:paraId="259614D0" w14:textId="77777777" w:rsidR="005659E9" w:rsidRPr="00F374E3" w:rsidRDefault="005659E9" w:rsidP="00082ED8">
            <w:pPr>
              <w:spacing w:after="0" w:line="240" w:lineRule="auto"/>
              <w:jc w:val="center"/>
              <w:rPr>
                <w:ins w:id="2423" w:author="ERCOT" w:date="2025-07-16T18:32:00Z" w16du:dateUtc="2025-07-16T23:32:00Z"/>
                <w:rFonts w:ascii="Times New Roman" w:eastAsia="Times New Roman" w:hAnsi="Times New Roman"/>
                <w:b/>
              </w:rPr>
            </w:pPr>
            <w:ins w:id="2424" w:author="ERCOT" w:date="2025-07-16T18:32:00Z" w16du:dateUtc="2025-07-16T23:32:00Z">
              <w:r w:rsidRPr="00F374E3">
                <w:rPr>
                  <w:rFonts w:ascii="Times New Roman" w:eastAsia="Times New Roman" w:hAnsi="Times New Roman"/>
                  <w:b/>
                </w:rPr>
                <w:t>Format</w:t>
              </w:r>
            </w:ins>
          </w:p>
        </w:tc>
      </w:tr>
      <w:tr w:rsidR="005659E9" w:rsidRPr="00F374E3" w14:paraId="334AFC64" w14:textId="77777777" w:rsidTr="00082ED8">
        <w:trPr>
          <w:trHeight w:val="518"/>
          <w:jc w:val="center"/>
          <w:ins w:id="2425" w:author="ERCOT" w:date="2025-07-16T18:32:00Z"/>
        </w:trPr>
        <w:tc>
          <w:tcPr>
            <w:tcW w:w="1255" w:type="dxa"/>
            <w:tcMar>
              <w:top w:w="43" w:type="dxa"/>
              <w:left w:w="43" w:type="dxa"/>
              <w:bottom w:w="43" w:type="dxa"/>
              <w:right w:w="43" w:type="dxa"/>
            </w:tcMar>
            <w:vAlign w:val="center"/>
          </w:tcPr>
          <w:p w14:paraId="3C669DA1" w14:textId="77777777" w:rsidR="005659E9" w:rsidRPr="00F374E3" w:rsidRDefault="005659E9" w:rsidP="00082ED8">
            <w:pPr>
              <w:spacing w:after="0" w:line="240" w:lineRule="auto"/>
              <w:jc w:val="center"/>
              <w:rPr>
                <w:ins w:id="2426" w:author="ERCOT" w:date="2025-07-16T18:32:00Z" w16du:dateUtc="2025-07-16T23:32:00Z"/>
                <w:rFonts w:ascii="Times New Roman" w:eastAsia="Times New Roman" w:hAnsi="Times New Roman"/>
              </w:rPr>
            </w:pPr>
            <w:ins w:id="2427" w:author="ERCOT" w:date="2025-07-16T18:32:00Z" w16du:dateUtc="2025-07-16T23:32:00Z">
              <w:r w:rsidRPr="00F374E3">
                <w:rPr>
                  <w:rFonts w:ascii="Times New Roman" w:eastAsia="Times New Roman" w:hAnsi="Times New Roman"/>
                </w:rPr>
                <w:t>Record Type</w:t>
              </w:r>
            </w:ins>
          </w:p>
        </w:tc>
        <w:tc>
          <w:tcPr>
            <w:tcW w:w="1620" w:type="dxa"/>
            <w:tcMar>
              <w:top w:w="43" w:type="dxa"/>
              <w:left w:w="43" w:type="dxa"/>
              <w:bottom w:w="43" w:type="dxa"/>
              <w:right w:w="43" w:type="dxa"/>
            </w:tcMar>
            <w:vAlign w:val="center"/>
          </w:tcPr>
          <w:p w14:paraId="47B9F1A5" w14:textId="77777777" w:rsidR="005659E9" w:rsidRPr="00F374E3" w:rsidRDefault="005659E9" w:rsidP="00082ED8">
            <w:pPr>
              <w:spacing w:after="0" w:line="240" w:lineRule="auto"/>
              <w:jc w:val="center"/>
              <w:rPr>
                <w:ins w:id="2428" w:author="ERCOT" w:date="2025-07-16T18:32:00Z" w16du:dateUtc="2025-07-16T23:32:00Z"/>
                <w:rFonts w:ascii="Times New Roman" w:eastAsia="Times New Roman" w:hAnsi="Times New Roman"/>
              </w:rPr>
            </w:pPr>
            <w:ins w:id="2429" w:author="ERCOT" w:date="2025-07-16T18:32:00Z" w16du:dateUtc="2025-07-16T23:32:00Z">
              <w:r w:rsidRPr="00F374E3">
                <w:rPr>
                  <w:rFonts w:ascii="Times New Roman" w:eastAsia="Times New Roman" w:hAnsi="Times New Roman"/>
                </w:rPr>
                <w:t>Mandatory</w:t>
              </w:r>
            </w:ins>
          </w:p>
        </w:tc>
        <w:tc>
          <w:tcPr>
            <w:tcW w:w="3870" w:type="dxa"/>
            <w:tcMar>
              <w:top w:w="43" w:type="dxa"/>
              <w:left w:w="43" w:type="dxa"/>
              <w:bottom w:w="43" w:type="dxa"/>
              <w:right w:w="43" w:type="dxa"/>
            </w:tcMar>
            <w:vAlign w:val="center"/>
          </w:tcPr>
          <w:p w14:paraId="43781DB5" w14:textId="77777777" w:rsidR="005659E9" w:rsidRPr="00F374E3" w:rsidRDefault="005659E9" w:rsidP="00082ED8">
            <w:pPr>
              <w:spacing w:after="0" w:line="240" w:lineRule="auto"/>
              <w:jc w:val="center"/>
              <w:rPr>
                <w:ins w:id="2430" w:author="ERCOT" w:date="2025-07-16T18:32:00Z" w16du:dateUtc="2025-07-16T23:32:00Z"/>
                <w:rFonts w:ascii="Times New Roman" w:eastAsia="Times New Roman" w:hAnsi="Times New Roman"/>
              </w:rPr>
            </w:pPr>
            <w:ins w:id="2431" w:author="ERCOT" w:date="2025-07-16T18:32:00Z" w16du:dateUtc="2025-07-16T23:32:00Z">
              <w:r w:rsidRPr="00F374E3">
                <w:rPr>
                  <w:rFonts w:ascii="Times New Roman" w:eastAsia="Times New Roman" w:hAnsi="Times New Roman"/>
                </w:rPr>
                <w:t>Hard Code “ER3”</w:t>
              </w:r>
              <w:r>
                <w:rPr>
                  <w:rFonts w:ascii="Times New Roman" w:eastAsia="Times New Roman" w:hAnsi="Times New Roman"/>
                </w:rPr>
                <w:t>.</w:t>
              </w:r>
            </w:ins>
          </w:p>
        </w:tc>
        <w:tc>
          <w:tcPr>
            <w:tcW w:w="1710" w:type="dxa"/>
            <w:tcMar>
              <w:top w:w="43" w:type="dxa"/>
              <w:left w:w="43" w:type="dxa"/>
              <w:bottom w:w="43" w:type="dxa"/>
              <w:right w:w="43" w:type="dxa"/>
            </w:tcMar>
            <w:vAlign w:val="center"/>
          </w:tcPr>
          <w:p w14:paraId="72188FA1" w14:textId="77777777" w:rsidR="005659E9" w:rsidRPr="00F374E3" w:rsidRDefault="005659E9" w:rsidP="00082ED8">
            <w:pPr>
              <w:spacing w:after="0" w:line="240" w:lineRule="auto"/>
              <w:jc w:val="center"/>
              <w:rPr>
                <w:ins w:id="2432" w:author="ERCOT" w:date="2025-07-16T18:32:00Z" w16du:dateUtc="2025-07-16T23:32:00Z"/>
                <w:rFonts w:ascii="Times New Roman" w:eastAsia="Times New Roman" w:hAnsi="Times New Roman"/>
              </w:rPr>
            </w:pPr>
            <w:ins w:id="2433" w:author="ERCOT" w:date="2025-07-16T18:32:00Z" w16du:dateUtc="2025-07-16T23:32:00Z">
              <w:r w:rsidRPr="00F374E3">
                <w:rPr>
                  <w:rFonts w:ascii="Times New Roman" w:eastAsia="Times New Roman" w:hAnsi="Times New Roman"/>
                </w:rPr>
                <w:t>Alpha numeric (3)</w:t>
              </w:r>
            </w:ins>
          </w:p>
        </w:tc>
      </w:tr>
      <w:tr w:rsidR="005659E9" w:rsidRPr="00F374E3" w14:paraId="5B65E3F7" w14:textId="77777777" w:rsidTr="00082ED8">
        <w:trPr>
          <w:trHeight w:val="518"/>
          <w:jc w:val="center"/>
          <w:ins w:id="2434" w:author="ERCOT" w:date="2025-07-16T18:32:00Z"/>
        </w:trPr>
        <w:tc>
          <w:tcPr>
            <w:tcW w:w="1255" w:type="dxa"/>
            <w:tcMar>
              <w:top w:w="43" w:type="dxa"/>
              <w:left w:w="43" w:type="dxa"/>
              <w:bottom w:w="43" w:type="dxa"/>
              <w:right w:w="43" w:type="dxa"/>
            </w:tcMar>
            <w:vAlign w:val="center"/>
          </w:tcPr>
          <w:p w14:paraId="5EC14731" w14:textId="77777777" w:rsidR="005659E9" w:rsidRPr="00F374E3" w:rsidRDefault="005659E9" w:rsidP="00082ED8">
            <w:pPr>
              <w:spacing w:after="0" w:line="240" w:lineRule="auto"/>
              <w:jc w:val="center"/>
              <w:rPr>
                <w:ins w:id="2435" w:author="ERCOT" w:date="2025-07-16T18:32:00Z" w16du:dateUtc="2025-07-16T23:32:00Z"/>
                <w:rFonts w:ascii="Times New Roman" w:eastAsia="Times New Roman" w:hAnsi="Times New Roman"/>
              </w:rPr>
            </w:pPr>
            <w:ins w:id="2436" w:author="ERCOT" w:date="2025-07-16T18:32:00Z" w16du:dateUtc="2025-07-16T23:32:00Z">
              <w:r w:rsidRPr="00F374E3">
                <w:rPr>
                  <w:rFonts w:ascii="Times New Roman" w:eastAsia="Times New Roman" w:hAnsi="Times New Roman"/>
                </w:rPr>
                <w:t>Record Number</w:t>
              </w:r>
            </w:ins>
          </w:p>
        </w:tc>
        <w:tc>
          <w:tcPr>
            <w:tcW w:w="1620" w:type="dxa"/>
            <w:tcMar>
              <w:top w:w="43" w:type="dxa"/>
              <w:left w:w="43" w:type="dxa"/>
              <w:bottom w:w="43" w:type="dxa"/>
              <w:right w:w="43" w:type="dxa"/>
            </w:tcMar>
            <w:vAlign w:val="center"/>
          </w:tcPr>
          <w:p w14:paraId="37D50BDA" w14:textId="77777777" w:rsidR="005659E9" w:rsidRPr="00F374E3" w:rsidRDefault="005659E9" w:rsidP="00082ED8">
            <w:pPr>
              <w:spacing w:after="0" w:line="240" w:lineRule="auto"/>
              <w:jc w:val="center"/>
              <w:rPr>
                <w:ins w:id="2437" w:author="ERCOT" w:date="2025-07-16T18:32:00Z" w16du:dateUtc="2025-07-16T23:32:00Z"/>
                <w:rFonts w:ascii="Times New Roman" w:eastAsia="Times New Roman" w:hAnsi="Times New Roman"/>
              </w:rPr>
            </w:pPr>
            <w:ins w:id="2438" w:author="ERCOT" w:date="2025-07-16T18:32:00Z" w16du:dateUtc="2025-07-16T23:32:00Z">
              <w:r w:rsidRPr="00F374E3">
                <w:rPr>
                  <w:rFonts w:ascii="Times New Roman" w:eastAsia="Times New Roman" w:hAnsi="Times New Roman"/>
                </w:rPr>
                <w:t>Mandatory</w:t>
              </w:r>
            </w:ins>
          </w:p>
        </w:tc>
        <w:tc>
          <w:tcPr>
            <w:tcW w:w="3870" w:type="dxa"/>
            <w:tcMar>
              <w:top w:w="43" w:type="dxa"/>
              <w:left w:w="43" w:type="dxa"/>
              <w:bottom w:w="43" w:type="dxa"/>
              <w:right w:w="43" w:type="dxa"/>
            </w:tcMar>
            <w:vAlign w:val="center"/>
          </w:tcPr>
          <w:p w14:paraId="03347700" w14:textId="77777777" w:rsidR="005659E9" w:rsidRPr="00F374E3" w:rsidRDefault="005659E9" w:rsidP="00082ED8">
            <w:pPr>
              <w:spacing w:after="0" w:line="240" w:lineRule="auto"/>
              <w:jc w:val="center"/>
              <w:rPr>
                <w:ins w:id="2439" w:author="ERCOT" w:date="2025-07-16T18:32:00Z" w16du:dateUtc="2025-07-16T23:32:00Z"/>
                <w:rFonts w:ascii="Times New Roman" w:eastAsia="Times New Roman" w:hAnsi="Times New Roman"/>
              </w:rPr>
            </w:pPr>
            <w:ins w:id="2440" w:author="ERCOT" w:date="2025-07-16T18:32:00Z" w16du:dateUtc="2025-07-16T23:32:00Z">
              <w:r w:rsidRPr="00F374E3">
                <w:rPr>
                  <w:rFonts w:ascii="Times New Roman" w:eastAsia="Times New Roman" w:hAnsi="Times New Roman"/>
                </w:rPr>
                <w:t>The unique sequential record number starting with “1”</w:t>
              </w:r>
              <w:r>
                <w:rPr>
                  <w:rFonts w:ascii="Times New Roman" w:eastAsia="Times New Roman" w:hAnsi="Times New Roman"/>
                </w:rPr>
                <w:t>.</w:t>
              </w:r>
            </w:ins>
          </w:p>
        </w:tc>
        <w:tc>
          <w:tcPr>
            <w:tcW w:w="1710" w:type="dxa"/>
            <w:tcMar>
              <w:top w:w="43" w:type="dxa"/>
              <w:left w:w="43" w:type="dxa"/>
              <w:bottom w:w="43" w:type="dxa"/>
              <w:right w:w="43" w:type="dxa"/>
            </w:tcMar>
            <w:vAlign w:val="center"/>
          </w:tcPr>
          <w:p w14:paraId="0EC5F573" w14:textId="77777777" w:rsidR="005659E9" w:rsidRPr="00F374E3" w:rsidRDefault="005659E9" w:rsidP="00082ED8">
            <w:pPr>
              <w:spacing w:after="0" w:line="240" w:lineRule="auto"/>
              <w:jc w:val="center"/>
              <w:rPr>
                <w:ins w:id="2441" w:author="ERCOT" w:date="2025-07-16T18:32:00Z" w16du:dateUtc="2025-07-16T23:32:00Z"/>
                <w:rFonts w:ascii="Times New Roman" w:eastAsia="Times New Roman" w:hAnsi="Times New Roman"/>
              </w:rPr>
            </w:pPr>
            <w:ins w:id="2442" w:author="ERCOT" w:date="2025-07-16T18:32:00Z" w16du:dateUtc="2025-07-16T23:32:00Z">
              <w:r w:rsidRPr="00F374E3">
                <w:rPr>
                  <w:rFonts w:ascii="Times New Roman" w:eastAsia="Times New Roman" w:hAnsi="Times New Roman"/>
                </w:rPr>
                <w:t>Numeric (8)</w:t>
              </w:r>
            </w:ins>
          </w:p>
        </w:tc>
      </w:tr>
      <w:tr w:rsidR="005659E9" w:rsidRPr="00F374E3" w14:paraId="35B886F5" w14:textId="77777777" w:rsidTr="00082ED8">
        <w:trPr>
          <w:trHeight w:val="518"/>
          <w:jc w:val="center"/>
          <w:ins w:id="2443" w:author="ERCOT" w:date="2025-07-16T18:32:00Z"/>
        </w:trPr>
        <w:tc>
          <w:tcPr>
            <w:tcW w:w="1255" w:type="dxa"/>
            <w:tcMar>
              <w:top w:w="43" w:type="dxa"/>
              <w:left w:w="43" w:type="dxa"/>
              <w:bottom w:w="43" w:type="dxa"/>
              <w:right w:w="43" w:type="dxa"/>
            </w:tcMar>
            <w:vAlign w:val="center"/>
          </w:tcPr>
          <w:p w14:paraId="6EE76B7F" w14:textId="77777777" w:rsidR="005659E9" w:rsidRPr="00F374E3" w:rsidRDefault="005659E9" w:rsidP="00082ED8">
            <w:pPr>
              <w:spacing w:after="0" w:line="240" w:lineRule="auto"/>
              <w:jc w:val="center"/>
              <w:rPr>
                <w:ins w:id="2444" w:author="ERCOT" w:date="2025-07-16T18:32:00Z" w16du:dateUtc="2025-07-16T23:32:00Z"/>
                <w:rFonts w:ascii="Times New Roman" w:eastAsia="Times New Roman" w:hAnsi="Times New Roman"/>
              </w:rPr>
            </w:pPr>
            <w:ins w:id="2445" w:author="ERCOT" w:date="2025-07-16T18:32:00Z" w16du:dateUtc="2025-07-16T23:32:00Z">
              <w:r w:rsidRPr="00F374E3">
                <w:rPr>
                  <w:rFonts w:ascii="Times New Roman" w:eastAsia="Times New Roman" w:hAnsi="Times New Roman"/>
                </w:rPr>
                <w:lastRenderedPageBreak/>
                <w:t>ESI ID Number</w:t>
              </w:r>
            </w:ins>
          </w:p>
        </w:tc>
        <w:tc>
          <w:tcPr>
            <w:tcW w:w="1620" w:type="dxa"/>
            <w:tcMar>
              <w:top w:w="43" w:type="dxa"/>
              <w:left w:w="43" w:type="dxa"/>
              <w:bottom w:w="43" w:type="dxa"/>
              <w:right w:w="43" w:type="dxa"/>
            </w:tcMar>
            <w:vAlign w:val="center"/>
          </w:tcPr>
          <w:p w14:paraId="3F13CF23" w14:textId="77777777" w:rsidR="005659E9" w:rsidRPr="00F374E3" w:rsidRDefault="005659E9" w:rsidP="00082ED8">
            <w:pPr>
              <w:spacing w:after="0" w:line="240" w:lineRule="auto"/>
              <w:jc w:val="center"/>
              <w:rPr>
                <w:ins w:id="2446" w:author="ERCOT" w:date="2025-07-16T18:32:00Z" w16du:dateUtc="2025-07-16T23:32:00Z"/>
                <w:rFonts w:ascii="Times New Roman" w:eastAsia="Times New Roman" w:hAnsi="Times New Roman"/>
              </w:rPr>
            </w:pPr>
            <w:ins w:id="2447" w:author="ERCOT" w:date="2025-07-16T18:32:00Z" w16du:dateUtc="2025-07-16T23:32:00Z">
              <w:r w:rsidRPr="00F374E3">
                <w:rPr>
                  <w:rFonts w:ascii="Times New Roman" w:eastAsia="Times New Roman" w:hAnsi="Times New Roman"/>
                </w:rPr>
                <w:t>Mandatory</w:t>
              </w:r>
            </w:ins>
          </w:p>
        </w:tc>
        <w:tc>
          <w:tcPr>
            <w:tcW w:w="3870" w:type="dxa"/>
            <w:tcMar>
              <w:top w:w="43" w:type="dxa"/>
              <w:left w:w="43" w:type="dxa"/>
              <w:bottom w:w="43" w:type="dxa"/>
              <w:right w:w="43" w:type="dxa"/>
            </w:tcMar>
            <w:vAlign w:val="center"/>
          </w:tcPr>
          <w:p w14:paraId="75FE500C" w14:textId="77777777" w:rsidR="005659E9" w:rsidRPr="00F374E3" w:rsidRDefault="005659E9" w:rsidP="00082ED8">
            <w:pPr>
              <w:spacing w:after="0" w:line="240" w:lineRule="auto"/>
              <w:jc w:val="center"/>
              <w:rPr>
                <w:ins w:id="2448" w:author="ERCOT" w:date="2025-07-16T18:32:00Z" w16du:dateUtc="2025-07-16T23:32:00Z"/>
                <w:rFonts w:ascii="Times New Roman" w:eastAsia="Times New Roman" w:hAnsi="Times New Roman"/>
              </w:rPr>
            </w:pPr>
            <w:ins w:id="2449" w:author="ERCOT" w:date="2025-07-16T18:32:00Z" w16du:dateUtc="2025-07-16T23:32:00Z">
              <w:r w:rsidRPr="00F374E3">
                <w:rPr>
                  <w:rFonts w:ascii="Times New Roman" w:eastAsia="Times New Roman" w:hAnsi="Times New Roman"/>
                </w:rPr>
                <w:t>The ESI ID is the basic identifier assigned to each SDP.</w:t>
              </w:r>
            </w:ins>
          </w:p>
        </w:tc>
        <w:tc>
          <w:tcPr>
            <w:tcW w:w="1710" w:type="dxa"/>
            <w:tcMar>
              <w:top w:w="43" w:type="dxa"/>
              <w:left w:w="43" w:type="dxa"/>
              <w:bottom w:w="43" w:type="dxa"/>
              <w:right w:w="43" w:type="dxa"/>
            </w:tcMar>
            <w:vAlign w:val="center"/>
          </w:tcPr>
          <w:p w14:paraId="3851D080" w14:textId="77777777" w:rsidR="005659E9" w:rsidRPr="00F374E3" w:rsidRDefault="005659E9" w:rsidP="00082ED8">
            <w:pPr>
              <w:spacing w:after="0" w:line="240" w:lineRule="auto"/>
              <w:jc w:val="center"/>
              <w:rPr>
                <w:ins w:id="2450" w:author="ERCOT" w:date="2025-07-16T18:32:00Z" w16du:dateUtc="2025-07-16T23:32:00Z"/>
                <w:rFonts w:ascii="Times New Roman" w:eastAsia="Times New Roman" w:hAnsi="Times New Roman"/>
              </w:rPr>
            </w:pPr>
            <w:ins w:id="2451" w:author="ERCOT" w:date="2025-07-16T18:32:00Z" w16du:dateUtc="2025-07-16T23:32:00Z">
              <w:r w:rsidRPr="00F374E3">
                <w:rPr>
                  <w:rFonts w:ascii="Times New Roman" w:eastAsia="Times New Roman" w:hAnsi="Times New Roman"/>
                </w:rPr>
                <w:t>Alpha numeric (36)</w:t>
              </w:r>
            </w:ins>
          </w:p>
        </w:tc>
      </w:tr>
      <w:tr w:rsidR="005659E9" w:rsidRPr="00F374E3" w14:paraId="3208B78D" w14:textId="77777777" w:rsidTr="00082ED8">
        <w:trPr>
          <w:trHeight w:val="518"/>
          <w:jc w:val="center"/>
          <w:ins w:id="2452" w:author="ERCOT" w:date="2025-07-16T18:32:00Z"/>
        </w:trPr>
        <w:tc>
          <w:tcPr>
            <w:tcW w:w="1255" w:type="dxa"/>
            <w:tcMar>
              <w:top w:w="43" w:type="dxa"/>
              <w:left w:w="43" w:type="dxa"/>
              <w:bottom w:w="43" w:type="dxa"/>
              <w:right w:w="43" w:type="dxa"/>
            </w:tcMar>
            <w:vAlign w:val="center"/>
          </w:tcPr>
          <w:p w14:paraId="031E3149" w14:textId="77777777" w:rsidR="005659E9" w:rsidRPr="00F374E3" w:rsidRDefault="005659E9" w:rsidP="00082ED8">
            <w:pPr>
              <w:spacing w:after="0" w:line="240" w:lineRule="auto"/>
              <w:jc w:val="center"/>
              <w:rPr>
                <w:ins w:id="2453" w:author="ERCOT" w:date="2025-07-16T18:32:00Z" w16du:dateUtc="2025-07-16T23:32:00Z"/>
                <w:rFonts w:ascii="Times New Roman" w:eastAsia="Times New Roman" w:hAnsi="Times New Roman"/>
              </w:rPr>
            </w:pPr>
            <w:ins w:id="2454" w:author="ERCOT" w:date="2025-07-16T18:32:00Z" w16du:dateUtc="2025-07-16T23:32:00Z">
              <w:r w:rsidRPr="00F374E3">
                <w:rPr>
                  <w:rFonts w:ascii="Times New Roman" w:eastAsia="Times New Roman" w:hAnsi="Times New Roman"/>
                </w:rPr>
                <w:t>Original Record Type</w:t>
              </w:r>
            </w:ins>
          </w:p>
        </w:tc>
        <w:tc>
          <w:tcPr>
            <w:tcW w:w="1620" w:type="dxa"/>
            <w:tcMar>
              <w:top w:w="43" w:type="dxa"/>
              <w:left w:w="43" w:type="dxa"/>
              <w:bottom w:w="43" w:type="dxa"/>
              <w:right w:w="43" w:type="dxa"/>
            </w:tcMar>
            <w:vAlign w:val="center"/>
          </w:tcPr>
          <w:p w14:paraId="38556D8D" w14:textId="77777777" w:rsidR="005659E9" w:rsidRPr="00F374E3" w:rsidRDefault="005659E9" w:rsidP="00082ED8">
            <w:pPr>
              <w:spacing w:after="0" w:line="240" w:lineRule="auto"/>
              <w:jc w:val="center"/>
              <w:rPr>
                <w:ins w:id="2455" w:author="ERCOT" w:date="2025-07-16T18:32:00Z" w16du:dateUtc="2025-07-16T23:32:00Z"/>
                <w:rFonts w:ascii="Times New Roman" w:eastAsia="Times New Roman" w:hAnsi="Times New Roman"/>
              </w:rPr>
            </w:pPr>
            <w:ins w:id="2456" w:author="ERCOT" w:date="2025-07-16T18:32:00Z" w16du:dateUtc="2025-07-16T23:32:00Z">
              <w:r w:rsidRPr="00F374E3">
                <w:rPr>
                  <w:rFonts w:ascii="Times New Roman" w:eastAsia="Times New Roman" w:hAnsi="Times New Roman"/>
                </w:rPr>
                <w:t>Mandatory</w:t>
              </w:r>
            </w:ins>
          </w:p>
        </w:tc>
        <w:tc>
          <w:tcPr>
            <w:tcW w:w="3870" w:type="dxa"/>
            <w:tcMar>
              <w:top w:w="43" w:type="dxa"/>
              <w:left w:w="43" w:type="dxa"/>
              <w:bottom w:w="43" w:type="dxa"/>
              <w:right w:w="43" w:type="dxa"/>
            </w:tcMar>
            <w:vAlign w:val="center"/>
          </w:tcPr>
          <w:p w14:paraId="40587E43" w14:textId="77777777" w:rsidR="005659E9" w:rsidRPr="00F374E3" w:rsidRDefault="005659E9" w:rsidP="00082ED8">
            <w:pPr>
              <w:spacing w:after="0" w:line="240" w:lineRule="auto"/>
              <w:jc w:val="center"/>
              <w:rPr>
                <w:ins w:id="2457" w:author="ERCOT" w:date="2025-07-16T18:32:00Z" w16du:dateUtc="2025-07-16T23:32:00Z"/>
                <w:rFonts w:ascii="Times New Roman" w:eastAsia="Times New Roman" w:hAnsi="Times New Roman"/>
              </w:rPr>
            </w:pPr>
            <w:ins w:id="2458" w:author="ERCOT" w:date="2025-07-16T18:32:00Z" w16du:dateUtc="2025-07-16T23:32:00Z">
              <w:r w:rsidRPr="00F374E3">
                <w:rPr>
                  <w:rFonts w:ascii="Times New Roman" w:eastAsia="Times New Roman" w:hAnsi="Times New Roman"/>
                </w:rPr>
                <w:t>The type of record in error.  Valid values are DET, HDR, and SUM.</w:t>
              </w:r>
            </w:ins>
          </w:p>
        </w:tc>
        <w:tc>
          <w:tcPr>
            <w:tcW w:w="1710" w:type="dxa"/>
            <w:tcMar>
              <w:top w:w="43" w:type="dxa"/>
              <w:left w:w="43" w:type="dxa"/>
              <w:bottom w:w="43" w:type="dxa"/>
              <w:right w:w="43" w:type="dxa"/>
            </w:tcMar>
            <w:vAlign w:val="center"/>
          </w:tcPr>
          <w:p w14:paraId="1DF09820" w14:textId="77777777" w:rsidR="005659E9" w:rsidRPr="00F374E3" w:rsidRDefault="005659E9" w:rsidP="00082ED8">
            <w:pPr>
              <w:spacing w:after="0" w:line="240" w:lineRule="auto"/>
              <w:jc w:val="center"/>
              <w:rPr>
                <w:ins w:id="2459" w:author="ERCOT" w:date="2025-07-16T18:32:00Z" w16du:dateUtc="2025-07-16T23:32:00Z"/>
                <w:rFonts w:ascii="Times New Roman" w:eastAsia="Times New Roman" w:hAnsi="Times New Roman"/>
              </w:rPr>
            </w:pPr>
            <w:ins w:id="2460" w:author="ERCOT" w:date="2025-07-16T18:32:00Z" w16du:dateUtc="2025-07-16T23:32:00Z">
              <w:r w:rsidRPr="00F374E3">
                <w:rPr>
                  <w:rFonts w:ascii="Times New Roman" w:eastAsia="Times New Roman" w:hAnsi="Times New Roman"/>
                </w:rPr>
                <w:t>Alpha numeric (3)</w:t>
              </w:r>
            </w:ins>
          </w:p>
        </w:tc>
      </w:tr>
      <w:tr w:rsidR="005659E9" w:rsidRPr="00F374E3" w14:paraId="5E708AB6" w14:textId="77777777" w:rsidTr="00082ED8">
        <w:trPr>
          <w:trHeight w:val="518"/>
          <w:jc w:val="center"/>
          <w:ins w:id="2461" w:author="ERCOT" w:date="2025-07-16T18:32:00Z"/>
        </w:trPr>
        <w:tc>
          <w:tcPr>
            <w:tcW w:w="1255" w:type="dxa"/>
            <w:tcMar>
              <w:top w:w="43" w:type="dxa"/>
              <w:left w:w="43" w:type="dxa"/>
              <w:bottom w:w="43" w:type="dxa"/>
              <w:right w:w="43" w:type="dxa"/>
            </w:tcMar>
            <w:vAlign w:val="center"/>
          </w:tcPr>
          <w:p w14:paraId="13767158" w14:textId="77777777" w:rsidR="005659E9" w:rsidRPr="00F374E3" w:rsidRDefault="005659E9" w:rsidP="00082ED8">
            <w:pPr>
              <w:spacing w:after="0" w:line="240" w:lineRule="auto"/>
              <w:jc w:val="center"/>
              <w:rPr>
                <w:ins w:id="2462" w:author="ERCOT" w:date="2025-07-16T18:32:00Z" w16du:dateUtc="2025-07-16T23:32:00Z"/>
                <w:rFonts w:ascii="Times New Roman" w:eastAsia="Times New Roman" w:hAnsi="Times New Roman"/>
              </w:rPr>
            </w:pPr>
            <w:ins w:id="2463" w:author="ERCOT" w:date="2025-07-16T18:32:00Z" w16du:dateUtc="2025-07-16T23:32:00Z">
              <w:r w:rsidRPr="00F374E3">
                <w:rPr>
                  <w:rFonts w:ascii="Times New Roman" w:eastAsia="Times New Roman" w:hAnsi="Times New Roman"/>
                </w:rPr>
                <w:t>Original Record Number</w:t>
              </w:r>
            </w:ins>
          </w:p>
        </w:tc>
        <w:tc>
          <w:tcPr>
            <w:tcW w:w="1620" w:type="dxa"/>
            <w:tcMar>
              <w:top w:w="43" w:type="dxa"/>
              <w:left w:w="43" w:type="dxa"/>
              <w:bottom w:w="43" w:type="dxa"/>
              <w:right w:w="43" w:type="dxa"/>
            </w:tcMar>
            <w:vAlign w:val="center"/>
          </w:tcPr>
          <w:p w14:paraId="41E6FDA2" w14:textId="77777777" w:rsidR="005659E9" w:rsidRPr="00F374E3" w:rsidRDefault="005659E9" w:rsidP="00082ED8">
            <w:pPr>
              <w:spacing w:after="0" w:line="240" w:lineRule="auto"/>
              <w:jc w:val="center"/>
              <w:rPr>
                <w:ins w:id="2464" w:author="ERCOT" w:date="2025-07-16T18:32:00Z" w16du:dateUtc="2025-07-16T23:32:00Z"/>
                <w:rFonts w:ascii="Times New Roman" w:eastAsia="Times New Roman" w:hAnsi="Times New Roman"/>
              </w:rPr>
            </w:pPr>
            <w:ins w:id="2465" w:author="ERCOT" w:date="2025-07-16T18:32:00Z" w16du:dateUtc="2025-07-16T23:32:00Z">
              <w:r w:rsidRPr="00F374E3">
                <w:rPr>
                  <w:rFonts w:ascii="Times New Roman" w:eastAsia="Times New Roman" w:hAnsi="Times New Roman"/>
                </w:rPr>
                <w:t>Conditional</w:t>
              </w:r>
            </w:ins>
          </w:p>
        </w:tc>
        <w:tc>
          <w:tcPr>
            <w:tcW w:w="3870" w:type="dxa"/>
            <w:tcMar>
              <w:top w:w="43" w:type="dxa"/>
              <w:left w:w="43" w:type="dxa"/>
              <w:bottom w:w="43" w:type="dxa"/>
              <w:right w:w="43" w:type="dxa"/>
            </w:tcMar>
            <w:vAlign w:val="center"/>
          </w:tcPr>
          <w:p w14:paraId="559D0053" w14:textId="77777777" w:rsidR="005659E9" w:rsidRPr="00F374E3" w:rsidRDefault="005659E9" w:rsidP="00082ED8">
            <w:pPr>
              <w:spacing w:after="0" w:line="240" w:lineRule="auto"/>
              <w:jc w:val="center"/>
              <w:rPr>
                <w:ins w:id="2466" w:author="ERCOT" w:date="2025-07-16T18:32:00Z" w16du:dateUtc="2025-07-16T23:32:00Z"/>
                <w:rFonts w:ascii="Times New Roman" w:eastAsia="Times New Roman" w:hAnsi="Times New Roman"/>
              </w:rPr>
            </w:pPr>
            <w:ins w:id="2467" w:author="ERCOT" w:date="2025-07-16T18:32:00Z" w16du:dateUtc="2025-07-16T23:32:00Z">
              <w:r w:rsidRPr="00F374E3">
                <w:rPr>
                  <w:rFonts w:ascii="Times New Roman" w:eastAsia="Times New Roman" w:hAnsi="Times New Roman"/>
                </w:rPr>
                <w:t>Original DET Record Number sent from RD</w:t>
              </w:r>
              <w:r>
                <w:rPr>
                  <w:rFonts w:ascii="Times New Roman" w:eastAsia="Times New Roman" w:hAnsi="Times New Roman"/>
                </w:rPr>
                <w:t>RIntervaldata</w:t>
              </w:r>
              <w:r w:rsidRPr="00F374E3">
                <w:rPr>
                  <w:rFonts w:ascii="Times New Roman" w:eastAsia="Times New Roman" w:hAnsi="Times New Roman"/>
                </w:rPr>
                <w:t xml:space="preserve"> file that is in error.</w:t>
              </w:r>
            </w:ins>
          </w:p>
          <w:p w14:paraId="03224D24" w14:textId="77777777" w:rsidR="005659E9" w:rsidRPr="00F374E3" w:rsidRDefault="005659E9" w:rsidP="00082ED8">
            <w:pPr>
              <w:spacing w:after="0" w:line="240" w:lineRule="auto"/>
              <w:jc w:val="center"/>
              <w:rPr>
                <w:ins w:id="2468" w:author="ERCOT" w:date="2025-07-16T18:32:00Z" w16du:dateUtc="2025-07-16T23:32:00Z"/>
                <w:rFonts w:ascii="Times New Roman" w:eastAsia="Times New Roman" w:hAnsi="Times New Roman"/>
              </w:rPr>
            </w:pPr>
            <w:ins w:id="2469" w:author="ERCOT" w:date="2025-07-16T18:32:00Z" w16du:dateUtc="2025-07-16T23:32:00Z">
              <w:r w:rsidRPr="00F374E3">
                <w:rPr>
                  <w:rFonts w:ascii="Times New Roman" w:eastAsia="Times New Roman" w:hAnsi="Times New Roman"/>
                </w:rPr>
                <w:t xml:space="preserve"> Required if Original Record Type is DET.</w:t>
              </w:r>
            </w:ins>
          </w:p>
        </w:tc>
        <w:tc>
          <w:tcPr>
            <w:tcW w:w="1710" w:type="dxa"/>
            <w:tcMar>
              <w:top w:w="43" w:type="dxa"/>
              <w:left w:w="43" w:type="dxa"/>
              <w:bottom w:w="43" w:type="dxa"/>
              <w:right w:w="43" w:type="dxa"/>
            </w:tcMar>
            <w:vAlign w:val="center"/>
          </w:tcPr>
          <w:p w14:paraId="55F62183" w14:textId="77777777" w:rsidR="005659E9" w:rsidRPr="00F374E3" w:rsidRDefault="005659E9" w:rsidP="00082ED8">
            <w:pPr>
              <w:spacing w:after="0" w:line="240" w:lineRule="auto"/>
              <w:jc w:val="center"/>
              <w:rPr>
                <w:ins w:id="2470" w:author="ERCOT" w:date="2025-07-16T18:32:00Z" w16du:dateUtc="2025-07-16T23:32:00Z"/>
                <w:rFonts w:ascii="Times New Roman" w:eastAsia="Times New Roman" w:hAnsi="Times New Roman"/>
              </w:rPr>
            </w:pPr>
            <w:ins w:id="2471" w:author="ERCOT" w:date="2025-07-16T18:32:00Z" w16du:dateUtc="2025-07-16T23:32:00Z">
              <w:r w:rsidRPr="00F374E3">
                <w:rPr>
                  <w:rFonts w:ascii="Times New Roman" w:eastAsia="Times New Roman" w:hAnsi="Times New Roman"/>
                </w:rPr>
                <w:t>Numeric (8)</w:t>
              </w:r>
            </w:ins>
          </w:p>
        </w:tc>
      </w:tr>
      <w:tr w:rsidR="005659E9" w:rsidRPr="00F374E3" w14:paraId="210A464C" w14:textId="77777777" w:rsidTr="00082ED8">
        <w:trPr>
          <w:trHeight w:val="518"/>
          <w:jc w:val="center"/>
          <w:ins w:id="2472" w:author="ERCOT" w:date="2025-07-16T18:32:00Z"/>
        </w:trPr>
        <w:tc>
          <w:tcPr>
            <w:tcW w:w="1255" w:type="dxa"/>
            <w:tcMar>
              <w:top w:w="43" w:type="dxa"/>
              <w:left w:w="43" w:type="dxa"/>
              <w:bottom w:w="43" w:type="dxa"/>
              <w:right w:w="43" w:type="dxa"/>
            </w:tcMar>
            <w:vAlign w:val="center"/>
          </w:tcPr>
          <w:p w14:paraId="1E865D15" w14:textId="77777777" w:rsidR="005659E9" w:rsidRPr="00F374E3" w:rsidRDefault="005659E9" w:rsidP="00082ED8">
            <w:pPr>
              <w:spacing w:after="0" w:line="240" w:lineRule="auto"/>
              <w:jc w:val="center"/>
              <w:rPr>
                <w:ins w:id="2473" w:author="ERCOT" w:date="2025-07-16T18:32:00Z" w16du:dateUtc="2025-07-16T23:32:00Z"/>
                <w:rFonts w:ascii="Times New Roman" w:eastAsia="Times New Roman" w:hAnsi="Times New Roman"/>
              </w:rPr>
            </w:pPr>
            <w:ins w:id="2474" w:author="ERCOT" w:date="2025-07-16T18:32:00Z" w16du:dateUtc="2025-07-16T23:32:00Z">
              <w:r w:rsidRPr="00F374E3">
                <w:rPr>
                  <w:rFonts w:ascii="Times New Roman" w:eastAsia="Times New Roman" w:hAnsi="Times New Roman"/>
                </w:rPr>
                <w:t>Field Name</w:t>
              </w:r>
            </w:ins>
          </w:p>
        </w:tc>
        <w:tc>
          <w:tcPr>
            <w:tcW w:w="1620" w:type="dxa"/>
            <w:tcMar>
              <w:top w:w="43" w:type="dxa"/>
              <w:left w:w="43" w:type="dxa"/>
              <w:bottom w:w="43" w:type="dxa"/>
              <w:right w:w="43" w:type="dxa"/>
            </w:tcMar>
            <w:vAlign w:val="center"/>
          </w:tcPr>
          <w:p w14:paraId="23ADB6DD" w14:textId="77777777" w:rsidR="005659E9" w:rsidRPr="00F374E3" w:rsidRDefault="005659E9" w:rsidP="00082ED8">
            <w:pPr>
              <w:spacing w:after="0" w:line="240" w:lineRule="auto"/>
              <w:jc w:val="center"/>
              <w:rPr>
                <w:ins w:id="2475" w:author="ERCOT" w:date="2025-07-16T18:32:00Z" w16du:dateUtc="2025-07-16T23:32:00Z"/>
                <w:rFonts w:ascii="Times New Roman" w:eastAsia="Times New Roman" w:hAnsi="Times New Roman"/>
              </w:rPr>
            </w:pPr>
            <w:ins w:id="2476" w:author="ERCOT" w:date="2025-07-16T18:32:00Z" w16du:dateUtc="2025-07-16T23:32:00Z">
              <w:r w:rsidRPr="00F374E3">
                <w:rPr>
                  <w:rFonts w:ascii="Times New Roman" w:eastAsia="Times New Roman" w:hAnsi="Times New Roman"/>
                </w:rPr>
                <w:t>Mandatory</w:t>
              </w:r>
            </w:ins>
          </w:p>
        </w:tc>
        <w:tc>
          <w:tcPr>
            <w:tcW w:w="3870" w:type="dxa"/>
            <w:tcMar>
              <w:top w:w="43" w:type="dxa"/>
              <w:left w:w="43" w:type="dxa"/>
              <w:bottom w:w="43" w:type="dxa"/>
              <w:right w:w="43" w:type="dxa"/>
            </w:tcMar>
            <w:vAlign w:val="center"/>
          </w:tcPr>
          <w:p w14:paraId="5A4CF3A8" w14:textId="77777777" w:rsidR="005659E9" w:rsidRPr="00F374E3" w:rsidRDefault="005659E9" w:rsidP="00082ED8">
            <w:pPr>
              <w:spacing w:after="0" w:line="240" w:lineRule="auto"/>
              <w:jc w:val="center"/>
              <w:rPr>
                <w:ins w:id="2477" w:author="ERCOT" w:date="2025-07-16T18:32:00Z" w16du:dateUtc="2025-07-16T23:32:00Z"/>
                <w:rFonts w:ascii="Times New Roman" w:eastAsia="Times New Roman" w:hAnsi="Times New Roman"/>
              </w:rPr>
            </w:pPr>
            <w:ins w:id="2478" w:author="ERCOT" w:date="2025-07-16T18:32:00Z" w16du:dateUtc="2025-07-16T23:32:00Z">
              <w:r w:rsidRPr="00F374E3">
                <w:rPr>
                  <w:rFonts w:ascii="Times New Roman" w:eastAsia="Times New Roman" w:hAnsi="Times New Roman"/>
                </w:rPr>
                <w:t xml:space="preserve">Field name </w:t>
              </w:r>
              <w:r>
                <w:rPr>
                  <w:rFonts w:ascii="Times New Roman" w:eastAsia="Times New Roman" w:hAnsi="Times New Roman"/>
                </w:rPr>
                <w:t>in</w:t>
              </w:r>
              <w:r w:rsidRPr="00F374E3">
                <w:rPr>
                  <w:rFonts w:ascii="Times New Roman" w:eastAsia="Times New Roman" w:hAnsi="Times New Roman"/>
                </w:rPr>
                <w:t xml:space="preserve"> record that is in error.</w:t>
              </w:r>
            </w:ins>
          </w:p>
        </w:tc>
        <w:tc>
          <w:tcPr>
            <w:tcW w:w="1710" w:type="dxa"/>
            <w:tcMar>
              <w:top w:w="43" w:type="dxa"/>
              <w:left w:w="43" w:type="dxa"/>
              <w:bottom w:w="43" w:type="dxa"/>
              <w:right w:w="43" w:type="dxa"/>
            </w:tcMar>
            <w:vAlign w:val="center"/>
          </w:tcPr>
          <w:p w14:paraId="552C56C9" w14:textId="77777777" w:rsidR="005659E9" w:rsidRPr="00F374E3" w:rsidRDefault="005659E9" w:rsidP="00082ED8">
            <w:pPr>
              <w:spacing w:after="0" w:line="240" w:lineRule="auto"/>
              <w:jc w:val="center"/>
              <w:rPr>
                <w:ins w:id="2479" w:author="ERCOT" w:date="2025-07-16T18:32:00Z" w16du:dateUtc="2025-07-16T23:32:00Z"/>
                <w:rFonts w:ascii="Times New Roman" w:eastAsia="Times New Roman" w:hAnsi="Times New Roman"/>
              </w:rPr>
            </w:pPr>
            <w:ins w:id="2480" w:author="ERCOT" w:date="2025-07-16T18:32:00Z" w16du:dateUtc="2025-07-16T23:32:00Z">
              <w:r w:rsidRPr="00F374E3">
                <w:rPr>
                  <w:rFonts w:ascii="Times New Roman" w:eastAsia="Times New Roman" w:hAnsi="Times New Roman"/>
                </w:rPr>
                <w:t>Alpha numeric (80)</w:t>
              </w:r>
            </w:ins>
          </w:p>
        </w:tc>
      </w:tr>
      <w:tr w:rsidR="005659E9" w:rsidRPr="00F374E3" w14:paraId="5BEC2567" w14:textId="77777777" w:rsidTr="00082ED8">
        <w:trPr>
          <w:trHeight w:val="518"/>
          <w:jc w:val="center"/>
          <w:ins w:id="2481" w:author="ERCOT" w:date="2025-07-16T18:32:00Z"/>
        </w:trPr>
        <w:tc>
          <w:tcPr>
            <w:tcW w:w="1255" w:type="dxa"/>
            <w:tcMar>
              <w:top w:w="43" w:type="dxa"/>
              <w:left w:w="43" w:type="dxa"/>
              <w:bottom w:w="43" w:type="dxa"/>
              <w:right w:w="43" w:type="dxa"/>
            </w:tcMar>
            <w:vAlign w:val="center"/>
          </w:tcPr>
          <w:p w14:paraId="22378CF4" w14:textId="77777777" w:rsidR="005659E9" w:rsidRPr="00F374E3" w:rsidRDefault="005659E9" w:rsidP="00082ED8">
            <w:pPr>
              <w:spacing w:after="0" w:line="240" w:lineRule="auto"/>
              <w:jc w:val="center"/>
              <w:rPr>
                <w:ins w:id="2482" w:author="ERCOT" w:date="2025-07-16T18:32:00Z" w16du:dateUtc="2025-07-16T23:32:00Z"/>
                <w:rFonts w:ascii="Times New Roman" w:eastAsia="Times New Roman" w:hAnsi="Times New Roman"/>
              </w:rPr>
            </w:pPr>
            <w:ins w:id="2483" w:author="ERCOT" w:date="2025-07-16T18:32:00Z" w16du:dateUtc="2025-07-16T23:32:00Z">
              <w:r w:rsidRPr="00F374E3">
                <w:rPr>
                  <w:rFonts w:ascii="Times New Roman" w:eastAsia="Times New Roman" w:hAnsi="Times New Roman"/>
                </w:rPr>
                <w:t>Error Description</w:t>
              </w:r>
            </w:ins>
          </w:p>
        </w:tc>
        <w:tc>
          <w:tcPr>
            <w:tcW w:w="1620" w:type="dxa"/>
            <w:tcMar>
              <w:top w:w="43" w:type="dxa"/>
              <w:left w:w="43" w:type="dxa"/>
              <w:bottom w:w="43" w:type="dxa"/>
              <w:right w:w="43" w:type="dxa"/>
            </w:tcMar>
            <w:vAlign w:val="center"/>
          </w:tcPr>
          <w:p w14:paraId="48274116" w14:textId="77777777" w:rsidR="005659E9" w:rsidRPr="00F374E3" w:rsidRDefault="005659E9" w:rsidP="00082ED8">
            <w:pPr>
              <w:spacing w:after="0" w:line="240" w:lineRule="auto"/>
              <w:jc w:val="center"/>
              <w:rPr>
                <w:ins w:id="2484" w:author="ERCOT" w:date="2025-07-16T18:32:00Z" w16du:dateUtc="2025-07-16T23:32:00Z"/>
                <w:rFonts w:ascii="Times New Roman" w:eastAsia="Times New Roman" w:hAnsi="Times New Roman"/>
              </w:rPr>
            </w:pPr>
            <w:ins w:id="2485" w:author="ERCOT" w:date="2025-07-16T18:32:00Z" w16du:dateUtc="2025-07-16T23:32:00Z">
              <w:r w:rsidRPr="00F374E3">
                <w:rPr>
                  <w:rFonts w:ascii="Times New Roman" w:eastAsia="Times New Roman" w:hAnsi="Times New Roman"/>
                </w:rPr>
                <w:t>Mandatory</w:t>
              </w:r>
            </w:ins>
          </w:p>
        </w:tc>
        <w:tc>
          <w:tcPr>
            <w:tcW w:w="3870" w:type="dxa"/>
            <w:tcMar>
              <w:top w:w="43" w:type="dxa"/>
              <w:left w:w="43" w:type="dxa"/>
              <w:bottom w:w="43" w:type="dxa"/>
              <w:right w:w="43" w:type="dxa"/>
            </w:tcMar>
            <w:vAlign w:val="center"/>
          </w:tcPr>
          <w:p w14:paraId="24F8B7AB" w14:textId="77777777" w:rsidR="005659E9" w:rsidRPr="00F374E3" w:rsidRDefault="005659E9" w:rsidP="00082ED8">
            <w:pPr>
              <w:spacing w:after="0" w:line="240" w:lineRule="auto"/>
              <w:jc w:val="center"/>
              <w:rPr>
                <w:ins w:id="2486" w:author="ERCOT" w:date="2025-07-16T18:32:00Z" w16du:dateUtc="2025-07-16T23:32:00Z"/>
                <w:rFonts w:ascii="Times New Roman" w:eastAsia="Times New Roman" w:hAnsi="Times New Roman"/>
              </w:rPr>
            </w:pPr>
            <w:ins w:id="2487" w:author="ERCOT" w:date="2025-07-16T18:32:00Z" w16du:dateUtc="2025-07-16T23:32:00Z">
              <w:r w:rsidRPr="00F374E3">
                <w:rPr>
                  <w:rFonts w:ascii="Times New Roman" w:eastAsia="Times New Roman" w:hAnsi="Times New Roman"/>
                </w:rPr>
                <w:t>Description of error.</w:t>
              </w:r>
            </w:ins>
          </w:p>
        </w:tc>
        <w:tc>
          <w:tcPr>
            <w:tcW w:w="1710" w:type="dxa"/>
            <w:tcMar>
              <w:top w:w="43" w:type="dxa"/>
              <w:left w:w="43" w:type="dxa"/>
              <w:bottom w:w="43" w:type="dxa"/>
              <w:right w:w="43" w:type="dxa"/>
            </w:tcMar>
            <w:vAlign w:val="center"/>
          </w:tcPr>
          <w:p w14:paraId="74AAEA51" w14:textId="77777777" w:rsidR="005659E9" w:rsidRPr="00F374E3" w:rsidRDefault="005659E9" w:rsidP="00082ED8">
            <w:pPr>
              <w:spacing w:after="0" w:line="240" w:lineRule="auto"/>
              <w:jc w:val="center"/>
              <w:rPr>
                <w:ins w:id="2488" w:author="ERCOT" w:date="2025-07-16T18:32:00Z" w16du:dateUtc="2025-07-16T23:32:00Z"/>
                <w:rFonts w:ascii="Times New Roman" w:eastAsia="Times New Roman" w:hAnsi="Times New Roman"/>
              </w:rPr>
            </w:pPr>
            <w:ins w:id="2489" w:author="ERCOT" w:date="2025-07-16T18:32:00Z" w16du:dateUtc="2025-07-16T23:32:00Z">
              <w:r w:rsidRPr="00F374E3">
                <w:rPr>
                  <w:rFonts w:ascii="Times New Roman" w:eastAsia="Times New Roman" w:hAnsi="Times New Roman"/>
                </w:rPr>
                <w:t>Alpha numeric (80)</w:t>
              </w:r>
            </w:ins>
          </w:p>
        </w:tc>
      </w:tr>
    </w:tbl>
    <w:p w14:paraId="0D63C38D" w14:textId="77777777" w:rsidR="005659E9" w:rsidRPr="00F374E3" w:rsidRDefault="005659E9" w:rsidP="005659E9">
      <w:pPr>
        <w:spacing w:after="0" w:line="240" w:lineRule="auto"/>
        <w:rPr>
          <w:ins w:id="2490" w:author="ERCOT" w:date="2025-07-16T18:32:00Z" w16du:dateUtc="2025-07-16T23:32:00Z"/>
          <w:rFonts w:ascii="Times New Roman" w:hAnsi="Times New Roman"/>
        </w:rPr>
      </w:pPr>
    </w:p>
    <w:p w14:paraId="4751B79D" w14:textId="77777777" w:rsidR="005659E9" w:rsidRPr="00F374E3" w:rsidRDefault="005659E9" w:rsidP="005659E9">
      <w:pPr>
        <w:pStyle w:val="ListParagraph"/>
        <w:ind w:left="2880" w:hanging="720"/>
        <w:rPr>
          <w:ins w:id="2491" w:author="ERCOT" w:date="2025-07-16T18:32:00Z" w16du:dateUtc="2025-07-16T23:32:00Z"/>
          <w:rFonts w:ascii="Times New Roman" w:hAnsi="Times New Roman"/>
        </w:rPr>
      </w:pPr>
      <w:ins w:id="2492" w:author="ERCOT" w:date="2025-07-16T18:32:00Z" w16du:dateUtc="2025-07-16T23:32:00Z">
        <w:r>
          <w:rPr>
            <w:rFonts w:ascii="Times New Roman" w:hAnsi="Times New Roman"/>
          </w:rPr>
          <w:t>(C)</w:t>
        </w:r>
        <w:r w:rsidRPr="00F374E3">
          <w:rPr>
            <w:rFonts w:ascii="Times New Roman" w:hAnsi="Times New Roman"/>
          </w:rPr>
          <w:tab/>
        </w:r>
        <w:r w:rsidRPr="00F374E3">
          <w:rPr>
            <w:rFonts w:ascii="Times New Roman" w:hAnsi="Times New Roman"/>
            <w:b/>
          </w:rPr>
          <w:t>Sum Record</w:t>
        </w:r>
        <w:r w:rsidRPr="00F374E3">
          <w:rPr>
            <w:rFonts w:ascii="Times New Roman" w:hAnsi="Times New Roman"/>
          </w:rPr>
          <w:t xml:space="preserve"> – Used to provide the sum of all records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710"/>
        <w:gridCol w:w="3960"/>
        <w:gridCol w:w="1620"/>
      </w:tblGrid>
      <w:tr w:rsidR="005659E9" w:rsidRPr="00F374E3" w14:paraId="7C3CEBFD" w14:textId="77777777" w:rsidTr="00082ED8">
        <w:trPr>
          <w:cantSplit/>
          <w:trHeight w:val="495"/>
          <w:tblHeader/>
          <w:jc w:val="center"/>
          <w:ins w:id="2493" w:author="ERCOT" w:date="2025-07-16T18:32:00Z"/>
        </w:trPr>
        <w:tc>
          <w:tcPr>
            <w:tcW w:w="1165" w:type="dxa"/>
            <w:shd w:val="clear" w:color="auto" w:fill="D0CECE"/>
            <w:tcMar>
              <w:top w:w="43" w:type="dxa"/>
              <w:left w:w="43" w:type="dxa"/>
              <w:bottom w:w="43" w:type="dxa"/>
              <w:right w:w="43" w:type="dxa"/>
            </w:tcMar>
            <w:vAlign w:val="center"/>
          </w:tcPr>
          <w:p w14:paraId="24FDCF23" w14:textId="77777777" w:rsidR="005659E9" w:rsidRPr="00F374E3" w:rsidRDefault="005659E9" w:rsidP="00082ED8">
            <w:pPr>
              <w:spacing w:after="0" w:line="240" w:lineRule="auto"/>
              <w:jc w:val="center"/>
              <w:rPr>
                <w:ins w:id="2494" w:author="ERCOT" w:date="2025-07-16T18:32:00Z" w16du:dateUtc="2025-07-16T23:32:00Z"/>
                <w:rFonts w:ascii="Times New Roman" w:eastAsia="Times New Roman" w:hAnsi="Times New Roman"/>
                <w:b/>
              </w:rPr>
            </w:pPr>
            <w:ins w:id="2495" w:author="ERCOT" w:date="2025-07-16T18:32:00Z" w16du:dateUtc="2025-07-16T23:32:00Z">
              <w:r w:rsidRPr="00F374E3">
                <w:rPr>
                  <w:rFonts w:ascii="Times New Roman" w:eastAsia="Times New Roman" w:hAnsi="Times New Roman"/>
                  <w:b/>
                </w:rPr>
                <w:t>Data Element</w:t>
              </w:r>
            </w:ins>
          </w:p>
        </w:tc>
        <w:tc>
          <w:tcPr>
            <w:tcW w:w="1710" w:type="dxa"/>
            <w:shd w:val="clear" w:color="auto" w:fill="D0CECE"/>
            <w:tcMar>
              <w:top w:w="43" w:type="dxa"/>
              <w:left w:w="43" w:type="dxa"/>
              <w:bottom w:w="43" w:type="dxa"/>
              <w:right w:w="43" w:type="dxa"/>
            </w:tcMar>
            <w:vAlign w:val="center"/>
          </w:tcPr>
          <w:p w14:paraId="38004808" w14:textId="77777777" w:rsidR="005659E9" w:rsidRPr="00F374E3" w:rsidRDefault="005659E9" w:rsidP="00082ED8">
            <w:pPr>
              <w:spacing w:after="0" w:line="240" w:lineRule="auto"/>
              <w:jc w:val="center"/>
              <w:rPr>
                <w:ins w:id="2496" w:author="ERCOT" w:date="2025-07-16T18:32:00Z" w16du:dateUtc="2025-07-16T23:32:00Z"/>
                <w:rFonts w:ascii="Times New Roman" w:eastAsia="Times New Roman" w:hAnsi="Times New Roman"/>
                <w:b/>
              </w:rPr>
            </w:pPr>
            <w:ins w:id="2497" w:author="ERCOT" w:date="2025-07-16T18:32:00Z" w16du:dateUtc="2025-07-16T23:32:00Z">
              <w:r w:rsidRPr="00F374E3">
                <w:rPr>
                  <w:rFonts w:ascii="Times New Roman" w:eastAsia="Times New Roman" w:hAnsi="Times New Roman"/>
                  <w:b/>
                </w:rPr>
                <w:t>Mandatory / Optional</w:t>
              </w:r>
            </w:ins>
          </w:p>
        </w:tc>
        <w:tc>
          <w:tcPr>
            <w:tcW w:w="3960" w:type="dxa"/>
            <w:shd w:val="clear" w:color="auto" w:fill="D0CECE"/>
            <w:tcMar>
              <w:top w:w="43" w:type="dxa"/>
              <w:left w:w="43" w:type="dxa"/>
              <w:bottom w:w="43" w:type="dxa"/>
              <w:right w:w="43" w:type="dxa"/>
            </w:tcMar>
            <w:vAlign w:val="center"/>
          </w:tcPr>
          <w:p w14:paraId="7DD83E55" w14:textId="77777777" w:rsidR="005659E9" w:rsidRPr="00F374E3" w:rsidRDefault="005659E9" w:rsidP="00082ED8">
            <w:pPr>
              <w:spacing w:after="0" w:line="240" w:lineRule="auto"/>
              <w:jc w:val="center"/>
              <w:rPr>
                <w:ins w:id="2498" w:author="ERCOT" w:date="2025-07-16T18:32:00Z" w16du:dateUtc="2025-07-16T23:32:00Z"/>
                <w:rFonts w:ascii="Times New Roman" w:eastAsia="Times New Roman" w:hAnsi="Times New Roman"/>
                <w:b/>
              </w:rPr>
            </w:pPr>
            <w:ins w:id="2499" w:author="ERCOT" w:date="2025-07-16T18:32:00Z" w16du:dateUtc="2025-07-16T23:32:00Z">
              <w:r w:rsidRPr="00F374E3">
                <w:rPr>
                  <w:rFonts w:ascii="Times New Roman" w:eastAsia="Times New Roman" w:hAnsi="Times New Roman"/>
                  <w:b/>
                </w:rPr>
                <w:t>Comments</w:t>
              </w:r>
            </w:ins>
          </w:p>
        </w:tc>
        <w:tc>
          <w:tcPr>
            <w:tcW w:w="1620" w:type="dxa"/>
            <w:shd w:val="clear" w:color="auto" w:fill="D0CECE"/>
            <w:tcMar>
              <w:top w:w="43" w:type="dxa"/>
              <w:left w:w="43" w:type="dxa"/>
              <w:bottom w:w="43" w:type="dxa"/>
              <w:right w:w="43" w:type="dxa"/>
            </w:tcMar>
            <w:vAlign w:val="center"/>
          </w:tcPr>
          <w:p w14:paraId="6BDC4481" w14:textId="77777777" w:rsidR="005659E9" w:rsidRPr="00F374E3" w:rsidRDefault="005659E9" w:rsidP="00082ED8">
            <w:pPr>
              <w:tabs>
                <w:tab w:val="right" w:pos="9360"/>
              </w:tabs>
              <w:spacing w:after="0" w:line="240" w:lineRule="auto"/>
              <w:jc w:val="center"/>
              <w:rPr>
                <w:ins w:id="2500" w:author="ERCOT" w:date="2025-07-16T18:32:00Z" w16du:dateUtc="2025-07-16T23:32:00Z"/>
                <w:rFonts w:ascii="Times New Roman" w:eastAsia="Times New Roman" w:hAnsi="Times New Roman"/>
                <w:b/>
              </w:rPr>
            </w:pPr>
            <w:ins w:id="2501" w:author="ERCOT" w:date="2025-07-16T18:32:00Z" w16du:dateUtc="2025-07-16T23:32:00Z">
              <w:r w:rsidRPr="00F374E3">
                <w:rPr>
                  <w:rFonts w:ascii="Times New Roman" w:eastAsia="Times New Roman" w:hAnsi="Times New Roman"/>
                  <w:b/>
                </w:rPr>
                <w:t>Format</w:t>
              </w:r>
            </w:ins>
          </w:p>
        </w:tc>
      </w:tr>
      <w:tr w:rsidR="005659E9" w:rsidRPr="00F374E3" w14:paraId="7E03959D" w14:textId="77777777" w:rsidTr="00082ED8">
        <w:trPr>
          <w:cantSplit/>
          <w:trHeight w:val="518"/>
          <w:jc w:val="center"/>
          <w:ins w:id="2502" w:author="ERCOT" w:date="2025-07-16T18:32:00Z"/>
        </w:trPr>
        <w:tc>
          <w:tcPr>
            <w:tcW w:w="1165" w:type="dxa"/>
            <w:tcMar>
              <w:top w:w="43" w:type="dxa"/>
              <w:left w:w="43" w:type="dxa"/>
              <w:bottom w:w="43" w:type="dxa"/>
              <w:right w:w="43" w:type="dxa"/>
            </w:tcMar>
            <w:vAlign w:val="center"/>
          </w:tcPr>
          <w:p w14:paraId="4836551A" w14:textId="77777777" w:rsidR="005659E9" w:rsidRPr="00F374E3" w:rsidRDefault="005659E9" w:rsidP="00082ED8">
            <w:pPr>
              <w:spacing w:after="0" w:line="240" w:lineRule="auto"/>
              <w:jc w:val="center"/>
              <w:rPr>
                <w:ins w:id="2503" w:author="ERCOT" w:date="2025-07-16T18:32:00Z" w16du:dateUtc="2025-07-16T23:32:00Z"/>
                <w:rFonts w:ascii="Times New Roman" w:eastAsia="Times New Roman" w:hAnsi="Times New Roman"/>
              </w:rPr>
            </w:pPr>
            <w:ins w:id="2504" w:author="ERCOT" w:date="2025-07-16T18:32:00Z" w16du:dateUtc="2025-07-16T23:32:00Z">
              <w:r w:rsidRPr="00F374E3">
                <w:rPr>
                  <w:rFonts w:ascii="Times New Roman" w:eastAsia="Times New Roman" w:hAnsi="Times New Roman"/>
                </w:rPr>
                <w:t>Record Type</w:t>
              </w:r>
            </w:ins>
          </w:p>
        </w:tc>
        <w:tc>
          <w:tcPr>
            <w:tcW w:w="1710" w:type="dxa"/>
            <w:tcMar>
              <w:top w:w="43" w:type="dxa"/>
              <w:left w:w="43" w:type="dxa"/>
              <w:bottom w:w="43" w:type="dxa"/>
              <w:right w:w="43" w:type="dxa"/>
            </w:tcMar>
            <w:vAlign w:val="center"/>
          </w:tcPr>
          <w:p w14:paraId="676B9A96" w14:textId="77777777" w:rsidR="005659E9" w:rsidRPr="00F374E3" w:rsidRDefault="005659E9" w:rsidP="00082ED8">
            <w:pPr>
              <w:spacing w:after="0" w:line="240" w:lineRule="auto"/>
              <w:jc w:val="center"/>
              <w:rPr>
                <w:ins w:id="2505" w:author="ERCOT" w:date="2025-07-16T18:32:00Z" w16du:dateUtc="2025-07-16T23:32:00Z"/>
                <w:rFonts w:ascii="Times New Roman" w:eastAsia="Times New Roman" w:hAnsi="Times New Roman"/>
              </w:rPr>
            </w:pPr>
            <w:ins w:id="2506" w:author="ERCOT" w:date="2025-07-16T18:32:00Z" w16du:dateUtc="2025-07-16T23:32:00Z">
              <w:r w:rsidRPr="00F374E3">
                <w:rPr>
                  <w:rFonts w:ascii="Times New Roman" w:eastAsia="Times New Roman" w:hAnsi="Times New Roman"/>
                </w:rPr>
                <w:t>Mandatory</w:t>
              </w:r>
            </w:ins>
          </w:p>
        </w:tc>
        <w:tc>
          <w:tcPr>
            <w:tcW w:w="3960" w:type="dxa"/>
            <w:tcMar>
              <w:top w:w="43" w:type="dxa"/>
              <w:left w:w="43" w:type="dxa"/>
              <w:bottom w:w="43" w:type="dxa"/>
              <w:right w:w="43" w:type="dxa"/>
            </w:tcMar>
            <w:vAlign w:val="center"/>
          </w:tcPr>
          <w:p w14:paraId="26166C06" w14:textId="77777777" w:rsidR="005659E9" w:rsidRPr="00F374E3" w:rsidRDefault="005659E9" w:rsidP="00082ED8">
            <w:pPr>
              <w:spacing w:after="0" w:line="240" w:lineRule="auto"/>
              <w:jc w:val="center"/>
              <w:rPr>
                <w:ins w:id="2507" w:author="ERCOT" w:date="2025-07-16T18:32:00Z" w16du:dateUtc="2025-07-16T23:32:00Z"/>
                <w:rFonts w:ascii="Times New Roman" w:eastAsia="Times New Roman" w:hAnsi="Times New Roman"/>
              </w:rPr>
            </w:pPr>
            <w:ins w:id="2508" w:author="ERCOT" w:date="2025-07-16T18:32:00Z" w16du:dateUtc="2025-07-16T23:32:00Z">
              <w:r w:rsidRPr="00F374E3">
                <w:rPr>
                  <w:rFonts w:ascii="Times New Roman" w:eastAsia="Times New Roman" w:hAnsi="Times New Roman"/>
                </w:rPr>
                <w:t>Hard code “SUM”</w:t>
              </w:r>
              <w:r>
                <w:rPr>
                  <w:rFonts w:ascii="Times New Roman" w:eastAsia="Times New Roman" w:hAnsi="Times New Roman"/>
                </w:rPr>
                <w:t>.</w:t>
              </w:r>
            </w:ins>
          </w:p>
        </w:tc>
        <w:tc>
          <w:tcPr>
            <w:tcW w:w="1620" w:type="dxa"/>
            <w:tcMar>
              <w:top w:w="43" w:type="dxa"/>
              <w:left w:w="43" w:type="dxa"/>
              <w:bottom w:w="43" w:type="dxa"/>
              <w:right w:w="43" w:type="dxa"/>
            </w:tcMar>
            <w:vAlign w:val="center"/>
          </w:tcPr>
          <w:p w14:paraId="453ADB80" w14:textId="77777777" w:rsidR="005659E9" w:rsidRPr="00F374E3" w:rsidRDefault="005659E9" w:rsidP="00082ED8">
            <w:pPr>
              <w:spacing w:after="0" w:line="240" w:lineRule="auto"/>
              <w:jc w:val="center"/>
              <w:rPr>
                <w:ins w:id="2509" w:author="ERCOT" w:date="2025-07-16T18:32:00Z" w16du:dateUtc="2025-07-16T23:32:00Z"/>
                <w:rFonts w:ascii="Times New Roman" w:eastAsia="Times New Roman" w:hAnsi="Times New Roman"/>
              </w:rPr>
            </w:pPr>
            <w:ins w:id="2510" w:author="ERCOT" w:date="2025-07-16T18:32:00Z" w16du:dateUtc="2025-07-16T23:32:00Z">
              <w:r w:rsidRPr="00F374E3">
                <w:rPr>
                  <w:rFonts w:ascii="Times New Roman" w:eastAsia="Times New Roman" w:hAnsi="Times New Roman"/>
                </w:rPr>
                <w:t>Alpha numeric (3)</w:t>
              </w:r>
            </w:ins>
          </w:p>
        </w:tc>
      </w:tr>
      <w:tr w:rsidR="005659E9" w:rsidRPr="00F374E3" w14:paraId="201141E8" w14:textId="77777777" w:rsidTr="00082ED8">
        <w:trPr>
          <w:cantSplit/>
          <w:trHeight w:val="518"/>
          <w:jc w:val="center"/>
          <w:ins w:id="2511" w:author="ERCOT" w:date="2025-07-16T18:32:00Z"/>
        </w:trPr>
        <w:tc>
          <w:tcPr>
            <w:tcW w:w="1165" w:type="dxa"/>
            <w:tcMar>
              <w:top w:w="43" w:type="dxa"/>
              <w:left w:w="43" w:type="dxa"/>
              <w:bottom w:w="43" w:type="dxa"/>
              <w:right w:w="43" w:type="dxa"/>
            </w:tcMar>
            <w:vAlign w:val="center"/>
          </w:tcPr>
          <w:p w14:paraId="6A8F9940" w14:textId="77777777" w:rsidR="005659E9" w:rsidRPr="00F374E3" w:rsidRDefault="005659E9" w:rsidP="00082ED8">
            <w:pPr>
              <w:spacing w:after="0" w:line="240" w:lineRule="auto"/>
              <w:jc w:val="center"/>
              <w:rPr>
                <w:ins w:id="2512" w:author="ERCOT" w:date="2025-07-16T18:32:00Z" w16du:dateUtc="2025-07-16T23:32:00Z"/>
                <w:rFonts w:ascii="Times New Roman" w:eastAsia="Times New Roman" w:hAnsi="Times New Roman"/>
              </w:rPr>
            </w:pPr>
            <w:ins w:id="2513" w:author="ERCOT" w:date="2025-07-16T18:32:00Z" w16du:dateUtc="2025-07-16T23:32:00Z">
              <w:r w:rsidRPr="00F374E3">
                <w:rPr>
                  <w:rFonts w:ascii="Times New Roman" w:eastAsia="Times New Roman" w:hAnsi="Times New Roman"/>
                </w:rPr>
                <w:t>Total Number of DET Records</w:t>
              </w:r>
            </w:ins>
          </w:p>
        </w:tc>
        <w:tc>
          <w:tcPr>
            <w:tcW w:w="1710" w:type="dxa"/>
            <w:tcMar>
              <w:top w:w="43" w:type="dxa"/>
              <w:left w:w="43" w:type="dxa"/>
              <w:bottom w:w="43" w:type="dxa"/>
              <w:right w:w="43" w:type="dxa"/>
            </w:tcMar>
            <w:vAlign w:val="center"/>
          </w:tcPr>
          <w:p w14:paraId="21F717C6" w14:textId="77777777" w:rsidR="005659E9" w:rsidRPr="00F374E3" w:rsidRDefault="005659E9" w:rsidP="00082ED8">
            <w:pPr>
              <w:spacing w:after="0" w:line="240" w:lineRule="auto"/>
              <w:jc w:val="center"/>
              <w:rPr>
                <w:ins w:id="2514" w:author="ERCOT" w:date="2025-07-16T18:32:00Z" w16du:dateUtc="2025-07-16T23:32:00Z"/>
                <w:rFonts w:ascii="Times New Roman" w:eastAsia="Times New Roman" w:hAnsi="Times New Roman"/>
              </w:rPr>
            </w:pPr>
            <w:ins w:id="2515" w:author="ERCOT" w:date="2025-07-16T18:32:00Z" w16du:dateUtc="2025-07-16T23:32:00Z">
              <w:r w:rsidRPr="00F374E3">
                <w:rPr>
                  <w:rFonts w:ascii="Times New Roman" w:eastAsia="Times New Roman" w:hAnsi="Times New Roman"/>
                </w:rPr>
                <w:t>Mandatory</w:t>
              </w:r>
            </w:ins>
          </w:p>
        </w:tc>
        <w:tc>
          <w:tcPr>
            <w:tcW w:w="3960" w:type="dxa"/>
            <w:tcMar>
              <w:top w:w="43" w:type="dxa"/>
              <w:left w:w="43" w:type="dxa"/>
              <w:bottom w:w="43" w:type="dxa"/>
              <w:right w:w="43" w:type="dxa"/>
            </w:tcMar>
            <w:vAlign w:val="center"/>
          </w:tcPr>
          <w:p w14:paraId="1F57D382" w14:textId="77777777" w:rsidR="005659E9" w:rsidRPr="00F374E3" w:rsidRDefault="005659E9" w:rsidP="00082ED8">
            <w:pPr>
              <w:spacing w:after="0" w:line="240" w:lineRule="auto"/>
              <w:jc w:val="center"/>
              <w:rPr>
                <w:ins w:id="2516" w:author="ERCOT" w:date="2025-07-16T18:32:00Z" w16du:dateUtc="2025-07-16T23:32:00Z"/>
                <w:rFonts w:ascii="Times New Roman" w:eastAsia="Times New Roman" w:hAnsi="Times New Roman"/>
              </w:rPr>
            </w:pPr>
            <w:ins w:id="2517" w:author="ERCOT" w:date="2025-07-16T18:32:00Z" w16du:dateUtc="2025-07-16T23:32:00Z">
              <w:r w:rsidRPr="00F374E3">
                <w:rPr>
                  <w:rFonts w:ascii="Times New Roman" w:eastAsia="Times New Roman" w:hAnsi="Times New Roman"/>
                </w:rPr>
                <w:t>Total number of DET records in the original RD</w:t>
              </w:r>
              <w:r>
                <w:rPr>
                  <w:rFonts w:ascii="Times New Roman" w:eastAsia="Times New Roman" w:hAnsi="Times New Roman"/>
                </w:rPr>
                <w:t>RIntervaldata</w:t>
              </w:r>
              <w:r w:rsidRPr="00F374E3">
                <w:rPr>
                  <w:rFonts w:ascii="Times New Roman" w:eastAsia="Times New Roman" w:hAnsi="Times New Roman"/>
                </w:rPr>
                <w:t xml:space="preserve"> file.</w:t>
              </w:r>
            </w:ins>
          </w:p>
        </w:tc>
        <w:tc>
          <w:tcPr>
            <w:tcW w:w="1620" w:type="dxa"/>
            <w:tcMar>
              <w:top w:w="43" w:type="dxa"/>
              <w:left w:w="43" w:type="dxa"/>
              <w:bottom w:w="43" w:type="dxa"/>
              <w:right w:w="43" w:type="dxa"/>
            </w:tcMar>
            <w:vAlign w:val="center"/>
          </w:tcPr>
          <w:p w14:paraId="0759EE22" w14:textId="77777777" w:rsidR="005659E9" w:rsidRPr="00F374E3" w:rsidRDefault="005659E9" w:rsidP="00082ED8">
            <w:pPr>
              <w:spacing w:after="0" w:line="240" w:lineRule="auto"/>
              <w:jc w:val="center"/>
              <w:rPr>
                <w:ins w:id="2518" w:author="ERCOT" w:date="2025-07-16T18:32:00Z" w16du:dateUtc="2025-07-16T23:32:00Z"/>
                <w:rFonts w:ascii="Times New Roman" w:eastAsia="Times New Roman" w:hAnsi="Times New Roman"/>
              </w:rPr>
            </w:pPr>
            <w:ins w:id="2519" w:author="ERCOT" w:date="2025-07-16T18:32:00Z" w16du:dateUtc="2025-07-16T23:32:00Z">
              <w:r w:rsidRPr="00F374E3">
                <w:rPr>
                  <w:rFonts w:ascii="Times New Roman" w:eastAsia="Times New Roman" w:hAnsi="Times New Roman"/>
                </w:rPr>
                <w:t>Numeric (8)</w:t>
              </w:r>
            </w:ins>
          </w:p>
        </w:tc>
      </w:tr>
      <w:tr w:rsidR="005659E9" w:rsidRPr="00F374E3" w14:paraId="142EB90D" w14:textId="77777777" w:rsidTr="00082ED8">
        <w:trPr>
          <w:cantSplit/>
          <w:trHeight w:val="518"/>
          <w:jc w:val="center"/>
          <w:ins w:id="2520" w:author="ERCOT" w:date="2025-07-16T18:32:00Z"/>
        </w:trPr>
        <w:tc>
          <w:tcPr>
            <w:tcW w:w="1165" w:type="dxa"/>
            <w:tcMar>
              <w:top w:w="43" w:type="dxa"/>
              <w:left w:w="43" w:type="dxa"/>
              <w:bottom w:w="43" w:type="dxa"/>
              <w:right w:w="43" w:type="dxa"/>
            </w:tcMar>
            <w:vAlign w:val="center"/>
          </w:tcPr>
          <w:p w14:paraId="511A138F" w14:textId="77777777" w:rsidR="005659E9" w:rsidRPr="00F374E3" w:rsidRDefault="005659E9" w:rsidP="00082ED8">
            <w:pPr>
              <w:spacing w:after="0" w:line="240" w:lineRule="auto"/>
              <w:jc w:val="center"/>
              <w:rPr>
                <w:ins w:id="2521" w:author="ERCOT" w:date="2025-07-16T18:32:00Z" w16du:dateUtc="2025-07-16T23:32:00Z"/>
                <w:rFonts w:ascii="Times New Roman" w:eastAsia="Times New Roman" w:hAnsi="Times New Roman"/>
              </w:rPr>
            </w:pPr>
            <w:ins w:id="2522" w:author="ERCOT" w:date="2025-07-16T18:32:00Z" w16du:dateUtc="2025-07-16T23:32:00Z">
              <w:r w:rsidRPr="00F374E3">
                <w:rPr>
                  <w:rFonts w:ascii="Times New Roman" w:eastAsia="Times New Roman" w:hAnsi="Times New Roman"/>
                </w:rPr>
                <w:t xml:space="preserve">Total Number of </w:t>
              </w:r>
              <w:r>
                <w:rPr>
                  <w:rFonts w:ascii="Times New Roman" w:eastAsia="Times New Roman" w:hAnsi="Times New Roman"/>
                </w:rPr>
                <w:t>P</w:t>
              </w:r>
              <w:r w:rsidRPr="00F374E3">
                <w:rPr>
                  <w:rFonts w:ascii="Times New Roman" w:eastAsia="Times New Roman" w:hAnsi="Times New Roman"/>
                </w:rPr>
                <w:t>rocessed DET Records</w:t>
              </w:r>
            </w:ins>
          </w:p>
        </w:tc>
        <w:tc>
          <w:tcPr>
            <w:tcW w:w="1710" w:type="dxa"/>
            <w:tcMar>
              <w:top w:w="43" w:type="dxa"/>
              <w:left w:w="43" w:type="dxa"/>
              <w:bottom w:w="43" w:type="dxa"/>
              <w:right w:w="43" w:type="dxa"/>
            </w:tcMar>
            <w:vAlign w:val="center"/>
          </w:tcPr>
          <w:p w14:paraId="706D2A37" w14:textId="77777777" w:rsidR="005659E9" w:rsidRPr="00F374E3" w:rsidRDefault="005659E9" w:rsidP="00082ED8">
            <w:pPr>
              <w:spacing w:after="0" w:line="240" w:lineRule="auto"/>
              <w:jc w:val="center"/>
              <w:rPr>
                <w:ins w:id="2523" w:author="ERCOT" w:date="2025-07-16T18:32:00Z" w16du:dateUtc="2025-07-16T23:32:00Z"/>
                <w:rFonts w:ascii="Times New Roman" w:eastAsia="Times New Roman" w:hAnsi="Times New Roman"/>
              </w:rPr>
            </w:pPr>
            <w:ins w:id="2524" w:author="ERCOT" w:date="2025-07-16T18:32:00Z" w16du:dateUtc="2025-07-16T23:32:00Z">
              <w:r w:rsidRPr="00F374E3">
                <w:rPr>
                  <w:rFonts w:ascii="Times New Roman" w:eastAsia="Times New Roman" w:hAnsi="Times New Roman"/>
                </w:rPr>
                <w:t>Mandatory</w:t>
              </w:r>
            </w:ins>
          </w:p>
        </w:tc>
        <w:tc>
          <w:tcPr>
            <w:tcW w:w="3960" w:type="dxa"/>
            <w:tcMar>
              <w:top w:w="43" w:type="dxa"/>
              <w:left w:w="43" w:type="dxa"/>
              <w:bottom w:w="43" w:type="dxa"/>
              <w:right w:w="43" w:type="dxa"/>
            </w:tcMar>
            <w:vAlign w:val="center"/>
          </w:tcPr>
          <w:p w14:paraId="26F974F2" w14:textId="77777777" w:rsidR="005659E9" w:rsidRPr="00F374E3" w:rsidRDefault="005659E9" w:rsidP="00082ED8">
            <w:pPr>
              <w:spacing w:after="0" w:line="240" w:lineRule="auto"/>
              <w:jc w:val="center"/>
              <w:rPr>
                <w:ins w:id="2525" w:author="ERCOT" w:date="2025-07-16T18:32:00Z" w16du:dateUtc="2025-07-16T23:32:00Z"/>
                <w:rFonts w:ascii="Times New Roman" w:eastAsia="Times New Roman" w:hAnsi="Times New Roman"/>
              </w:rPr>
            </w:pPr>
            <w:ins w:id="2526" w:author="ERCOT" w:date="2025-07-16T18:32:00Z" w16du:dateUtc="2025-07-16T23:32:00Z">
              <w:r w:rsidRPr="00F374E3">
                <w:rPr>
                  <w:rFonts w:ascii="Times New Roman" w:eastAsia="Times New Roman" w:hAnsi="Times New Roman"/>
                </w:rPr>
                <w:t>Total number of DET records processed without error from the RD</w:t>
              </w:r>
              <w:r>
                <w:rPr>
                  <w:rFonts w:ascii="Times New Roman" w:eastAsia="Times New Roman" w:hAnsi="Times New Roman"/>
                </w:rPr>
                <w:t>RIntervaldata</w:t>
              </w:r>
              <w:r w:rsidRPr="00F374E3">
                <w:rPr>
                  <w:rFonts w:ascii="Times New Roman" w:eastAsia="Times New Roman" w:hAnsi="Times New Roman"/>
                </w:rPr>
                <w:t xml:space="preserve"> file.</w:t>
              </w:r>
            </w:ins>
          </w:p>
        </w:tc>
        <w:tc>
          <w:tcPr>
            <w:tcW w:w="1620" w:type="dxa"/>
            <w:tcMar>
              <w:top w:w="43" w:type="dxa"/>
              <w:left w:w="43" w:type="dxa"/>
              <w:bottom w:w="43" w:type="dxa"/>
              <w:right w:w="43" w:type="dxa"/>
            </w:tcMar>
            <w:vAlign w:val="center"/>
          </w:tcPr>
          <w:p w14:paraId="4B083038" w14:textId="77777777" w:rsidR="005659E9" w:rsidRPr="00F374E3" w:rsidRDefault="005659E9" w:rsidP="00082ED8">
            <w:pPr>
              <w:spacing w:after="0" w:line="240" w:lineRule="auto"/>
              <w:jc w:val="center"/>
              <w:rPr>
                <w:ins w:id="2527" w:author="ERCOT" w:date="2025-07-16T18:32:00Z" w16du:dateUtc="2025-07-16T23:32:00Z"/>
                <w:rFonts w:ascii="Times New Roman" w:eastAsia="Times New Roman" w:hAnsi="Times New Roman"/>
              </w:rPr>
            </w:pPr>
            <w:ins w:id="2528" w:author="ERCOT" w:date="2025-07-16T18:32:00Z" w16du:dateUtc="2025-07-16T23:32:00Z">
              <w:r w:rsidRPr="00F374E3">
                <w:rPr>
                  <w:rFonts w:ascii="Times New Roman" w:eastAsia="Times New Roman" w:hAnsi="Times New Roman"/>
                </w:rPr>
                <w:t>Numeric (8)</w:t>
              </w:r>
            </w:ins>
          </w:p>
        </w:tc>
      </w:tr>
      <w:tr w:rsidR="005659E9" w:rsidRPr="00F374E3" w14:paraId="295E7FD3" w14:textId="77777777" w:rsidTr="00082ED8">
        <w:trPr>
          <w:cantSplit/>
          <w:trHeight w:val="518"/>
          <w:jc w:val="center"/>
          <w:ins w:id="2529" w:author="ERCOT" w:date="2025-07-16T18:32:00Z"/>
        </w:trPr>
        <w:tc>
          <w:tcPr>
            <w:tcW w:w="1165" w:type="dxa"/>
            <w:tcMar>
              <w:top w:w="43" w:type="dxa"/>
              <w:left w:w="43" w:type="dxa"/>
              <w:bottom w:w="43" w:type="dxa"/>
              <w:right w:w="43" w:type="dxa"/>
            </w:tcMar>
            <w:vAlign w:val="center"/>
          </w:tcPr>
          <w:p w14:paraId="5F7DDFFE" w14:textId="77777777" w:rsidR="005659E9" w:rsidRPr="00F374E3" w:rsidRDefault="005659E9" w:rsidP="00082ED8">
            <w:pPr>
              <w:spacing w:after="0" w:line="240" w:lineRule="auto"/>
              <w:jc w:val="center"/>
              <w:rPr>
                <w:ins w:id="2530" w:author="ERCOT" w:date="2025-07-16T18:32:00Z" w16du:dateUtc="2025-07-16T23:32:00Z"/>
                <w:rFonts w:ascii="Times New Roman" w:eastAsia="Times New Roman" w:hAnsi="Times New Roman"/>
              </w:rPr>
            </w:pPr>
            <w:ins w:id="2531" w:author="ERCOT" w:date="2025-07-16T18:32:00Z" w16du:dateUtc="2025-07-16T23:32:00Z">
              <w:r w:rsidRPr="00F374E3">
                <w:rPr>
                  <w:rFonts w:ascii="Times New Roman" w:eastAsia="Times New Roman" w:hAnsi="Times New Roman"/>
                </w:rPr>
                <w:t>Total Number of Error Records</w:t>
              </w:r>
            </w:ins>
          </w:p>
        </w:tc>
        <w:tc>
          <w:tcPr>
            <w:tcW w:w="1710" w:type="dxa"/>
            <w:tcMar>
              <w:top w:w="43" w:type="dxa"/>
              <w:left w:w="43" w:type="dxa"/>
              <w:bottom w:w="43" w:type="dxa"/>
              <w:right w:w="43" w:type="dxa"/>
            </w:tcMar>
            <w:vAlign w:val="center"/>
          </w:tcPr>
          <w:p w14:paraId="7B06FCEB" w14:textId="77777777" w:rsidR="005659E9" w:rsidRPr="00F374E3" w:rsidRDefault="005659E9" w:rsidP="00082ED8">
            <w:pPr>
              <w:spacing w:after="0" w:line="240" w:lineRule="auto"/>
              <w:jc w:val="center"/>
              <w:rPr>
                <w:ins w:id="2532" w:author="ERCOT" w:date="2025-07-16T18:32:00Z" w16du:dateUtc="2025-07-16T23:32:00Z"/>
                <w:rFonts w:ascii="Times New Roman" w:eastAsia="Times New Roman" w:hAnsi="Times New Roman"/>
              </w:rPr>
            </w:pPr>
            <w:ins w:id="2533" w:author="ERCOT" w:date="2025-07-16T18:32:00Z" w16du:dateUtc="2025-07-16T23:32:00Z">
              <w:r w:rsidRPr="00F374E3">
                <w:rPr>
                  <w:rFonts w:ascii="Times New Roman" w:eastAsia="Times New Roman" w:hAnsi="Times New Roman"/>
                </w:rPr>
                <w:t>Conditional</w:t>
              </w:r>
            </w:ins>
          </w:p>
        </w:tc>
        <w:tc>
          <w:tcPr>
            <w:tcW w:w="3960" w:type="dxa"/>
            <w:tcMar>
              <w:top w:w="43" w:type="dxa"/>
              <w:left w:w="43" w:type="dxa"/>
              <w:bottom w:w="43" w:type="dxa"/>
              <w:right w:w="43" w:type="dxa"/>
            </w:tcMar>
            <w:vAlign w:val="center"/>
          </w:tcPr>
          <w:p w14:paraId="5621C7EB" w14:textId="77777777" w:rsidR="005659E9" w:rsidRPr="00F374E3" w:rsidRDefault="005659E9" w:rsidP="00082ED8">
            <w:pPr>
              <w:spacing w:after="0" w:line="240" w:lineRule="auto"/>
              <w:jc w:val="center"/>
              <w:rPr>
                <w:ins w:id="2534" w:author="ERCOT" w:date="2025-07-16T18:32:00Z" w16du:dateUtc="2025-07-16T23:32:00Z"/>
                <w:rFonts w:ascii="Times New Roman" w:eastAsia="Times New Roman" w:hAnsi="Times New Roman"/>
              </w:rPr>
            </w:pPr>
            <w:ins w:id="2535" w:author="ERCOT" w:date="2025-07-16T18:32:00Z" w16du:dateUtc="2025-07-16T23:32:00Z">
              <w:r w:rsidRPr="00F374E3">
                <w:rPr>
                  <w:rFonts w:ascii="Times New Roman" w:eastAsia="Times New Roman" w:hAnsi="Times New Roman"/>
                </w:rPr>
                <w:t>Total number of DET records in error.</w:t>
              </w:r>
            </w:ins>
          </w:p>
        </w:tc>
        <w:tc>
          <w:tcPr>
            <w:tcW w:w="1620" w:type="dxa"/>
            <w:tcMar>
              <w:top w:w="43" w:type="dxa"/>
              <w:left w:w="43" w:type="dxa"/>
              <w:bottom w:w="43" w:type="dxa"/>
              <w:right w:w="43" w:type="dxa"/>
            </w:tcMar>
            <w:vAlign w:val="center"/>
          </w:tcPr>
          <w:p w14:paraId="68FF68A5" w14:textId="77777777" w:rsidR="005659E9" w:rsidRPr="00F374E3" w:rsidRDefault="005659E9" w:rsidP="00082ED8">
            <w:pPr>
              <w:spacing w:after="0" w:line="240" w:lineRule="auto"/>
              <w:jc w:val="center"/>
              <w:rPr>
                <w:ins w:id="2536" w:author="ERCOT" w:date="2025-07-16T18:32:00Z" w16du:dateUtc="2025-07-16T23:32:00Z"/>
                <w:rFonts w:ascii="Times New Roman" w:eastAsia="Times New Roman" w:hAnsi="Times New Roman"/>
              </w:rPr>
            </w:pPr>
            <w:ins w:id="2537" w:author="ERCOT" w:date="2025-07-16T18:32:00Z" w16du:dateUtc="2025-07-16T23:32:00Z">
              <w:r w:rsidRPr="00F374E3">
                <w:rPr>
                  <w:rFonts w:ascii="Times New Roman" w:eastAsia="Times New Roman" w:hAnsi="Times New Roman"/>
                </w:rPr>
                <w:t>Numeric (8)</w:t>
              </w:r>
            </w:ins>
          </w:p>
        </w:tc>
      </w:tr>
    </w:tbl>
    <w:p w14:paraId="295A7B20" w14:textId="77777777" w:rsidR="005659E9" w:rsidRPr="00F374E3" w:rsidRDefault="005659E9" w:rsidP="005659E9">
      <w:pPr>
        <w:spacing w:after="0" w:line="240" w:lineRule="auto"/>
        <w:rPr>
          <w:ins w:id="2538" w:author="ERCOT" w:date="2025-07-16T18:32:00Z" w16du:dateUtc="2025-07-16T23:32:00Z"/>
          <w:rFonts w:ascii="Times New Roman" w:hAnsi="Times New Roman"/>
        </w:rPr>
      </w:pPr>
    </w:p>
    <w:p w14:paraId="0F323A51" w14:textId="77777777" w:rsidR="005659E9" w:rsidRPr="00F374E3" w:rsidRDefault="005659E9" w:rsidP="005659E9">
      <w:pPr>
        <w:pStyle w:val="ListParagraph"/>
        <w:ind w:left="2880" w:hanging="720"/>
        <w:rPr>
          <w:ins w:id="2539" w:author="ERCOT" w:date="2025-07-16T18:32:00Z" w16du:dateUtc="2025-07-16T23:32:00Z"/>
          <w:rFonts w:ascii="Times New Roman" w:hAnsi="Times New Roman"/>
          <w:b/>
        </w:rPr>
      </w:pPr>
      <w:ins w:id="2540" w:author="ERCOT" w:date="2025-07-16T18:32:00Z" w16du:dateUtc="2025-07-16T23:32:00Z">
        <w:r>
          <w:rPr>
            <w:rFonts w:ascii="Times New Roman" w:hAnsi="Times New Roman"/>
          </w:rPr>
          <w:t>(D)</w:t>
        </w:r>
        <w:r w:rsidRPr="00F374E3">
          <w:rPr>
            <w:rFonts w:ascii="Times New Roman" w:hAnsi="Times New Roman"/>
          </w:rPr>
          <w:tab/>
        </w:r>
        <w:r w:rsidRPr="00F374E3">
          <w:rPr>
            <w:rFonts w:ascii="Times New Roman" w:hAnsi="Times New Roman"/>
            <w:b/>
          </w:rPr>
          <w:t>Error Descriptions (ERCOT to REP -- the ER3 Record) and Common Fixes</w:t>
        </w:r>
      </w:ins>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41"/>
        <w:gridCol w:w="3538"/>
        <w:gridCol w:w="3242"/>
      </w:tblGrid>
      <w:tr w:rsidR="005659E9" w:rsidRPr="00F374E3" w14:paraId="31818926" w14:textId="77777777" w:rsidTr="00082ED8">
        <w:trPr>
          <w:cantSplit/>
          <w:trHeight w:val="525"/>
          <w:jc w:val="center"/>
          <w:ins w:id="2541" w:author="ERCOT" w:date="2025-07-16T18:32:00Z"/>
        </w:trPr>
        <w:tc>
          <w:tcPr>
            <w:tcW w:w="1741" w:type="dxa"/>
            <w:shd w:val="clear" w:color="auto" w:fill="D0CECE"/>
            <w:tcMar>
              <w:top w:w="43" w:type="dxa"/>
              <w:left w:w="43" w:type="dxa"/>
              <w:bottom w:w="43" w:type="dxa"/>
              <w:right w:w="43" w:type="dxa"/>
            </w:tcMar>
            <w:vAlign w:val="center"/>
          </w:tcPr>
          <w:p w14:paraId="14F3F80A" w14:textId="77777777" w:rsidR="005659E9" w:rsidRPr="00F374E3" w:rsidRDefault="005659E9" w:rsidP="00082ED8">
            <w:pPr>
              <w:spacing w:after="0" w:line="240" w:lineRule="auto"/>
              <w:jc w:val="center"/>
              <w:rPr>
                <w:ins w:id="2542" w:author="ERCOT" w:date="2025-07-16T18:32:00Z" w16du:dateUtc="2025-07-16T23:32:00Z"/>
                <w:rFonts w:ascii="Times New Roman" w:eastAsia="Times New Roman" w:hAnsi="Times New Roman"/>
                <w:b/>
              </w:rPr>
            </w:pPr>
            <w:ins w:id="2543" w:author="ERCOT" w:date="2025-07-16T18:32:00Z" w16du:dateUtc="2025-07-16T23:32:00Z">
              <w:r w:rsidRPr="00F374E3">
                <w:rPr>
                  <w:rFonts w:ascii="Times New Roman" w:eastAsia="Times New Roman" w:hAnsi="Times New Roman"/>
                  <w:b/>
                </w:rPr>
                <w:lastRenderedPageBreak/>
                <w:t>Error Description</w:t>
              </w:r>
            </w:ins>
          </w:p>
        </w:tc>
        <w:tc>
          <w:tcPr>
            <w:tcW w:w="3538" w:type="dxa"/>
            <w:shd w:val="clear" w:color="auto" w:fill="D0CECE"/>
            <w:tcMar>
              <w:top w:w="43" w:type="dxa"/>
              <w:left w:w="43" w:type="dxa"/>
              <w:bottom w:w="43" w:type="dxa"/>
              <w:right w:w="43" w:type="dxa"/>
            </w:tcMar>
            <w:vAlign w:val="center"/>
          </w:tcPr>
          <w:p w14:paraId="6E7F5D77" w14:textId="77777777" w:rsidR="005659E9" w:rsidRPr="00F374E3" w:rsidRDefault="005659E9" w:rsidP="00082ED8">
            <w:pPr>
              <w:spacing w:after="0" w:line="240" w:lineRule="auto"/>
              <w:jc w:val="center"/>
              <w:rPr>
                <w:ins w:id="2544" w:author="ERCOT" w:date="2025-07-16T18:32:00Z" w16du:dateUtc="2025-07-16T23:32:00Z"/>
                <w:rFonts w:ascii="Times New Roman" w:eastAsia="Times New Roman" w:hAnsi="Times New Roman"/>
                <w:b/>
              </w:rPr>
            </w:pPr>
            <w:ins w:id="2545" w:author="ERCOT" w:date="2025-07-16T18:32:00Z" w16du:dateUtc="2025-07-16T23:32:00Z">
              <w:r w:rsidRPr="00F374E3">
                <w:rPr>
                  <w:rFonts w:ascii="Times New Roman" w:eastAsia="Times New Roman" w:hAnsi="Times New Roman"/>
                  <w:b/>
                </w:rPr>
                <w:t>Long Description</w:t>
              </w:r>
            </w:ins>
          </w:p>
        </w:tc>
        <w:tc>
          <w:tcPr>
            <w:tcW w:w="3242" w:type="dxa"/>
            <w:shd w:val="clear" w:color="auto" w:fill="D0CECE"/>
            <w:vAlign w:val="center"/>
          </w:tcPr>
          <w:p w14:paraId="27318329" w14:textId="77777777" w:rsidR="005659E9" w:rsidRPr="00F374E3" w:rsidRDefault="005659E9" w:rsidP="00082ED8">
            <w:pPr>
              <w:spacing w:after="0" w:line="240" w:lineRule="auto"/>
              <w:jc w:val="center"/>
              <w:rPr>
                <w:ins w:id="2546" w:author="ERCOT" w:date="2025-07-16T18:32:00Z" w16du:dateUtc="2025-07-16T23:32:00Z"/>
                <w:rFonts w:ascii="Times New Roman" w:eastAsia="Times New Roman" w:hAnsi="Times New Roman"/>
                <w:b/>
              </w:rPr>
            </w:pPr>
            <w:ins w:id="2547" w:author="ERCOT" w:date="2025-07-16T18:32:00Z" w16du:dateUtc="2025-07-16T23:32:00Z">
              <w:r w:rsidRPr="00F374E3">
                <w:rPr>
                  <w:rFonts w:ascii="Times New Roman" w:eastAsia="Times New Roman" w:hAnsi="Times New Roman"/>
                  <w:b/>
                </w:rPr>
                <w:t>Common Fixes</w:t>
              </w:r>
            </w:ins>
          </w:p>
        </w:tc>
      </w:tr>
      <w:tr w:rsidR="005659E9" w:rsidRPr="00F374E3" w14:paraId="20314DA9" w14:textId="77777777" w:rsidTr="00082ED8">
        <w:trPr>
          <w:cantSplit/>
          <w:trHeight w:val="525"/>
          <w:jc w:val="center"/>
          <w:ins w:id="2548" w:author="ERCOT" w:date="2025-07-16T18:32:00Z"/>
        </w:trPr>
        <w:tc>
          <w:tcPr>
            <w:tcW w:w="1741" w:type="dxa"/>
            <w:tcMar>
              <w:top w:w="43" w:type="dxa"/>
              <w:left w:w="43" w:type="dxa"/>
              <w:bottom w:w="43" w:type="dxa"/>
              <w:right w:w="43" w:type="dxa"/>
            </w:tcMar>
            <w:vAlign w:val="center"/>
          </w:tcPr>
          <w:p w14:paraId="517734B2" w14:textId="77777777" w:rsidR="005659E9" w:rsidRPr="00F374E3" w:rsidRDefault="005659E9" w:rsidP="00082ED8">
            <w:pPr>
              <w:spacing w:after="0" w:line="240" w:lineRule="auto"/>
              <w:jc w:val="center"/>
              <w:rPr>
                <w:ins w:id="2549" w:author="ERCOT" w:date="2025-07-16T18:32:00Z" w16du:dateUtc="2025-07-16T23:32:00Z"/>
                <w:rFonts w:ascii="Times New Roman" w:eastAsia="Times New Roman" w:hAnsi="Times New Roman"/>
              </w:rPr>
            </w:pPr>
            <w:ins w:id="2550" w:author="ERCOT" w:date="2025-07-16T18:32:00Z" w16du:dateUtc="2025-07-16T23:32:00Z">
              <w:r w:rsidRPr="00F374E3">
                <w:rPr>
                  <w:rFonts w:ascii="Times New Roman" w:eastAsia="Times New Roman" w:hAnsi="Times New Roman"/>
                </w:rPr>
                <w:t>Invalid-</w:t>
              </w:r>
              <w:r>
                <w:rPr>
                  <w:rFonts w:ascii="Times New Roman" w:eastAsia="Times New Roman" w:hAnsi="Times New Roman"/>
                </w:rPr>
                <w:t>UMI</w:t>
              </w:r>
            </w:ins>
          </w:p>
        </w:tc>
        <w:tc>
          <w:tcPr>
            <w:tcW w:w="3538" w:type="dxa"/>
            <w:tcMar>
              <w:top w:w="43" w:type="dxa"/>
              <w:left w:w="43" w:type="dxa"/>
              <w:bottom w:w="43" w:type="dxa"/>
              <w:right w:w="43" w:type="dxa"/>
            </w:tcMar>
            <w:vAlign w:val="center"/>
          </w:tcPr>
          <w:p w14:paraId="652D6BDA" w14:textId="77777777" w:rsidR="005659E9" w:rsidRDefault="005659E9" w:rsidP="00082ED8">
            <w:pPr>
              <w:spacing w:after="0" w:line="240" w:lineRule="auto"/>
              <w:jc w:val="center"/>
              <w:rPr>
                <w:ins w:id="2551" w:author="ERCOT" w:date="2025-07-16T18:32:00Z" w16du:dateUtc="2025-07-16T23:32:00Z"/>
                <w:rFonts w:ascii="Times New Roman" w:eastAsia="Times New Roman" w:hAnsi="Times New Roman"/>
              </w:rPr>
            </w:pPr>
            <w:ins w:id="2552" w:author="ERCOT" w:date="2025-07-16T18:32:00Z" w16du:dateUtc="2025-07-16T23:32:00Z">
              <w:r>
                <w:rPr>
                  <w:rFonts w:ascii="Times New Roman" w:eastAsia="Times New Roman" w:hAnsi="Times New Roman"/>
                </w:rPr>
                <w:t xml:space="preserve">Unique Meter ID </w:t>
              </w:r>
              <w:r w:rsidRPr="00F374E3">
                <w:rPr>
                  <w:rFonts w:ascii="Times New Roman" w:eastAsia="Times New Roman" w:hAnsi="Times New Roman"/>
                </w:rPr>
                <w:t xml:space="preserve">is not found in </w:t>
              </w:r>
              <w:r>
                <w:rPr>
                  <w:rFonts w:ascii="Times New Roman" w:eastAsia="Times New Roman" w:hAnsi="Times New Roman"/>
                </w:rPr>
                <w:t xml:space="preserve">either the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Participant</w:t>
              </w:r>
              <w:proofErr w:type="spellEnd"/>
              <w:r w:rsidRPr="00F374E3">
                <w:rPr>
                  <w:rFonts w:ascii="Times New Roman" w:eastAsia="Times New Roman" w:hAnsi="Times New Roman"/>
                </w:rPr>
                <w:t xml:space="preserve"> file</w:t>
              </w:r>
            </w:ins>
          </w:p>
          <w:p w14:paraId="1A8F6636" w14:textId="77777777" w:rsidR="005659E9" w:rsidRPr="00F374E3" w:rsidRDefault="005659E9" w:rsidP="00082ED8">
            <w:pPr>
              <w:spacing w:after="0" w:line="240" w:lineRule="auto"/>
              <w:jc w:val="center"/>
              <w:rPr>
                <w:ins w:id="2553" w:author="ERCOT" w:date="2025-07-16T18:32:00Z" w16du:dateUtc="2025-07-16T23:32:00Z"/>
                <w:rFonts w:ascii="Times New Roman" w:eastAsia="Times New Roman" w:hAnsi="Times New Roman"/>
              </w:rPr>
            </w:pPr>
            <w:ins w:id="2554" w:author="ERCOT" w:date="2025-07-16T18:32:00Z" w16du:dateUtc="2025-07-16T23:32:00Z">
              <w:r>
                <w:rPr>
                  <w:rFonts w:ascii="Times New Roman" w:eastAsia="Times New Roman" w:hAnsi="Times New Roman"/>
                </w:rPr>
                <w:t xml:space="preserve">or the </w:t>
              </w:r>
              <w:proofErr w:type="spellStart"/>
              <w:r>
                <w:rPr>
                  <w:rFonts w:ascii="Times New Roman" w:eastAsia="Times New Roman" w:hAnsi="Times New Roman"/>
                </w:rPr>
                <w:t>RDRERCOTMatchSites</w:t>
              </w:r>
              <w:proofErr w:type="spellEnd"/>
              <w:r>
                <w:rPr>
                  <w:rFonts w:ascii="Times New Roman" w:eastAsia="Times New Roman" w:hAnsi="Times New Roman"/>
                </w:rPr>
                <w:t xml:space="preserve"> file.</w:t>
              </w:r>
            </w:ins>
          </w:p>
        </w:tc>
        <w:tc>
          <w:tcPr>
            <w:tcW w:w="3242" w:type="dxa"/>
          </w:tcPr>
          <w:p w14:paraId="0A50DB32" w14:textId="77777777" w:rsidR="005659E9" w:rsidRPr="00F374E3" w:rsidRDefault="005659E9" w:rsidP="00082ED8">
            <w:pPr>
              <w:spacing w:after="0" w:line="240" w:lineRule="auto"/>
              <w:jc w:val="center"/>
              <w:rPr>
                <w:ins w:id="2555" w:author="ERCOT" w:date="2025-07-16T18:32:00Z" w16du:dateUtc="2025-07-16T23:32:00Z"/>
                <w:rFonts w:ascii="Times New Roman" w:eastAsia="Times New Roman" w:hAnsi="Times New Roman"/>
              </w:rPr>
            </w:pPr>
            <w:ins w:id="2556" w:author="ERCOT" w:date="2025-07-16T18:32:00Z" w16du:dateUtc="2025-07-16T23:32:00Z">
              <w:r w:rsidRPr="00F374E3">
                <w:rPr>
                  <w:rFonts w:ascii="Times New Roman" w:eastAsia="Times New Roman" w:hAnsi="Times New Roman"/>
                </w:rPr>
                <w:t xml:space="preserve">Check that all significant digits of </w:t>
              </w:r>
              <w:r>
                <w:rPr>
                  <w:rFonts w:ascii="Times New Roman" w:eastAsia="Times New Roman" w:hAnsi="Times New Roman"/>
                </w:rPr>
                <w:t>UMI</w:t>
              </w:r>
              <w:r w:rsidRPr="00F374E3">
                <w:rPr>
                  <w:rFonts w:ascii="Times New Roman" w:eastAsia="Times New Roman" w:hAnsi="Times New Roman"/>
                </w:rPr>
                <w:t xml:space="preserve"> were entered and none inadvertently set to zero with copying/pasting processes.</w:t>
              </w:r>
              <w:r w:rsidRPr="00F374E3">
                <w:rPr>
                  <w:rFonts w:ascii="Times New Roman" w:eastAsia="Times New Roman" w:hAnsi="Times New Roman"/>
                </w:rPr>
                <w:br/>
              </w:r>
            </w:ins>
          </w:p>
          <w:p w14:paraId="5AF5BBC5" w14:textId="77777777" w:rsidR="005659E9" w:rsidRPr="00F374E3" w:rsidRDefault="005659E9" w:rsidP="00082ED8">
            <w:pPr>
              <w:spacing w:after="0" w:line="240" w:lineRule="auto"/>
              <w:jc w:val="center"/>
              <w:rPr>
                <w:ins w:id="2557" w:author="ERCOT" w:date="2025-07-16T18:32:00Z" w16du:dateUtc="2025-07-16T23:32:00Z"/>
                <w:rFonts w:ascii="Times New Roman" w:eastAsia="Times New Roman" w:hAnsi="Times New Roman"/>
              </w:rPr>
            </w:pPr>
            <w:ins w:id="2558" w:author="ERCOT" w:date="2025-07-16T18:32:00Z" w16du:dateUtc="2025-07-16T23:32:00Z">
              <w:r w:rsidRPr="00F374E3">
                <w:rPr>
                  <w:rFonts w:ascii="Times New Roman" w:eastAsia="Times New Roman" w:hAnsi="Times New Roman"/>
                </w:rPr>
                <w:t xml:space="preserve">Check whether the </w:t>
              </w:r>
              <w:r>
                <w:rPr>
                  <w:rFonts w:ascii="Times New Roman" w:eastAsia="Times New Roman" w:hAnsi="Times New Roman"/>
                </w:rPr>
                <w:t>UMI</w:t>
              </w:r>
              <w:r w:rsidRPr="00F374E3">
                <w:rPr>
                  <w:rFonts w:ascii="Times New Roman" w:eastAsia="Times New Roman" w:hAnsi="Times New Roman"/>
                </w:rPr>
                <w:t xml:space="preserve"> has been omitted from the </w:t>
              </w:r>
              <w:proofErr w:type="spellStart"/>
              <w:r w:rsidRPr="00F374E3">
                <w:rPr>
                  <w:rFonts w:ascii="Times New Roman" w:eastAsia="Times New Roman" w:hAnsi="Times New Roman"/>
                </w:rPr>
                <w:t>RDPParticipant</w:t>
              </w:r>
              <w:proofErr w:type="spellEnd"/>
              <w:r w:rsidRPr="00F374E3">
                <w:rPr>
                  <w:rFonts w:ascii="Times New Roman" w:eastAsia="Times New Roman" w:hAnsi="Times New Roman"/>
                </w:rPr>
                <w:t xml:space="preserve"> file.</w:t>
              </w:r>
            </w:ins>
          </w:p>
        </w:tc>
      </w:tr>
    </w:tbl>
    <w:p w14:paraId="6D2EB9A2" w14:textId="77777777" w:rsidR="000473A4" w:rsidRPr="0075474F" w:rsidRDefault="000473A4" w:rsidP="000473A4">
      <w:pPr>
        <w:keepNext/>
        <w:widowControl w:val="0"/>
        <w:tabs>
          <w:tab w:val="left" w:pos="1260"/>
        </w:tabs>
        <w:spacing w:before="240" w:after="240" w:line="240" w:lineRule="auto"/>
        <w:ind w:left="1260" w:hanging="1260"/>
        <w:outlineLvl w:val="3"/>
        <w:rPr>
          <w:ins w:id="2559" w:author="ERCOT" w:date="2025-07-16T18:31:00Z" w16du:dateUtc="2025-07-16T23:31:00Z"/>
          <w:rFonts w:ascii="Times New Roman" w:eastAsia="Times New Roman" w:hAnsi="Times New Roman" w:cs="Times New Roman"/>
          <w:b/>
          <w:bCs/>
          <w:snapToGrid w:val="0"/>
          <w:kern w:val="0"/>
          <w14:ligatures w14:val="none"/>
        </w:rPr>
      </w:pPr>
      <w:ins w:id="2560" w:author="ERCOT" w:date="2025-07-16T18:31:00Z" w16du:dateUtc="2025-07-16T23:31:00Z">
        <w:r w:rsidRPr="0075474F">
          <w:rPr>
            <w:rFonts w:ascii="Times New Roman" w:eastAsia="Times New Roman" w:hAnsi="Times New Roman" w:cs="Times New Roman"/>
            <w:b/>
            <w:bCs/>
            <w:snapToGrid w:val="0"/>
            <w:kern w:val="0"/>
            <w14:ligatures w14:val="none"/>
          </w:rPr>
          <w:t>8.1.4.</w:t>
        </w:r>
        <w:r>
          <w:rPr>
            <w:rFonts w:ascii="Times New Roman" w:eastAsia="Times New Roman" w:hAnsi="Times New Roman" w:cs="Times New Roman"/>
            <w:b/>
            <w:bCs/>
            <w:snapToGrid w:val="0"/>
            <w:kern w:val="0"/>
            <w14:ligatures w14:val="none"/>
          </w:rPr>
          <w:t>3</w:t>
        </w:r>
        <w:r>
          <w:rPr>
            <w:rFonts w:ascii="Times New Roman" w:eastAsia="Times New Roman" w:hAnsi="Times New Roman" w:cs="Times New Roman"/>
            <w:b/>
            <w:bCs/>
            <w:snapToGrid w:val="0"/>
            <w:kern w:val="0"/>
            <w14:ligatures w14:val="none"/>
          </w:rPr>
          <w:tab/>
        </w:r>
        <w:r w:rsidRPr="0075474F">
          <w:rPr>
            <w:rFonts w:ascii="Times New Roman" w:eastAsia="Times New Roman" w:hAnsi="Times New Roman" w:cs="Times New Roman"/>
            <w:b/>
            <w:bCs/>
            <w:snapToGrid w:val="0"/>
            <w:kern w:val="0"/>
            <w14:ligatures w14:val="none"/>
          </w:rPr>
          <w:t xml:space="preserve">Performance Criteria for REPs and </w:t>
        </w:r>
        <w:r w:rsidRPr="00C76809">
          <w:rPr>
            <w:rFonts w:ascii="Times New Roman" w:eastAsia="Calibri" w:hAnsi="Times New Roman" w:cs="Times New Roman"/>
            <w:b/>
            <w:bCs/>
          </w:rPr>
          <w:t xml:space="preserve">NOIE LSEs </w:t>
        </w:r>
        <w:r w:rsidRPr="0075474F">
          <w:rPr>
            <w:rFonts w:ascii="Times New Roman" w:eastAsia="Times New Roman" w:hAnsi="Times New Roman" w:cs="Times New Roman"/>
            <w:b/>
            <w:bCs/>
            <w:snapToGrid w:val="0"/>
            <w:kern w:val="0"/>
            <w14:ligatures w14:val="none"/>
          </w:rPr>
          <w:t>Participating in ERCOT’s Residential Demand Response Program</w:t>
        </w:r>
      </w:ins>
    </w:p>
    <w:p w14:paraId="72120BB5" w14:textId="6DDD0492" w:rsidR="00C76809" w:rsidRPr="00895FDB" w:rsidRDefault="00C76809" w:rsidP="004821E3">
      <w:pPr>
        <w:spacing w:before="240" w:after="240" w:line="240" w:lineRule="auto"/>
        <w:ind w:left="720" w:hanging="720"/>
        <w:rPr>
          <w:ins w:id="2561" w:author="ERCOT" w:date="2025-07-14T09:33:00Z" w16du:dateUtc="2025-07-14T14:33:00Z"/>
          <w:rFonts w:ascii="Times New Roman" w:eastAsia="Times New Roman" w:hAnsi="Times New Roman" w:cs="Times New Roman"/>
        </w:rPr>
      </w:pPr>
      <w:ins w:id="2562" w:author="ERCOT" w:date="2025-07-14T09:33:00Z" w16du:dateUtc="2025-07-14T14:33:00Z">
        <w:r w:rsidRPr="264BB9A2">
          <w:rPr>
            <w:rFonts w:ascii="Times New Roman" w:eastAsia="Times New Roman" w:hAnsi="Times New Roman" w:cs="Times New Roman"/>
          </w:rPr>
          <w:t>(1)</w:t>
        </w:r>
      </w:ins>
      <w:ins w:id="2563" w:author="ERCOT" w:date="2025-07-14T09:41:00Z" w16du:dateUtc="2025-07-14T14:41:00Z">
        <w:r w:rsidR="004821E3">
          <w:rPr>
            <w:rFonts w:ascii="Times New Roman" w:eastAsia="Times New Roman" w:hAnsi="Times New Roman" w:cs="Times New Roman"/>
          </w:rPr>
          <w:tab/>
        </w:r>
      </w:ins>
      <w:ins w:id="2564" w:author="ERCOT" w:date="2025-07-14T09:33:00Z" w16du:dateUtc="2025-07-14T14:33:00Z">
        <w:r w:rsidRPr="264BB9A2">
          <w:rPr>
            <w:rFonts w:ascii="Times New Roman" w:eastAsia="Times New Roman" w:hAnsi="Times New Roman" w:cs="Times New Roman"/>
          </w:rPr>
          <w:t>ERCOT shall use the REP and NOIE LSE data submitted in accordance with Section 8.1.4.1</w:t>
        </w:r>
      </w:ins>
      <w:ins w:id="2565" w:author="ERCOT" w:date="2025-07-14T09:43:00Z" w16du:dateUtc="2025-07-14T14:43:00Z">
        <w:r w:rsidR="004821E3">
          <w:rPr>
            <w:rFonts w:ascii="Times New Roman" w:eastAsia="Times New Roman" w:hAnsi="Times New Roman" w:cs="Times New Roman"/>
          </w:rPr>
          <w:t>,</w:t>
        </w:r>
      </w:ins>
      <w:ins w:id="2566" w:author="ERCOT" w:date="2025-07-14T09:33:00Z" w16du:dateUtc="2025-07-14T14:33:00Z">
        <w:r w:rsidRPr="264BB9A2">
          <w:rPr>
            <w:rFonts w:ascii="Times New Roman" w:eastAsia="Times New Roman" w:hAnsi="Times New Roman" w:cs="Times New Roman"/>
          </w:rPr>
          <w:t xml:space="preserve"> REP and NOIE Data Submission Requirements for RDR Program Participation</w:t>
        </w:r>
      </w:ins>
      <w:ins w:id="2567" w:author="ERCOT" w:date="2025-07-14T09:43:00Z" w16du:dateUtc="2025-07-14T14:43:00Z">
        <w:r w:rsidR="004821E3">
          <w:rPr>
            <w:rFonts w:ascii="Times New Roman" w:eastAsia="Times New Roman" w:hAnsi="Times New Roman" w:cs="Times New Roman"/>
          </w:rPr>
          <w:t>,</w:t>
        </w:r>
      </w:ins>
      <w:ins w:id="2568" w:author="ERCOT" w:date="2025-07-14T09:33:00Z" w16du:dateUtc="2025-07-14T14:33:00Z">
        <w:r w:rsidRPr="264BB9A2">
          <w:rPr>
            <w:rFonts w:ascii="Times New Roman" w:eastAsia="Times New Roman" w:hAnsi="Times New Roman" w:cs="Times New Roman"/>
          </w:rPr>
          <w:t xml:space="preserve"> to determine the highest total MWh load reductions that were realized from deployments of their RDR Programs during each of the highest net load hours in a Seasonal Assessment Period as specified in Section 3.26.3</w:t>
        </w:r>
      </w:ins>
      <w:ins w:id="2569" w:author="ERCOT" w:date="2025-07-14T09:44:00Z" w16du:dateUtc="2025-07-14T14:44:00Z">
        <w:r w:rsidR="004821E3">
          <w:rPr>
            <w:rFonts w:ascii="Times New Roman" w:eastAsia="Times New Roman" w:hAnsi="Times New Roman" w:cs="Times New Roman"/>
          </w:rPr>
          <w:t>,</w:t>
        </w:r>
      </w:ins>
      <w:ins w:id="2570" w:author="ERCOT" w:date="2025-07-14T09:33:00Z" w16du:dateUtc="2025-07-14T14:33:00Z">
        <w:r w:rsidRPr="264BB9A2">
          <w:rPr>
            <w:rFonts w:ascii="Times New Roman" w:eastAsia="Times New Roman" w:hAnsi="Times New Roman" w:cs="Times New Roman"/>
          </w:rPr>
          <w:t xml:space="preserve"> Assessment Periods</w:t>
        </w:r>
        <w:r w:rsidRPr="004821E3">
          <w:rPr>
            <w:rFonts w:ascii="Times New Roman" w:eastAsia="Times New Roman" w:hAnsi="Times New Roman" w:cs="Times New Roman"/>
          </w:rPr>
          <w:t xml:space="preserve">. </w:t>
        </w:r>
      </w:ins>
      <w:ins w:id="2571" w:author="ERCOT" w:date="2025-07-14T09:44:00Z" w16du:dateUtc="2025-07-14T14:44:00Z">
        <w:r w:rsidR="004821E3">
          <w:rPr>
            <w:rFonts w:ascii="Times New Roman" w:eastAsia="Times New Roman" w:hAnsi="Times New Roman" w:cs="Times New Roman"/>
          </w:rPr>
          <w:t xml:space="preserve"> </w:t>
        </w:r>
      </w:ins>
      <w:ins w:id="2572" w:author="ERCOT" w:date="2025-07-14T09:33:00Z" w16du:dateUtc="2025-07-14T14:33:00Z">
        <w:r w:rsidRPr="264BB9A2">
          <w:rPr>
            <w:rFonts w:ascii="Times New Roman" w:eastAsia="Times New Roman" w:hAnsi="Times New Roman" w:cs="Times New Roman"/>
          </w:rPr>
          <w:t>If a REP or NOIE LSE issues as recall for a deployment during one of the highest net load hours, any load increase following the recall will be treated as reducing the load reduction for that hour.</w:t>
        </w:r>
      </w:ins>
    </w:p>
    <w:p w14:paraId="3958191D" w14:textId="0257DAAE" w:rsidR="00C76809" w:rsidRPr="00895FDB" w:rsidRDefault="00C76809" w:rsidP="004821E3">
      <w:pPr>
        <w:spacing w:before="240" w:after="240" w:line="240" w:lineRule="auto"/>
        <w:ind w:left="720" w:hanging="720"/>
        <w:rPr>
          <w:ins w:id="2573" w:author="ERCOT" w:date="2025-07-14T09:33:00Z" w16du:dateUtc="2025-07-14T14:33:00Z"/>
          <w:rFonts w:ascii="Times New Roman" w:eastAsia="Times New Roman" w:hAnsi="Times New Roman" w:cs="Times New Roman"/>
        </w:rPr>
      </w:pPr>
      <w:ins w:id="2574" w:author="ERCOT" w:date="2025-07-14T09:33:00Z" w16du:dateUtc="2025-07-14T14:33:00Z">
        <w:r w:rsidRPr="264BB9A2">
          <w:rPr>
            <w:rFonts w:ascii="Times New Roman" w:eastAsia="Times New Roman" w:hAnsi="Times New Roman" w:cs="Times New Roman"/>
          </w:rPr>
          <w:t>(2)</w:t>
        </w:r>
      </w:ins>
      <w:ins w:id="2575" w:author="ERCOT" w:date="2025-07-14T09:35:00Z" w16du:dateUtc="2025-07-14T14:35:00Z">
        <w:r>
          <w:rPr>
            <w:rFonts w:ascii="Times New Roman" w:eastAsia="Times New Roman" w:hAnsi="Times New Roman" w:cs="Times New Roman"/>
          </w:rPr>
          <w:tab/>
        </w:r>
      </w:ins>
      <w:ins w:id="2576" w:author="ERCOT" w:date="2025-07-14T09:33:00Z" w16du:dateUtc="2025-07-14T14:33:00Z">
        <w:r w:rsidRPr="264BB9A2">
          <w:rPr>
            <w:rFonts w:ascii="Times New Roman" w:eastAsia="Times New Roman" w:hAnsi="Times New Roman" w:cs="Times New Roman"/>
          </w:rPr>
          <w:t>ERCOT will calculate the MWh load reduction for each interval of each of the hours specified in Section 3.26.3 as</w:t>
        </w:r>
      </w:ins>
      <w:ins w:id="2577" w:author="ERCOT" w:date="2025-07-14T09:35:00Z" w16du:dateUtc="2025-07-14T14:35:00Z">
        <w:r>
          <w:rPr>
            <w:rFonts w:ascii="Times New Roman" w:eastAsia="Times New Roman" w:hAnsi="Times New Roman" w:cs="Times New Roman"/>
          </w:rPr>
          <w:t xml:space="preserve"> follows:</w:t>
        </w:r>
      </w:ins>
      <w:ins w:id="2578" w:author="ERCOT" w:date="2025-07-14T09:33:00Z" w16du:dateUtc="2025-07-14T14:33:00Z">
        <w:r w:rsidRPr="264BB9A2">
          <w:rPr>
            <w:rFonts w:ascii="Times New Roman" w:eastAsia="Times New Roman" w:hAnsi="Times New Roman" w:cs="Times New Roman"/>
          </w:rPr>
          <w:t xml:space="preserve"> </w:t>
        </w:r>
      </w:ins>
    </w:p>
    <w:p w14:paraId="03C838D8" w14:textId="15113AAD" w:rsidR="00C76809" w:rsidRPr="00895FDB" w:rsidRDefault="00C76809" w:rsidP="00015D94">
      <w:pPr>
        <w:spacing w:after="240" w:line="240" w:lineRule="auto"/>
        <w:ind w:firstLine="720"/>
        <w:rPr>
          <w:ins w:id="2579" w:author="ERCOT" w:date="2025-07-14T09:33:00Z" w16du:dateUtc="2025-07-14T14:33:00Z"/>
          <w:rFonts w:ascii="Times New Roman" w:eastAsia="Times New Roman" w:hAnsi="Times New Roman" w:cs="Times New Roman"/>
          <w:i/>
          <w:iCs/>
          <w:vertAlign w:val="subscript"/>
        </w:rPr>
      </w:pPr>
      <w:ins w:id="2580" w:author="ERCOT" w:date="2025-07-14T09:33:00Z" w16du:dateUtc="2025-07-14T14:33:00Z">
        <w:r w:rsidRPr="264BB9A2">
          <w:rPr>
            <w:rFonts w:ascii="Times New Roman" w:eastAsia="Times New Roman" w:hAnsi="Times New Roman" w:cs="Times New Roman"/>
          </w:rPr>
          <w:t xml:space="preserve">RESDRDEP </w:t>
        </w:r>
        <w:r w:rsidRPr="264BB9A2">
          <w:rPr>
            <w:rFonts w:ascii="Times New Roman" w:eastAsia="Times New Roman" w:hAnsi="Times New Roman" w:cs="Times New Roman"/>
            <w:i/>
            <w:iCs/>
            <w:vertAlign w:val="subscript"/>
          </w:rPr>
          <w:t>l,</w:t>
        </w:r>
      </w:ins>
      <w:ins w:id="2581" w:author="ERCOT" w:date="2025-07-14T09:42:00Z" w16du:dateUtc="2025-07-14T14:42:00Z">
        <w:r w:rsidR="004821E3">
          <w:rPr>
            <w:rFonts w:ascii="Times New Roman" w:eastAsia="Times New Roman" w:hAnsi="Times New Roman" w:cs="Times New Roman"/>
            <w:i/>
            <w:iCs/>
            <w:vertAlign w:val="subscript"/>
          </w:rPr>
          <w:t xml:space="preserve"> </w:t>
        </w:r>
      </w:ins>
      <w:ins w:id="2582" w:author="ERCOT" w:date="2025-07-14T09:33:00Z" w16du:dateUtc="2025-07-14T14:33:00Z">
        <w:r w:rsidRPr="264BB9A2">
          <w:rPr>
            <w:rFonts w:ascii="Times New Roman" w:eastAsia="Times New Roman" w:hAnsi="Times New Roman" w:cs="Times New Roman"/>
            <w:i/>
            <w:iCs/>
            <w:vertAlign w:val="subscript"/>
          </w:rPr>
          <w:t>s,</w:t>
        </w:r>
      </w:ins>
      <w:ins w:id="2583" w:author="ERCOT" w:date="2025-07-14T09:42:00Z" w16du:dateUtc="2025-07-14T14:42:00Z">
        <w:r w:rsidR="004821E3">
          <w:rPr>
            <w:rFonts w:ascii="Times New Roman" w:eastAsia="Times New Roman" w:hAnsi="Times New Roman" w:cs="Times New Roman"/>
            <w:i/>
            <w:iCs/>
            <w:vertAlign w:val="subscript"/>
          </w:rPr>
          <w:t xml:space="preserve"> </w:t>
        </w:r>
      </w:ins>
      <w:ins w:id="2584" w:author="ERCOT" w:date="2025-07-14T09:33:00Z" w16du:dateUtc="2025-07-14T14:33:00Z">
        <w:r w:rsidRPr="264BB9A2">
          <w:rPr>
            <w:rFonts w:ascii="Times New Roman" w:eastAsia="Times New Roman" w:hAnsi="Times New Roman" w:cs="Times New Roman"/>
            <w:i/>
            <w:iCs/>
            <w:vertAlign w:val="subscript"/>
          </w:rPr>
          <w:t>i</w:t>
        </w:r>
        <w:r w:rsidRPr="264BB9A2">
          <w:rPr>
            <w:rFonts w:ascii="Times New Roman" w:eastAsia="Times New Roman" w:hAnsi="Times New Roman" w:cs="Times New Roman"/>
            <w:vertAlign w:val="subscript"/>
          </w:rPr>
          <w:t xml:space="preserve"> </w:t>
        </w:r>
        <w:r w:rsidRPr="264BB9A2">
          <w:rPr>
            <w:rFonts w:ascii="Times New Roman" w:eastAsia="Times New Roman" w:hAnsi="Times New Roman" w:cs="Times New Roman"/>
          </w:rPr>
          <w:t xml:space="preserve">= RDRPBASETOT </w:t>
        </w:r>
        <w:r w:rsidRPr="264BB9A2">
          <w:rPr>
            <w:rFonts w:ascii="Times New Roman" w:eastAsia="Times New Roman" w:hAnsi="Times New Roman" w:cs="Times New Roman"/>
            <w:i/>
            <w:iCs/>
            <w:vertAlign w:val="subscript"/>
          </w:rPr>
          <w:t>l,</w:t>
        </w:r>
      </w:ins>
      <w:ins w:id="2585" w:author="ERCOT" w:date="2025-07-14T09:42:00Z" w16du:dateUtc="2025-07-14T14:42:00Z">
        <w:r w:rsidR="004821E3">
          <w:rPr>
            <w:rFonts w:ascii="Times New Roman" w:eastAsia="Times New Roman" w:hAnsi="Times New Roman" w:cs="Times New Roman"/>
            <w:i/>
            <w:iCs/>
            <w:vertAlign w:val="subscript"/>
          </w:rPr>
          <w:t xml:space="preserve"> </w:t>
        </w:r>
      </w:ins>
      <w:ins w:id="2586" w:author="ERCOT" w:date="2025-07-14T09:33:00Z" w16du:dateUtc="2025-07-14T14:33:00Z">
        <w:r w:rsidRPr="264BB9A2">
          <w:rPr>
            <w:rFonts w:ascii="Times New Roman" w:eastAsia="Times New Roman" w:hAnsi="Times New Roman" w:cs="Times New Roman"/>
            <w:i/>
            <w:iCs/>
            <w:vertAlign w:val="subscript"/>
          </w:rPr>
          <w:t>s,</w:t>
        </w:r>
      </w:ins>
      <w:ins w:id="2587" w:author="ERCOT" w:date="2025-07-14T09:42:00Z" w16du:dateUtc="2025-07-14T14:42:00Z">
        <w:r w:rsidR="004821E3">
          <w:rPr>
            <w:rFonts w:ascii="Times New Roman" w:eastAsia="Times New Roman" w:hAnsi="Times New Roman" w:cs="Times New Roman"/>
            <w:i/>
            <w:iCs/>
            <w:vertAlign w:val="subscript"/>
          </w:rPr>
          <w:t xml:space="preserve"> </w:t>
        </w:r>
      </w:ins>
      <w:ins w:id="2588" w:author="ERCOT" w:date="2025-07-14T09:33:00Z" w16du:dateUtc="2025-07-14T14:33:00Z">
        <w:r w:rsidRPr="264BB9A2">
          <w:rPr>
            <w:rFonts w:ascii="Times New Roman" w:eastAsia="Times New Roman" w:hAnsi="Times New Roman" w:cs="Times New Roman"/>
            <w:i/>
            <w:iCs/>
            <w:vertAlign w:val="subscript"/>
          </w:rPr>
          <w:t>i</w:t>
        </w:r>
        <w:r w:rsidRPr="264BB9A2">
          <w:rPr>
            <w:rFonts w:ascii="Times New Roman" w:eastAsia="Times New Roman" w:hAnsi="Times New Roman" w:cs="Times New Roman"/>
            <w:vertAlign w:val="subscript"/>
          </w:rPr>
          <w:t xml:space="preserve"> </w:t>
        </w:r>
      </w:ins>
      <w:ins w:id="2589" w:author="ERCOT" w:date="2025-07-14T09:44:00Z" w16du:dateUtc="2025-07-14T14:44:00Z">
        <w:r w:rsidR="004821E3">
          <w:rPr>
            <w:rFonts w:ascii="Times New Roman" w:eastAsia="Times New Roman" w:hAnsi="Times New Roman" w:cs="Times New Roman"/>
          </w:rPr>
          <w:t>-</w:t>
        </w:r>
      </w:ins>
      <w:ins w:id="2590" w:author="ERCOT" w:date="2025-07-14T09:33:00Z" w16du:dateUtc="2025-07-14T14:33:00Z">
        <w:r w:rsidRPr="264BB9A2">
          <w:rPr>
            <w:rFonts w:ascii="Times New Roman" w:eastAsia="Times New Roman" w:hAnsi="Times New Roman" w:cs="Times New Roman"/>
          </w:rPr>
          <w:t xml:space="preserve"> RDRPACTTOT </w:t>
        </w:r>
        <w:r w:rsidRPr="264BB9A2">
          <w:rPr>
            <w:rFonts w:ascii="Times New Roman" w:eastAsia="Times New Roman" w:hAnsi="Times New Roman" w:cs="Times New Roman"/>
            <w:i/>
            <w:iCs/>
            <w:vertAlign w:val="subscript"/>
          </w:rPr>
          <w:t>l,</w:t>
        </w:r>
      </w:ins>
      <w:ins w:id="2591" w:author="ERCOT" w:date="2025-07-14T09:44:00Z" w16du:dateUtc="2025-07-14T14:44:00Z">
        <w:r w:rsidR="004821E3">
          <w:rPr>
            <w:rFonts w:ascii="Times New Roman" w:eastAsia="Times New Roman" w:hAnsi="Times New Roman" w:cs="Times New Roman"/>
            <w:i/>
            <w:iCs/>
            <w:vertAlign w:val="subscript"/>
          </w:rPr>
          <w:t xml:space="preserve"> </w:t>
        </w:r>
      </w:ins>
      <w:ins w:id="2592" w:author="ERCOT" w:date="2025-07-14T09:33:00Z" w16du:dateUtc="2025-07-14T14:33:00Z">
        <w:r w:rsidRPr="264BB9A2">
          <w:rPr>
            <w:rFonts w:ascii="Times New Roman" w:eastAsia="Times New Roman" w:hAnsi="Times New Roman" w:cs="Times New Roman"/>
            <w:i/>
            <w:iCs/>
            <w:vertAlign w:val="subscript"/>
          </w:rPr>
          <w:t>s,</w:t>
        </w:r>
      </w:ins>
      <w:ins w:id="2593" w:author="ERCOT" w:date="2025-07-14T09:44:00Z" w16du:dateUtc="2025-07-14T14:44:00Z">
        <w:r w:rsidR="004821E3">
          <w:rPr>
            <w:rFonts w:ascii="Times New Roman" w:eastAsia="Times New Roman" w:hAnsi="Times New Roman" w:cs="Times New Roman"/>
            <w:i/>
            <w:iCs/>
            <w:vertAlign w:val="subscript"/>
          </w:rPr>
          <w:t xml:space="preserve"> </w:t>
        </w:r>
      </w:ins>
      <w:ins w:id="2594" w:author="ERCOT" w:date="2025-07-14T09:33:00Z" w16du:dateUtc="2025-07-14T14:33:00Z">
        <w:r w:rsidRPr="264BB9A2">
          <w:rPr>
            <w:rFonts w:ascii="Times New Roman" w:eastAsia="Times New Roman" w:hAnsi="Times New Roman" w:cs="Times New Roman"/>
            <w:i/>
            <w:iCs/>
            <w:vertAlign w:val="subscript"/>
          </w:rPr>
          <w:t>i</w:t>
        </w:r>
      </w:ins>
    </w:p>
    <w:p w14:paraId="333958A3" w14:textId="77777777" w:rsidR="00C76809" w:rsidRPr="00895FDB" w:rsidRDefault="00C76809" w:rsidP="00C76809">
      <w:pPr>
        <w:spacing w:after="240" w:line="240" w:lineRule="auto"/>
        <w:ind w:firstLine="720"/>
        <w:rPr>
          <w:ins w:id="2595" w:author="ERCOT" w:date="2025-07-14T09:33:00Z" w16du:dateUtc="2025-07-14T14:33:00Z"/>
          <w:rFonts w:ascii="Times New Roman" w:eastAsia="Times New Roman" w:hAnsi="Times New Roman" w:cs="Times New Roman"/>
        </w:rPr>
      </w:pPr>
      <w:ins w:id="2596" w:author="ERCOT" w:date="2025-07-14T09:33:00Z" w16du:dateUtc="2025-07-14T14:33:00Z">
        <w:r w:rsidRPr="264BB9A2">
          <w:rPr>
            <w:rFonts w:ascii="Times New Roman" w:eastAsia="Times New Roman" w:hAnsi="Times New Roman" w:cs="Times New Roman"/>
          </w:rPr>
          <w:t>Where</w:t>
        </w:r>
      </w:ins>
    </w:p>
    <w:p w14:paraId="3A0A3876" w14:textId="349D889B" w:rsidR="00C76809" w:rsidRPr="00895FDB" w:rsidRDefault="00C76809" w:rsidP="00C76809">
      <w:pPr>
        <w:spacing w:after="240" w:line="240" w:lineRule="auto"/>
        <w:ind w:firstLine="720"/>
        <w:rPr>
          <w:ins w:id="2597" w:author="ERCOT" w:date="2025-07-14T09:33:00Z" w16du:dateUtc="2025-07-14T14:33:00Z"/>
          <w:rFonts w:ascii="Times New Roman" w:eastAsia="Times New Roman" w:hAnsi="Times New Roman" w:cs="Times New Roman"/>
          <w:vertAlign w:val="subscript"/>
        </w:rPr>
      </w:pPr>
      <w:ins w:id="2598" w:author="ERCOT" w:date="2025-07-14T09:33:00Z" w16du:dateUtc="2025-07-14T14:33:00Z">
        <w:r w:rsidRPr="264BB9A2">
          <w:rPr>
            <w:rFonts w:ascii="Times New Roman" w:eastAsia="Times New Roman" w:hAnsi="Times New Roman" w:cs="Times New Roman"/>
          </w:rPr>
          <w:t xml:space="preserve">RDRPBASETOT </w:t>
        </w:r>
        <w:r w:rsidRPr="264BB9A2">
          <w:rPr>
            <w:rFonts w:ascii="Times New Roman" w:eastAsia="Times New Roman" w:hAnsi="Times New Roman" w:cs="Times New Roman"/>
            <w:i/>
            <w:iCs/>
            <w:vertAlign w:val="subscript"/>
          </w:rPr>
          <w:t>l,</w:t>
        </w:r>
      </w:ins>
      <w:ins w:id="2599" w:author="ERCOT" w:date="2025-07-14T09:44:00Z" w16du:dateUtc="2025-07-14T14:44:00Z">
        <w:r w:rsidR="004821E3">
          <w:rPr>
            <w:rFonts w:ascii="Times New Roman" w:eastAsia="Times New Roman" w:hAnsi="Times New Roman" w:cs="Times New Roman"/>
            <w:i/>
            <w:iCs/>
            <w:vertAlign w:val="subscript"/>
          </w:rPr>
          <w:t xml:space="preserve"> </w:t>
        </w:r>
      </w:ins>
      <w:ins w:id="2600" w:author="ERCOT" w:date="2025-07-14T09:33:00Z" w16du:dateUtc="2025-07-14T14:33:00Z">
        <w:r w:rsidRPr="264BB9A2">
          <w:rPr>
            <w:rFonts w:ascii="Times New Roman" w:eastAsia="Times New Roman" w:hAnsi="Times New Roman" w:cs="Times New Roman"/>
            <w:i/>
            <w:iCs/>
            <w:vertAlign w:val="subscript"/>
          </w:rPr>
          <w:t>s,</w:t>
        </w:r>
      </w:ins>
      <w:ins w:id="2601" w:author="ERCOT" w:date="2025-07-14T09:44:00Z" w16du:dateUtc="2025-07-14T14:44:00Z">
        <w:r w:rsidR="004821E3">
          <w:rPr>
            <w:rFonts w:ascii="Times New Roman" w:eastAsia="Times New Roman" w:hAnsi="Times New Roman" w:cs="Times New Roman"/>
            <w:i/>
            <w:iCs/>
            <w:vertAlign w:val="subscript"/>
          </w:rPr>
          <w:t xml:space="preserve"> </w:t>
        </w:r>
      </w:ins>
      <w:ins w:id="2602" w:author="ERCOT" w:date="2025-07-14T09:33:00Z" w16du:dateUtc="2025-07-14T14:33:00Z">
        <w:r w:rsidRPr="264BB9A2">
          <w:rPr>
            <w:rFonts w:ascii="Times New Roman" w:eastAsia="Times New Roman" w:hAnsi="Times New Roman" w:cs="Times New Roman"/>
            <w:i/>
            <w:iCs/>
            <w:vertAlign w:val="subscript"/>
          </w:rPr>
          <w:t xml:space="preserve">i  </w:t>
        </w:r>
        <w:r w:rsidRPr="264BB9A2">
          <w:rPr>
            <w:rFonts w:ascii="Times New Roman" w:eastAsia="Times New Roman" w:hAnsi="Times New Roman" w:cs="Times New Roman"/>
          </w:rPr>
          <w:t>=</w:t>
        </w:r>
        <w:r w:rsidRPr="264BB9A2">
          <w:rPr>
            <w:rFonts w:ascii="Times New Roman" w:eastAsia="Times New Roman" w:hAnsi="Times New Roman" w:cs="Times New Roman"/>
            <w:vertAlign w:val="subscript"/>
          </w:rPr>
          <w:t xml:space="preserve"> </w:t>
        </w:r>
      </w:ins>
      <w:r w:rsidR="00DD3F06">
        <w:rPr>
          <w:rFonts w:ascii="Times New Roman" w:eastAsia="Times New Roman" w:hAnsi="Times New Roman" w:cs="Times New Roman"/>
          <w:vertAlign w:val="subscript"/>
        </w:rPr>
        <w:t xml:space="preserve"> </w:t>
      </w:r>
      <m:oMath>
        <m:nary>
          <m:naryPr>
            <m:chr m:val="∑"/>
            <m:limLoc m:val="subSup"/>
            <m:supHide m:val="1"/>
            <m:ctrlPr>
              <w:ins w:id="2603" w:author="ERCOT" w:date="2025-07-15T07:52:00Z" w16du:dateUtc="2025-07-15T12:52:00Z">
                <w:rPr>
                  <w:rFonts w:ascii="Cambria Math" w:eastAsia="Times New Roman" w:hAnsi="Cambria Math" w:cs="Times New Roman"/>
                  <w:i/>
                  <w:vertAlign w:val="subscript"/>
                </w:rPr>
              </w:ins>
            </m:ctrlPr>
          </m:naryPr>
          <m:sub>
            <m:r>
              <w:ins w:id="2604" w:author="ERCOT" w:date="2025-07-15T07:52:00Z" w16du:dateUtc="2025-07-15T12:52:00Z">
                <w:rPr>
                  <w:rFonts w:ascii="Cambria Math" w:eastAsia="Times New Roman" w:hAnsi="Cambria Math" w:cs="Times New Roman"/>
                  <w:vertAlign w:val="subscript"/>
                </w:rPr>
                <m:t>c</m:t>
              </w:ins>
            </m:r>
          </m:sub>
          <m:sup/>
          <m:e>
            <m:sSub>
              <m:sSubPr>
                <m:ctrlPr>
                  <w:ins w:id="2605" w:author="ERCOT" w:date="2025-07-15T07:53:00Z" w16du:dateUtc="2025-07-15T12:53:00Z">
                    <w:rPr>
                      <w:rFonts w:ascii="Cambria Math" w:eastAsia="Times New Roman" w:hAnsi="Cambria Math" w:cs="Times New Roman"/>
                      <w:i/>
                      <w:vertAlign w:val="subscript"/>
                    </w:rPr>
                  </w:ins>
                </m:ctrlPr>
              </m:sSubPr>
              <m:e>
                <m:r>
                  <w:ins w:id="2606" w:author="ERCOT" w:date="2025-07-15T07:53:00Z" w16du:dateUtc="2025-07-15T12:53:00Z">
                    <w:rPr>
                      <w:rFonts w:ascii="Cambria Math" w:eastAsia="Times New Roman" w:hAnsi="Cambria Math" w:cs="Times New Roman"/>
                      <w:vertAlign w:val="subscript"/>
                    </w:rPr>
                    <m:t>RDRPBASE</m:t>
                  </w:ins>
                </m:r>
              </m:e>
              <m:sub>
                <m:r>
                  <w:ins w:id="2607" w:author="ERCOT" w:date="2025-07-15T07:53:00Z" w16du:dateUtc="2025-07-15T12:53:00Z">
                    <w:rPr>
                      <w:rFonts w:ascii="Cambria Math" w:eastAsia="Times New Roman" w:hAnsi="Cambria Math" w:cs="Times New Roman"/>
                      <w:vertAlign w:val="subscript"/>
                    </w:rPr>
                    <m:t xml:space="preserve">c, l, s,  i </m:t>
                  </w:ins>
                </m:r>
              </m:sub>
            </m:sSub>
          </m:e>
        </m:nary>
      </m:oMath>
    </w:p>
    <w:p w14:paraId="3524D924" w14:textId="1C7979DE" w:rsidR="00C76809" w:rsidRPr="00895FDB" w:rsidRDefault="00C76809" w:rsidP="00C76809">
      <w:pPr>
        <w:spacing w:after="240" w:line="240" w:lineRule="auto"/>
        <w:ind w:left="720"/>
        <w:rPr>
          <w:ins w:id="2608" w:author="ERCOT" w:date="2025-07-14T09:33:00Z" w16du:dateUtc="2025-07-14T14:33:00Z"/>
          <w:rFonts w:ascii="Times New Roman" w:eastAsia="Times New Roman" w:hAnsi="Times New Roman" w:cs="Times New Roman"/>
          <w:vertAlign w:val="subscript"/>
        </w:rPr>
      </w:pPr>
      <w:ins w:id="2609" w:author="ERCOT" w:date="2025-07-14T09:33:00Z" w16du:dateUtc="2025-07-14T14:33:00Z">
        <w:r w:rsidRPr="264BB9A2">
          <w:rPr>
            <w:rFonts w:ascii="Times New Roman" w:eastAsia="Times New Roman" w:hAnsi="Times New Roman" w:cs="Times New Roman"/>
          </w:rPr>
          <w:t xml:space="preserve">RDRPACTTOT </w:t>
        </w:r>
        <w:r w:rsidRPr="264BB9A2">
          <w:rPr>
            <w:rFonts w:ascii="Times New Roman" w:eastAsia="Times New Roman" w:hAnsi="Times New Roman" w:cs="Times New Roman"/>
            <w:i/>
            <w:iCs/>
            <w:vertAlign w:val="subscript"/>
          </w:rPr>
          <w:t>l,</w:t>
        </w:r>
      </w:ins>
      <w:ins w:id="2610" w:author="ERCOT" w:date="2025-07-14T09:44:00Z" w16du:dateUtc="2025-07-14T14:44:00Z">
        <w:r w:rsidR="004821E3">
          <w:rPr>
            <w:rFonts w:ascii="Times New Roman" w:eastAsia="Times New Roman" w:hAnsi="Times New Roman" w:cs="Times New Roman"/>
            <w:i/>
            <w:iCs/>
            <w:vertAlign w:val="subscript"/>
          </w:rPr>
          <w:t xml:space="preserve"> </w:t>
        </w:r>
      </w:ins>
      <w:ins w:id="2611" w:author="ERCOT" w:date="2025-07-14T09:33:00Z" w16du:dateUtc="2025-07-14T14:33:00Z">
        <w:r w:rsidRPr="264BB9A2">
          <w:rPr>
            <w:rFonts w:ascii="Times New Roman" w:eastAsia="Times New Roman" w:hAnsi="Times New Roman" w:cs="Times New Roman"/>
            <w:i/>
            <w:iCs/>
            <w:vertAlign w:val="subscript"/>
          </w:rPr>
          <w:t>s,</w:t>
        </w:r>
      </w:ins>
      <w:ins w:id="2612" w:author="ERCOT" w:date="2025-07-14T09:44:00Z" w16du:dateUtc="2025-07-14T14:44:00Z">
        <w:r w:rsidR="004821E3">
          <w:rPr>
            <w:rFonts w:ascii="Times New Roman" w:eastAsia="Times New Roman" w:hAnsi="Times New Roman" w:cs="Times New Roman"/>
            <w:i/>
            <w:iCs/>
            <w:vertAlign w:val="subscript"/>
          </w:rPr>
          <w:t xml:space="preserve"> </w:t>
        </w:r>
      </w:ins>
      <w:ins w:id="2613" w:author="ERCOT" w:date="2025-07-14T09:33:00Z" w16du:dateUtc="2025-07-14T14:33:00Z">
        <w:r w:rsidRPr="264BB9A2">
          <w:rPr>
            <w:rFonts w:ascii="Times New Roman" w:eastAsia="Times New Roman" w:hAnsi="Times New Roman" w:cs="Times New Roman"/>
            <w:i/>
            <w:iCs/>
            <w:vertAlign w:val="subscript"/>
          </w:rPr>
          <w:t xml:space="preserve">i  </w:t>
        </w:r>
        <w:r w:rsidRPr="264BB9A2">
          <w:rPr>
            <w:rFonts w:ascii="Times New Roman" w:eastAsia="Times New Roman" w:hAnsi="Times New Roman" w:cs="Times New Roman"/>
          </w:rPr>
          <w:t>=</w:t>
        </w:r>
      </w:ins>
      <w:ins w:id="2614" w:author="ERCOT" w:date="2025-07-15T07:54:00Z" w16du:dateUtc="2025-07-15T12:54:00Z">
        <w:r w:rsidR="00DD3F06">
          <w:rPr>
            <w:rFonts w:ascii="Times New Roman" w:eastAsia="Times New Roman" w:hAnsi="Times New Roman" w:cs="Times New Roman"/>
          </w:rPr>
          <w:t xml:space="preserve"> </w:t>
        </w:r>
      </w:ins>
      <w:ins w:id="2615" w:author="ERCOT" w:date="2025-07-14T09:33:00Z" w16du:dateUtc="2025-07-14T14:33:00Z">
        <w:r w:rsidRPr="264BB9A2">
          <w:rPr>
            <w:rFonts w:ascii="Times New Roman" w:eastAsia="Times New Roman" w:hAnsi="Times New Roman" w:cs="Times New Roman"/>
            <w:vertAlign w:val="subscript"/>
          </w:rPr>
          <w:t xml:space="preserve"> </w:t>
        </w:r>
      </w:ins>
      <m:oMath>
        <m:nary>
          <m:naryPr>
            <m:chr m:val="∑"/>
            <m:limLoc m:val="subSup"/>
            <m:supHide m:val="1"/>
            <m:ctrlPr>
              <w:ins w:id="2616" w:author="ERCOT" w:date="2025-07-15T07:53:00Z" w16du:dateUtc="2025-07-15T12:53:00Z">
                <w:rPr>
                  <w:rFonts w:ascii="Cambria Math" w:eastAsia="Times New Roman" w:hAnsi="Cambria Math" w:cs="Times New Roman"/>
                  <w:i/>
                  <w:vertAlign w:val="subscript"/>
                </w:rPr>
              </w:ins>
            </m:ctrlPr>
          </m:naryPr>
          <m:sub>
            <m:r>
              <w:ins w:id="2617" w:author="ERCOT" w:date="2025-07-15T07:53:00Z" w16du:dateUtc="2025-07-15T12:53:00Z">
                <w:rPr>
                  <w:rFonts w:ascii="Cambria Math" w:eastAsia="Times New Roman" w:hAnsi="Cambria Math" w:cs="Times New Roman"/>
                  <w:vertAlign w:val="subscript"/>
                </w:rPr>
                <m:t>c</m:t>
              </w:ins>
            </m:r>
          </m:sub>
          <m:sup/>
          <m:e>
            <m:sSub>
              <m:sSubPr>
                <m:ctrlPr>
                  <w:ins w:id="2618" w:author="ERCOT" w:date="2025-07-15T07:53:00Z" w16du:dateUtc="2025-07-15T12:53:00Z">
                    <w:rPr>
                      <w:rFonts w:ascii="Cambria Math" w:eastAsia="Times New Roman" w:hAnsi="Cambria Math" w:cs="Times New Roman"/>
                      <w:i/>
                      <w:vertAlign w:val="subscript"/>
                    </w:rPr>
                  </w:ins>
                </m:ctrlPr>
              </m:sSubPr>
              <m:e>
                <m:r>
                  <w:ins w:id="2619" w:author="ERCOT" w:date="2025-07-15T07:53:00Z" w16du:dateUtc="2025-07-15T12:53:00Z">
                    <w:rPr>
                      <w:rFonts w:ascii="Cambria Math" w:eastAsia="Times New Roman" w:hAnsi="Cambria Math" w:cs="Times New Roman"/>
                      <w:vertAlign w:val="subscript"/>
                    </w:rPr>
                    <m:t>RDRPACT</m:t>
                  </w:ins>
                </m:r>
              </m:e>
              <m:sub>
                <m:r>
                  <w:ins w:id="2620" w:author="ERCOT" w:date="2025-07-15T07:53:00Z" w16du:dateUtc="2025-07-15T12:53:00Z">
                    <w:rPr>
                      <w:rFonts w:ascii="Cambria Math" w:eastAsia="Times New Roman" w:hAnsi="Cambria Math" w:cs="Times New Roman"/>
                      <w:vertAlign w:val="subscript"/>
                    </w:rPr>
                    <m:t xml:space="preserve">c, l, s,  i </m:t>
                  </w:ins>
                </m:r>
              </m:sub>
            </m:sSub>
          </m:e>
        </m:nary>
      </m:oMath>
    </w:p>
    <w:p w14:paraId="61AAFE7C" w14:textId="77777777" w:rsidR="00C76809" w:rsidRPr="00895FDB" w:rsidRDefault="00C76809" w:rsidP="00C76809">
      <w:pPr>
        <w:spacing w:after="0" w:line="240" w:lineRule="auto"/>
        <w:rPr>
          <w:ins w:id="2621" w:author="ERCOT" w:date="2025-07-14T09:33:00Z" w16du:dateUtc="2025-07-14T14:33:00Z"/>
          <w:rFonts w:ascii="Times New Roman" w:eastAsia="Times New Roman" w:hAnsi="Times New Roman" w:cs="Times New Roman"/>
        </w:rPr>
      </w:pPr>
      <w:ins w:id="2622" w:author="ERCOT" w:date="2025-07-14T09:33:00Z" w16du:dateUtc="2025-07-14T14:33:00Z">
        <w:r w:rsidRPr="264BB9A2">
          <w:rPr>
            <w:rFonts w:ascii="Times New Roman" w:eastAsia="Times New Roman" w:hAnsi="Times New Roman" w:cs="Times New Roman"/>
          </w:rPr>
          <w:t>The above variables are defined as follows:</w:t>
        </w:r>
      </w:ins>
    </w:p>
    <w:tbl>
      <w:tblPr>
        <w:tblW w:w="0" w:type="auto"/>
        <w:tblLayout w:type="fixed"/>
        <w:tblLook w:val="01E0" w:firstRow="1" w:lastRow="1" w:firstColumn="1" w:lastColumn="1" w:noHBand="0" w:noVBand="0"/>
      </w:tblPr>
      <w:tblGrid>
        <w:gridCol w:w="2196"/>
        <w:gridCol w:w="764"/>
        <w:gridCol w:w="5765"/>
      </w:tblGrid>
      <w:tr w:rsidR="00C76809" w:rsidRPr="00C76809" w14:paraId="453562E4" w14:textId="77777777" w:rsidTr="00C76809">
        <w:trPr>
          <w:trHeight w:val="300"/>
          <w:ins w:id="2623"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77F1D507" w14:textId="77777777" w:rsidR="00C76809" w:rsidRPr="00C76809" w:rsidRDefault="00C76809" w:rsidP="00C76809">
            <w:pPr>
              <w:spacing w:before="60" w:after="60"/>
              <w:rPr>
                <w:ins w:id="2624" w:author="ERCOT" w:date="2025-07-14T09:33:00Z" w16du:dateUtc="2025-07-14T14:33:00Z"/>
                <w:rFonts w:ascii="Times New Roman" w:eastAsia="Times New Roman" w:hAnsi="Times New Roman" w:cs="Times New Roman"/>
                <w:b/>
                <w:bCs/>
                <w:sz w:val="20"/>
                <w:szCs w:val="20"/>
              </w:rPr>
            </w:pPr>
            <w:ins w:id="2625" w:author="ERCOT" w:date="2025-07-14T09:33:00Z" w16du:dateUtc="2025-07-14T14:33:00Z">
              <w:r w:rsidRPr="00C76809">
                <w:rPr>
                  <w:rFonts w:ascii="Times New Roman" w:eastAsia="Times New Roman" w:hAnsi="Times New Roman" w:cs="Times New Roman"/>
                  <w:b/>
                  <w:bCs/>
                  <w:sz w:val="20"/>
                  <w:szCs w:val="20"/>
                </w:rPr>
                <w:t>Variable</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138662A9" w14:textId="77777777" w:rsidR="00C76809" w:rsidRPr="00C76809" w:rsidRDefault="00C76809" w:rsidP="00C76809">
            <w:pPr>
              <w:spacing w:before="60" w:after="60"/>
              <w:rPr>
                <w:ins w:id="2626" w:author="ERCOT" w:date="2025-07-14T09:33:00Z" w16du:dateUtc="2025-07-14T14:33:00Z"/>
                <w:rFonts w:ascii="Times New Roman" w:eastAsia="Times New Roman" w:hAnsi="Times New Roman" w:cs="Times New Roman"/>
                <w:b/>
                <w:bCs/>
                <w:sz w:val="20"/>
                <w:szCs w:val="20"/>
              </w:rPr>
            </w:pPr>
            <w:ins w:id="2627" w:author="ERCOT" w:date="2025-07-14T09:33:00Z" w16du:dateUtc="2025-07-14T14:33:00Z">
              <w:r w:rsidRPr="00C76809">
                <w:rPr>
                  <w:rFonts w:ascii="Times New Roman" w:eastAsia="Times New Roman" w:hAnsi="Times New Roman" w:cs="Times New Roman"/>
                  <w:b/>
                  <w:bCs/>
                  <w:sz w:val="20"/>
                  <w:szCs w:val="20"/>
                </w:rPr>
                <w:t>Unit</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25839D47" w14:textId="77777777" w:rsidR="00C76809" w:rsidRPr="00C76809" w:rsidRDefault="00C76809" w:rsidP="00C76809">
            <w:pPr>
              <w:spacing w:before="60" w:after="60"/>
              <w:rPr>
                <w:ins w:id="2628" w:author="ERCOT" w:date="2025-07-14T09:33:00Z" w16du:dateUtc="2025-07-14T14:33:00Z"/>
                <w:rFonts w:ascii="Times New Roman" w:eastAsia="Times New Roman" w:hAnsi="Times New Roman" w:cs="Times New Roman"/>
                <w:b/>
                <w:bCs/>
                <w:sz w:val="20"/>
                <w:szCs w:val="20"/>
              </w:rPr>
            </w:pPr>
            <w:ins w:id="2629" w:author="ERCOT" w:date="2025-07-14T09:33:00Z" w16du:dateUtc="2025-07-14T14:33:00Z">
              <w:r w:rsidRPr="00C76809">
                <w:rPr>
                  <w:rFonts w:ascii="Times New Roman" w:eastAsia="Times New Roman" w:hAnsi="Times New Roman" w:cs="Times New Roman"/>
                  <w:b/>
                  <w:bCs/>
                  <w:sz w:val="20"/>
                  <w:szCs w:val="20"/>
                </w:rPr>
                <w:t>Description</w:t>
              </w:r>
            </w:ins>
          </w:p>
        </w:tc>
      </w:tr>
      <w:tr w:rsidR="00C76809" w:rsidRPr="00C76809" w14:paraId="25C11BF2" w14:textId="77777777" w:rsidTr="00C76809">
        <w:trPr>
          <w:trHeight w:val="300"/>
          <w:ins w:id="2630"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2C1FA437" w14:textId="5C9B3D32" w:rsidR="00C76809" w:rsidRPr="00C76809" w:rsidRDefault="00C76809" w:rsidP="00C76809">
            <w:pPr>
              <w:spacing w:before="60" w:after="60"/>
              <w:rPr>
                <w:ins w:id="2631" w:author="ERCOT" w:date="2025-07-14T09:33:00Z" w16du:dateUtc="2025-07-14T14:33:00Z"/>
                <w:rFonts w:ascii="Times New Roman" w:eastAsia="Times New Roman" w:hAnsi="Times New Roman" w:cs="Times New Roman"/>
                <w:i/>
                <w:iCs/>
                <w:sz w:val="20"/>
                <w:szCs w:val="20"/>
                <w:vertAlign w:val="subscript"/>
              </w:rPr>
            </w:pPr>
            <w:ins w:id="2632" w:author="ERCOT" w:date="2025-07-14T09:33:00Z" w16du:dateUtc="2025-07-14T14:33:00Z">
              <w:r w:rsidRPr="00C76809">
                <w:rPr>
                  <w:rFonts w:ascii="Times New Roman" w:eastAsia="Times New Roman" w:hAnsi="Times New Roman" w:cs="Times New Roman"/>
                  <w:sz w:val="20"/>
                  <w:szCs w:val="20"/>
                </w:rPr>
                <w:t xml:space="preserve">RESDRDEP </w:t>
              </w:r>
              <w:r w:rsidRPr="00C76809">
                <w:rPr>
                  <w:rFonts w:ascii="Times New Roman" w:eastAsia="Times New Roman" w:hAnsi="Times New Roman" w:cs="Times New Roman"/>
                  <w:i/>
                  <w:iCs/>
                  <w:sz w:val="20"/>
                  <w:szCs w:val="20"/>
                  <w:vertAlign w:val="subscript"/>
                </w:rPr>
                <w:t>l,</w:t>
              </w:r>
            </w:ins>
            <w:ins w:id="2633" w:author="ERCOT" w:date="2025-07-14T09:36:00Z" w16du:dateUtc="2025-07-14T14:36:00Z">
              <w:r>
                <w:rPr>
                  <w:rFonts w:ascii="Times New Roman" w:eastAsia="Times New Roman" w:hAnsi="Times New Roman" w:cs="Times New Roman"/>
                  <w:i/>
                  <w:iCs/>
                  <w:sz w:val="20"/>
                  <w:szCs w:val="20"/>
                  <w:vertAlign w:val="subscript"/>
                </w:rPr>
                <w:t xml:space="preserve"> </w:t>
              </w:r>
            </w:ins>
            <w:ins w:id="2634" w:author="ERCOT" w:date="2025-07-14T09:33:00Z" w16du:dateUtc="2025-07-14T14:33:00Z">
              <w:r w:rsidRPr="00C76809">
                <w:rPr>
                  <w:rFonts w:ascii="Times New Roman" w:eastAsia="Times New Roman" w:hAnsi="Times New Roman" w:cs="Times New Roman"/>
                  <w:i/>
                  <w:iCs/>
                  <w:sz w:val="20"/>
                  <w:szCs w:val="20"/>
                  <w:vertAlign w:val="subscript"/>
                </w:rPr>
                <w:t>s,</w:t>
              </w:r>
            </w:ins>
            <w:ins w:id="2635" w:author="ERCOT" w:date="2025-07-14T09:36:00Z" w16du:dateUtc="2025-07-14T14:36:00Z">
              <w:r>
                <w:rPr>
                  <w:rFonts w:ascii="Times New Roman" w:eastAsia="Times New Roman" w:hAnsi="Times New Roman" w:cs="Times New Roman"/>
                  <w:i/>
                  <w:iCs/>
                  <w:sz w:val="20"/>
                  <w:szCs w:val="20"/>
                  <w:vertAlign w:val="subscript"/>
                </w:rPr>
                <w:t xml:space="preserve"> </w:t>
              </w:r>
            </w:ins>
            <w:ins w:id="2636" w:author="ERCOT" w:date="2025-07-14T09:33:00Z" w16du:dateUtc="2025-07-14T14:33:00Z">
              <w:r w:rsidRPr="00C76809">
                <w:rPr>
                  <w:rFonts w:ascii="Times New Roman" w:eastAsia="Times New Roman" w:hAnsi="Times New Roman" w:cs="Times New Roman"/>
                  <w:i/>
                  <w:iCs/>
                  <w:sz w:val="20"/>
                  <w:szCs w:val="20"/>
                  <w:vertAlign w:val="subscript"/>
                </w:rPr>
                <w:t>i</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54EB8E39" w14:textId="77777777" w:rsidR="00C76809" w:rsidRPr="00C76809" w:rsidRDefault="00C76809" w:rsidP="00C76809">
            <w:pPr>
              <w:spacing w:before="60" w:after="60"/>
              <w:rPr>
                <w:ins w:id="2637" w:author="ERCOT" w:date="2025-07-14T09:33:00Z" w16du:dateUtc="2025-07-14T14:33:00Z"/>
                <w:rFonts w:ascii="Times New Roman" w:eastAsia="Times New Roman" w:hAnsi="Times New Roman" w:cs="Times New Roman"/>
                <w:sz w:val="20"/>
                <w:szCs w:val="20"/>
              </w:rPr>
            </w:pPr>
            <w:ins w:id="2638" w:author="ERCOT" w:date="2025-07-14T09:33:00Z" w16du:dateUtc="2025-07-14T14:33:00Z">
              <w:r w:rsidRPr="00C76809">
                <w:rPr>
                  <w:rFonts w:ascii="Times New Roman" w:eastAsia="Times New Roman" w:hAnsi="Times New Roman" w:cs="Times New Roman"/>
                  <w:sz w:val="20"/>
                  <w:szCs w:val="20"/>
                </w:rPr>
                <w:t>MWH</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6BBBFC0B" w14:textId="3DB4C327" w:rsidR="00C76809" w:rsidRPr="00C76809" w:rsidRDefault="00DD3F06" w:rsidP="00C76809">
            <w:pPr>
              <w:spacing w:before="60" w:after="60"/>
              <w:rPr>
                <w:ins w:id="2639" w:author="ERCOT" w:date="2025-07-14T09:33:00Z" w16du:dateUtc="2025-07-14T14:33:00Z"/>
                <w:rFonts w:ascii="Times New Roman" w:eastAsia="Times New Roman" w:hAnsi="Times New Roman" w:cs="Times New Roman"/>
                <w:i/>
                <w:iCs/>
                <w:sz w:val="20"/>
                <w:szCs w:val="20"/>
              </w:rPr>
            </w:pPr>
            <w:ins w:id="2640" w:author="ERCOT" w:date="2025-07-15T07:46:00Z" w16du:dateUtc="2025-07-15T12:46:00Z">
              <w:r>
                <w:rPr>
                  <w:rFonts w:ascii="Times New Roman" w:eastAsia="Times New Roman" w:hAnsi="Times New Roman" w:cs="Times New Roman"/>
                  <w:i/>
                  <w:iCs/>
                  <w:sz w:val="20"/>
                  <w:szCs w:val="20"/>
                </w:rPr>
                <w:t>Residential Demand Response Deployment–</w:t>
              </w:r>
            </w:ins>
            <w:ins w:id="2641" w:author="ERCOT" w:date="2025-07-14T09:33:00Z" w16du:dateUtc="2025-07-14T14:33:00Z">
              <w:r w:rsidR="00C76809" w:rsidRPr="00DD3F06">
                <w:rPr>
                  <w:rFonts w:ascii="Times New Roman" w:eastAsia="Times New Roman" w:hAnsi="Times New Roman" w:cs="Times New Roman"/>
                  <w:sz w:val="20"/>
                  <w:szCs w:val="20"/>
                </w:rPr>
                <w:t xml:space="preserve">Load Reduction during interval </w:t>
              </w:r>
              <w:r w:rsidR="00C76809" w:rsidRPr="008D4B87">
                <w:rPr>
                  <w:rFonts w:ascii="Times New Roman" w:eastAsia="Times New Roman" w:hAnsi="Times New Roman" w:cs="Times New Roman"/>
                  <w:i/>
                  <w:iCs/>
                  <w:sz w:val="20"/>
                  <w:szCs w:val="20"/>
                </w:rPr>
                <w:t>i</w:t>
              </w:r>
              <w:r w:rsidR="00C76809" w:rsidRPr="00DD3F06">
                <w:rPr>
                  <w:rFonts w:ascii="Times New Roman" w:eastAsia="Times New Roman" w:hAnsi="Times New Roman" w:cs="Times New Roman"/>
                  <w:sz w:val="20"/>
                  <w:szCs w:val="20"/>
                </w:rPr>
                <w:t xml:space="preserve"> for all deployed participants of LSE </w:t>
              </w:r>
              <w:r w:rsidR="00C76809" w:rsidRPr="008D4B87">
                <w:rPr>
                  <w:rFonts w:ascii="Times New Roman" w:eastAsia="Times New Roman" w:hAnsi="Times New Roman" w:cs="Times New Roman"/>
                  <w:i/>
                  <w:iCs/>
                  <w:sz w:val="20"/>
                  <w:szCs w:val="20"/>
                </w:rPr>
                <w:t>l</w:t>
              </w:r>
              <w:r w:rsidR="00C76809" w:rsidRPr="00DD3F06">
                <w:rPr>
                  <w:rFonts w:ascii="Times New Roman" w:eastAsia="Times New Roman" w:hAnsi="Times New Roman" w:cs="Times New Roman"/>
                  <w:sz w:val="20"/>
                  <w:szCs w:val="20"/>
                </w:rPr>
                <w:t xml:space="preserve"> for Assessment Season </w:t>
              </w:r>
              <w:r w:rsidR="00C76809" w:rsidRPr="008D4B87">
                <w:rPr>
                  <w:rFonts w:ascii="Times New Roman" w:eastAsia="Times New Roman" w:hAnsi="Times New Roman" w:cs="Times New Roman"/>
                  <w:i/>
                  <w:iCs/>
                  <w:sz w:val="20"/>
                  <w:szCs w:val="20"/>
                </w:rPr>
                <w:t>s</w:t>
              </w:r>
            </w:ins>
            <w:ins w:id="2642" w:author="ERCOT" w:date="2025-07-16T18:42:00Z" w16du:dateUtc="2025-07-16T23:42:00Z">
              <w:r w:rsidR="008D4B87">
                <w:rPr>
                  <w:rFonts w:ascii="Times New Roman" w:eastAsia="Times New Roman" w:hAnsi="Times New Roman" w:cs="Times New Roman"/>
                  <w:sz w:val="20"/>
                  <w:szCs w:val="20"/>
                </w:rPr>
                <w:t>.</w:t>
              </w:r>
            </w:ins>
          </w:p>
        </w:tc>
      </w:tr>
      <w:tr w:rsidR="00C76809" w:rsidRPr="00C76809" w14:paraId="2C2552E4" w14:textId="77777777" w:rsidTr="00C76809">
        <w:trPr>
          <w:trHeight w:val="300"/>
          <w:ins w:id="2643"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7C59E6C1" w14:textId="2BCCC185" w:rsidR="00C76809" w:rsidRPr="00C76809" w:rsidRDefault="00C76809" w:rsidP="00C76809">
            <w:pPr>
              <w:spacing w:before="60" w:after="60"/>
              <w:rPr>
                <w:ins w:id="2644" w:author="ERCOT" w:date="2025-07-14T09:33:00Z" w16du:dateUtc="2025-07-14T14:33:00Z"/>
                <w:rFonts w:ascii="Times New Roman" w:eastAsia="Times New Roman" w:hAnsi="Times New Roman" w:cs="Times New Roman"/>
                <w:i/>
                <w:iCs/>
                <w:sz w:val="20"/>
                <w:szCs w:val="20"/>
                <w:vertAlign w:val="subscript"/>
              </w:rPr>
            </w:pPr>
            <w:ins w:id="2645" w:author="ERCOT" w:date="2025-07-14T09:33:00Z" w16du:dateUtc="2025-07-14T14:33:00Z">
              <w:r w:rsidRPr="00C76809">
                <w:rPr>
                  <w:rFonts w:ascii="Times New Roman" w:eastAsia="Times New Roman" w:hAnsi="Times New Roman" w:cs="Times New Roman"/>
                  <w:sz w:val="20"/>
                  <w:szCs w:val="20"/>
                </w:rPr>
                <w:t xml:space="preserve">RDRPBASETOT </w:t>
              </w:r>
              <w:r w:rsidRPr="00C76809">
                <w:rPr>
                  <w:rFonts w:ascii="Times New Roman" w:eastAsia="Times New Roman" w:hAnsi="Times New Roman" w:cs="Times New Roman"/>
                  <w:i/>
                  <w:iCs/>
                  <w:sz w:val="20"/>
                  <w:szCs w:val="20"/>
                  <w:vertAlign w:val="subscript"/>
                </w:rPr>
                <w:t>l,</w:t>
              </w:r>
            </w:ins>
            <w:ins w:id="2646" w:author="ERCOT" w:date="2025-07-14T09:36:00Z" w16du:dateUtc="2025-07-14T14:36:00Z">
              <w:r>
                <w:rPr>
                  <w:rFonts w:ascii="Times New Roman" w:eastAsia="Times New Roman" w:hAnsi="Times New Roman" w:cs="Times New Roman"/>
                  <w:i/>
                  <w:iCs/>
                  <w:sz w:val="20"/>
                  <w:szCs w:val="20"/>
                  <w:vertAlign w:val="subscript"/>
                </w:rPr>
                <w:t xml:space="preserve"> </w:t>
              </w:r>
            </w:ins>
            <w:ins w:id="2647" w:author="ERCOT" w:date="2025-07-14T09:33:00Z" w16du:dateUtc="2025-07-14T14:33:00Z">
              <w:r w:rsidRPr="00C76809">
                <w:rPr>
                  <w:rFonts w:ascii="Times New Roman" w:eastAsia="Times New Roman" w:hAnsi="Times New Roman" w:cs="Times New Roman"/>
                  <w:i/>
                  <w:iCs/>
                  <w:sz w:val="20"/>
                  <w:szCs w:val="20"/>
                  <w:vertAlign w:val="subscript"/>
                </w:rPr>
                <w:t>s,</w:t>
              </w:r>
            </w:ins>
            <w:ins w:id="2648" w:author="ERCOT" w:date="2025-07-14T09:36:00Z" w16du:dateUtc="2025-07-14T14:36:00Z">
              <w:r>
                <w:rPr>
                  <w:rFonts w:ascii="Times New Roman" w:eastAsia="Times New Roman" w:hAnsi="Times New Roman" w:cs="Times New Roman"/>
                  <w:i/>
                  <w:iCs/>
                  <w:sz w:val="20"/>
                  <w:szCs w:val="20"/>
                  <w:vertAlign w:val="subscript"/>
                </w:rPr>
                <w:t xml:space="preserve"> </w:t>
              </w:r>
            </w:ins>
            <w:ins w:id="2649" w:author="ERCOT" w:date="2025-07-14T09:33:00Z" w16du:dateUtc="2025-07-14T14:33:00Z">
              <w:r w:rsidRPr="00C76809">
                <w:rPr>
                  <w:rFonts w:ascii="Times New Roman" w:eastAsia="Times New Roman" w:hAnsi="Times New Roman" w:cs="Times New Roman"/>
                  <w:i/>
                  <w:iCs/>
                  <w:sz w:val="20"/>
                  <w:szCs w:val="20"/>
                  <w:vertAlign w:val="subscript"/>
                </w:rPr>
                <w:t>i</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1FF68422" w14:textId="77777777" w:rsidR="00C76809" w:rsidRPr="00C76809" w:rsidRDefault="00C76809" w:rsidP="00C76809">
            <w:pPr>
              <w:spacing w:before="60" w:after="60"/>
              <w:rPr>
                <w:ins w:id="2650" w:author="ERCOT" w:date="2025-07-14T09:33:00Z" w16du:dateUtc="2025-07-14T14:33:00Z"/>
                <w:rFonts w:ascii="Times New Roman" w:eastAsia="Times New Roman" w:hAnsi="Times New Roman" w:cs="Times New Roman"/>
                <w:sz w:val="20"/>
                <w:szCs w:val="20"/>
              </w:rPr>
            </w:pPr>
            <w:ins w:id="2651" w:author="ERCOT" w:date="2025-07-14T09:33:00Z" w16du:dateUtc="2025-07-14T14:33:00Z">
              <w:r w:rsidRPr="00C76809">
                <w:rPr>
                  <w:rFonts w:ascii="Times New Roman" w:eastAsia="Times New Roman" w:hAnsi="Times New Roman" w:cs="Times New Roman"/>
                  <w:sz w:val="20"/>
                  <w:szCs w:val="20"/>
                </w:rPr>
                <w:t>MWH</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4F37D64E" w14:textId="2F4E5F9F" w:rsidR="00C76809" w:rsidRPr="00C76809" w:rsidRDefault="00DD3F06" w:rsidP="00C76809">
            <w:pPr>
              <w:spacing w:before="60" w:after="60"/>
              <w:rPr>
                <w:ins w:id="2652" w:author="ERCOT" w:date="2025-07-14T09:33:00Z" w16du:dateUtc="2025-07-14T14:33:00Z"/>
                <w:rFonts w:ascii="Times New Roman" w:eastAsia="Times New Roman" w:hAnsi="Times New Roman" w:cs="Times New Roman"/>
                <w:i/>
                <w:iCs/>
                <w:sz w:val="20"/>
                <w:szCs w:val="20"/>
                <w:vertAlign w:val="subscript"/>
              </w:rPr>
            </w:pPr>
            <w:ins w:id="2653" w:author="ERCOT" w:date="2025-07-15T07:47:00Z" w16du:dateUtc="2025-07-15T12:47:00Z">
              <w:r>
                <w:rPr>
                  <w:rFonts w:ascii="Times New Roman" w:eastAsia="Times New Roman" w:hAnsi="Times New Roman" w:cs="Times New Roman"/>
                  <w:i/>
                  <w:iCs/>
                  <w:sz w:val="20"/>
                  <w:szCs w:val="20"/>
                </w:rPr>
                <w:t xml:space="preserve">Residential Demand Response </w:t>
              </w:r>
            </w:ins>
            <w:ins w:id="2654" w:author="ERCOT" w:date="2025-07-15T07:49:00Z" w16du:dateUtc="2025-07-15T12:49:00Z">
              <w:r>
                <w:rPr>
                  <w:rFonts w:ascii="Times New Roman" w:eastAsia="Times New Roman" w:hAnsi="Times New Roman" w:cs="Times New Roman"/>
                  <w:i/>
                  <w:iCs/>
                  <w:sz w:val="20"/>
                  <w:szCs w:val="20"/>
                </w:rPr>
                <w:t>Program</w:t>
              </w:r>
            </w:ins>
            <w:ins w:id="2655" w:author="ERCOT" w:date="2025-07-15T07:47:00Z" w16du:dateUtc="2025-07-15T12:47:00Z">
              <w:r>
                <w:rPr>
                  <w:rFonts w:ascii="Times New Roman" w:eastAsia="Times New Roman" w:hAnsi="Times New Roman" w:cs="Times New Roman"/>
                  <w:i/>
                  <w:iCs/>
                  <w:sz w:val="20"/>
                  <w:szCs w:val="20"/>
                </w:rPr>
                <w:t xml:space="preserve"> Baseline Total—</w:t>
              </w:r>
            </w:ins>
            <w:ins w:id="2656" w:author="ERCOT" w:date="2025-07-15T07:49:00Z" w16du:dateUtc="2025-07-15T12:49:00Z">
              <w:r w:rsidRPr="00DD3F06">
                <w:rPr>
                  <w:rFonts w:ascii="Times New Roman" w:eastAsia="Times New Roman" w:hAnsi="Times New Roman" w:cs="Times New Roman"/>
                  <w:sz w:val="20"/>
                  <w:szCs w:val="20"/>
                </w:rPr>
                <w:t>The s</w:t>
              </w:r>
            </w:ins>
            <w:ins w:id="2657" w:author="ERCOT" w:date="2025-07-14T09:33:00Z" w16du:dateUtc="2025-07-14T14:33:00Z">
              <w:r w:rsidR="00C76809" w:rsidRPr="00DD3F06">
                <w:rPr>
                  <w:rFonts w:ascii="Times New Roman" w:eastAsia="Times New Roman" w:hAnsi="Times New Roman" w:cs="Times New Roman"/>
                  <w:sz w:val="20"/>
                  <w:szCs w:val="20"/>
                </w:rPr>
                <w:t xml:space="preserve">um across deployed participants </w:t>
              </w:r>
              <w:r w:rsidR="00C76809" w:rsidRPr="00DD3F06">
                <w:rPr>
                  <w:rFonts w:ascii="Times New Roman" w:eastAsia="Times New Roman" w:hAnsi="Times New Roman" w:cs="Times New Roman"/>
                  <w:i/>
                  <w:iCs/>
                  <w:sz w:val="20"/>
                  <w:szCs w:val="20"/>
                </w:rPr>
                <w:t>c</w:t>
              </w:r>
              <w:r w:rsidR="00C76809" w:rsidRPr="00DD3F06">
                <w:rPr>
                  <w:rFonts w:ascii="Times New Roman" w:eastAsia="Times New Roman" w:hAnsi="Times New Roman" w:cs="Times New Roman"/>
                  <w:sz w:val="20"/>
                  <w:szCs w:val="20"/>
                </w:rPr>
                <w:t xml:space="preserve"> for LSE </w:t>
              </w:r>
              <w:r w:rsidR="00C76809" w:rsidRPr="00DD3F06">
                <w:rPr>
                  <w:rFonts w:ascii="Times New Roman" w:eastAsia="Times New Roman" w:hAnsi="Times New Roman" w:cs="Times New Roman"/>
                  <w:i/>
                  <w:iCs/>
                  <w:sz w:val="20"/>
                  <w:szCs w:val="20"/>
                </w:rPr>
                <w:t>l</w:t>
              </w:r>
              <w:r w:rsidR="00C76809" w:rsidRPr="00DD3F06">
                <w:rPr>
                  <w:rFonts w:ascii="Times New Roman" w:eastAsia="Times New Roman" w:hAnsi="Times New Roman" w:cs="Times New Roman"/>
                  <w:sz w:val="20"/>
                  <w:szCs w:val="20"/>
                </w:rPr>
                <w:t xml:space="preserve"> for interval </w:t>
              </w:r>
              <w:r w:rsidR="00C76809" w:rsidRPr="00DD3F06">
                <w:rPr>
                  <w:rFonts w:ascii="Times New Roman" w:eastAsia="Times New Roman" w:hAnsi="Times New Roman" w:cs="Times New Roman"/>
                  <w:i/>
                  <w:iCs/>
                  <w:sz w:val="20"/>
                  <w:szCs w:val="20"/>
                </w:rPr>
                <w:t>i</w:t>
              </w:r>
              <w:r w:rsidR="00C76809" w:rsidRPr="00DD3F06">
                <w:rPr>
                  <w:rFonts w:ascii="Times New Roman" w:eastAsia="Times New Roman" w:hAnsi="Times New Roman" w:cs="Times New Roman"/>
                  <w:sz w:val="20"/>
                  <w:szCs w:val="20"/>
                </w:rPr>
                <w:t xml:space="preserve"> for Assessment Season </w:t>
              </w:r>
              <w:r w:rsidR="00C76809" w:rsidRPr="00DD3F06">
                <w:rPr>
                  <w:rFonts w:ascii="Times New Roman" w:eastAsia="Times New Roman" w:hAnsi="Times New Roman" w:cs="Times New Roman"/>
                  <w:i/>
                  <w:iCs/>
                  <w:sz w:val="20"/>
                  <w:szCs w:val="20"/>
                </w:rPr>
                <w:t>s</w:t>
              </w:r>
              <w:r w:rsidR="00C76809" w:rsidRPr="00DD3F06">
                <w:rPr>
                  <w:rFonts w:ascii="Times New Roman" w:eastAsia="Times New Roman" w:hAnsi="Times New Roman" w:cs="Times New Roman"/>
                  <w:sz w:val="20"/>
                  <w:szCs w:val="20"/>
                </w:rPr>
                <w:t xml:space="preserve"> of the participant baseline MWH values RDRPBASE</w:t>
              </w:r>
            </w:ins>
            <w:ins w:id="2658" w:author="ERCOT" w:date="2025-07-14T09:45:00Z" w16du:dateUtc="2025-07-14T14:45:00Z">
              <w:r w:rsidR="004821E3">
                <w:rPr>
                  <w:rFonts w:ascii="Times New Roman" w:eastAsia="Times New Roman" w:hAnsi="Times New Roman" w:cs="Times New Roman"/>
                  <w:i/>
                  <w:iCs/>
                  <w:sz w:val="20"/>
                  <w:szCs w:val="20"/>
                </w:rPr>
                <w:t xml:space="preserve"> </w:t>
              </w:r>
            </w:ins>
            <w:ins w:id="2659" w:author="ERCOT" w:date="2025-07-14T09:33:00Z" w16du:dateUtc="2025-07-14T14:33:00Z">
              <w:r w:rsidR="00C76809" w:rsidRPr="00C76809">
                <w:rPr>
                  <w:rFonts w:ascii="Times New Roman" w:eastAsia="Times New Roman" w:hAnsi="Times New Roman" w:cs="Times New Roman"/>
                  <w:i/>
                  <w:iCs/>
                  <w:sz w:val="20"/>
                  <w:szCs w:val="20"/>
                  <w:vertAlign w:val="subscript"/>
                </w:rPr>
                <w:t>c,</w:t>
              </w:r>
            </w:ins>
            <w:ins w:id="2660" w:author="ERCOT" w:date="2025-07-14T09:45:00Z" w16du:dateUtc="2025-07-14T14:45:00Z">
              <w:r w:rsidR="004821E3">
                <w:rPr>
                  <w:rFonts w:ascii="Times New Roman" w:eastAsia="Times New Roman" w:hAnsi="Times New Roman" w:cs="Times New Roman"/>
                  <w:i/>
                  <w:iCs/>
                  <w:sz w:val="20"/>
                  <w:szCs w:val="20"/>
                  <w:vertAlign w:val="subscript"/>
                </w:rPr>
                <w:t xml:space="preserve"> </w:t>
              </w:r>
            </w:ins>
            <w:ins w:id="2661" w:author="ERCOT" w:date="2025-07-14T09:33:00Z" w16du:dateUtc="2025-07-14T14:33:00Z">
              <w:r w:rsidR="00C76809" w:rsidRPr="00C76809">
                <w:rPr>
                  <w:rFonts w:ascii="Times New Roman" w:eastAsia="Times New Roman" w:hAnsi="Times New Roman" w:cs="Times New Roman"/>
                  <w:i/>
                  <w:iCs/>
                  <w:sz w:val="20"/>
                  <w:szCs w:val="20"/>
                  <w:vertAlign w:val="subscript"/>
                </w:rPr>
                <w:t>l,</w:t>
              </w:r>
            </w:ins>
            <w:ins w:id="2662" w:author="ERCOT" w:date="2025-07-14T09:45:00Z" w16du:dateUtc="2025-07-14T14:45:00Z">
              <w:r w:rsidR="004821E3">
                <w:rPr>
                  <w:rFonts w:ascii="Times New Roman" w:eastAsia="Times New Roman" w:hAnsi="Times New Roman" w:cs="Times New Roman"/>
                  <w:i/>
                  <w:iCs/>
                  <w:sz w:val="20"/>
                  <w:szCs w:val="20"/>
                  <w:vertAlign w:val="subscript"/>
                </w:rPr>
                <w:t xml:space="preserve"> </w:t>
              </w:r>
            </w:ins>
            <w:ins w:id="2663" w:author="ERCOT" w:date="2025-07-14T09:33:00Z" w16du:dateUtc="2025-07-14T14:33:00Z">
              <w:r w:rsidR="00C76809" w:rsidRPr="00C76809">
                <w:rPr>
                  <w:rFonts w:ascii="Times New Roman" w:eastAsia="Times New Roman" w:hAnsi="Times New Roman" w:cs="Times New Roman"/>
                  <w:i/>
                  <w:iCs/>
                  <w:sz w:val="20"/>
                  <w:szCs w:val="20"/>
                  <w:vertAlign w:val="subscript"/>
                </w:rPr>
                <w:t>s,</w:t>
              </w:r>
            </w:ins>
            <w:ins w:id="2664" w:author="ERCOT" w:date="2025-07-14T09:45:00Z" w16du:dateUtc="2025-07-14T14:45:00Z">
              <w:r w:rsidR="004821E3">
                <w:rPr>
                  <w:rFonts w:ascii="Times New Roman" w:eastAsia="Times New Roman" w:hAnsi="Times New Roman" w:cs="Times New Roman"/>
                  <w:i/>
                  <w:iCs/>
                  <w:sz w:val="20"/>
                  <w:szCs w:val="20"/>
                  <w:vertAlign w:val="subscript"/>
                </w:rPr>
                <w:t xml:space="preserve"> </w:t>
              </w:r>
            </w:ins>
            <w:ins w:id="2665" w:author="ERCOT" w:date="2025-07-14T09:33:00Z" w16du:dateUtc="2025-07-14T14:33:00Z">
              <w:r w:rsidR="00C76809" w:rsidRPr="00C76809">
                <w:rPr>
                  <w:rFonts w:ascii="Times New Roman" w:eastAsia="Times New Roman" w:hAnsi="Times New Roman" w:cs="Times New Roman"/>
                  <w:i/>
                  <w:iCs/>
                  <w:sz w:val="20"/>
                  <w:szCs w:val="20"/>
                  <w:vertAlign w:val="subscript"/>
                </w:rPr>
                <w:t>i</w:t>
              </w:r>
            </w:ins>
          </w:p>
        </w:tc>
      </w:tr>
      <w:tr w:rsidR="00C76809" w:rsidRPr="00C76809" w14:paraId="32C6A434" w14:textId="77777777" w:rsidTr="00C76809">
        <w:trPr>
          <w:trHeight w:val="300"/>
          <w:ins w:id="2666"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2EE9C587" w14:textId="25A01F94" w:rsidR="00C76809" w:rsidRPr="00C76809" w:rsidRDefault="00C76809" w:rsidP="004821E3">
            <w:pPr>
              <w:spacing w:before="60" w:after="60"/>
              <w:rPr>
                <w:ins w:id="2667" w:author="ERCOT" w:date="2025-07-14T09:33:00Z" w16du:dateUtc="2025-07-14T14:33:00Z"/>
                <w:rFonts w:ascii="Times New Roman" w:eastAsia="Times New Roman" w:hAnsi="Times New Roman" w:cs="Times New Roman"/>
                <w:i/>
                <w:iCs/>
                <w:sz w:val="20"/>
                <w:szCs w:val="20"/>
                <w:vertAlign w:val="subscript"/>
              </w:rPr>
            </w:pPr>
            <w:ins w:id="2668" w:author="ERCOT" w:date="2025-07-14T09:33:00Z" w16du:dateUtc="2025-07-14T14:33:00Z">
              <w:r w:rsidRPr="00C76809">
                <w:rPr>
                  <w:rFonts w:ascii="Times New Roman" w:eastAsia="Times New Roman" w:hAnsi="Times New Roman" w:cs="Times New Roman"/>
                  <w:sz w:val="20"/>
                  <w:szCs w:val="20"/>
                </w:rPr>
                <w:t xml:space="preserve">RDRPACTTOT </w:t>
              </w:r>
              <w:r w:rsidRPr="00C76809">
                <w:rPr>
                  <w:rFonts w:ascii="Times New Roman" w:eastAsia="Times New Roman" w:hAnsi="Times New Roman" w:cs="Times New Roman"/>
                  <w:i/>
                  <w:iCs/>
                  <w:sz w:val="20"/>
                  <w:szCs w:val="20"/>
                  <w:vertAlign w:val="subscript"/>
                </w:rPr>
                <w:t>l,</w:t>
              </w:r>
            </w:ins>
            <w:ins w:id="2669" w:author="ERCOT" w:date="2025-07-14T09:36:00Z" w16du:dateUtc="2025-07-14T14:36:00Z">
              <w:r>
                <w:rPr>
                  <w:rFonts w:ascii="Times New Roman" w:eastAsia="Times New Roman" w:hAnsi="Times New Roman" w:cs="Times New Roman"/>
                  <w:i/>
                  <w:iCs/>
                  <w:sz w:val="20"/>
                  <w:szCs w:val="20"/>
                  <w:vertAlign w:val="subscript"/>
                </w:rPr>
                <w:t xml:space="preserve"> </w:t>
              </w:r>
            </w:ins>
            <w:ins w:id="2670" w:author="ERCOT" w:date="2025-07-14T09:33:00Z" w16du:dateUtc="2025-07-14T14:33:00Z">
              <w:r w:rsidRPr="00C76809">
                <w:rPr>
                  <w:rFonts w:ascii="Times New Roman" w:eastAsia="Times New Roman" w:hAnsi="Times New Roman" w:cs="Times New Roman"/>
                  <w:i/>
                  <w:iCs/>
                  <w:sz w:val="20"/>
                  <w:szCs w:val="20"/>
                  <w:vertAlign w:val="subscript"/>
                </w:rPr>
                <w:t>s,</w:t>
              </w:r>
            </w:ins>
            <w:ins w:id="2671" w:author="ERCOT" w:date="2025-07-14T09:36:00Z" w16du:dateUtc="2025-07-14T14:36:00Z">
              <w:r>
                <w:rPr>
                  <w:rFonts w:ascii="Times New Roman" w:eastAsia="Times New Roman" w:hAnsi="Times New Roman" w:cs="Times New Roman"/>
                  <w:i/>
                  <w:iCs/>
                  <w:sz w:val="20"/>
                  <w:szCs w:val="20"/>
                  <w:vertAlign w:val="subscript"/>
                </w:rPr>
                <w:t xml:space="preserve"> </w:t>
              </w:r>
            </w:ins>
            <w:ins w:id="2672" w:author="ERCOT" w:date="2025-07-14T09:33:00Z" w16du:dateUtc="2025-07-14T14:33:00Z">
              <w:r w:rsidRPr="00C76809">
                <w:rPr>
                  <w:rFonts w:ascii="Times New Roman" w:eastAsia="Times New Roman" w:hAnsi="Times New Roman" w:cs="Times New Roman"/>
                  <w:i/>
                  <w:iCs/>
                  <w:sz w:val="20"/>
                  <w:szCs w:val="20"/>
                  <w:vertAlign w:val="subscript"/>
                </w:rPr>
                <w:t>i</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594B9792" w14:textId="77777777" w:rsidR="00C76809" w:rsidRPr="00C76809" w:rsidRDefault="00C76809" w:rsidP="004821E3">
            <w:pPr>
              <w:spacing w:before="60" w:after="60"/>
              <w:rPr>
                <w:ins w:id="2673" w:author="ERCOT" w:date="2025-07-14T09:33:00Z" w16du:dateUtc="2025-07-14T14:33:00Z"/>
                <w:rFonts w:ascii="Times New Roman" w:eastAsia="Times New Roman" w:hAnsi="Times New Roman" w:cs="Times New Roman"/>
                <w:sz w:val="20"/>
                <w:szCs w:val="20"/>
              </w:rPr>
            </w:pPr>
            <w:ins w:id="2674" w:author="ERCOT" w:date="2025-07-14T09:33:00Z" w16du:dateUtc="2025-07-14T14:33:00Z">
              <w:r w:rsidRPr="00C76809">
                <w:rPr>
                  <w:rFonts w:ascii="Times New Roman" w:eastAsia="Times New Roman" w:hAnsi="Times New Roman" w:cs="Times New Roman"/>
                  <w:sz w:val="20"/>
                  <w:szCs w:val="20"/>
                </w:rPr>
                <w:t>MWH</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4402997A" w14:textId="1FC582B9" w:rsidR="00C76809" w:rsidRPr="00C76809" w:rsidRDefault="00DD3F06" w:rsidP="004821E3">
            <w:pPr>
              <w:spacing w:before="60" w:after="60"/>
              <w:rPr>
                <w:ins w:id="2675" w:author="ERCOT" w:date="2025-07-14T09:33:00Z" w16du:dateUtc="2025-07-14T14:33:00Z"/>
                <w:rFonts w:ascii="Times New Roman" w:eastAsia="Times New Roman" w:hAnsi="Times New Roman" w:cs="Times New Roman"/>
                <w:sz w:val="20"/>
                <w:szCs w:val="20"/>
              </w:rPr>
            </w:pPr>
            <w:ins w:id="2676" w:author="ERCOT" w:date="2025-07-15T07:48:00Z" w16du:dateUtc="2025-07-15T12:48:00Z">
              <w:r>
                <w:rPr>
                  <w:rFonts w:ascii="Times New Roman" w:eastAsia="Times New Roman" w:hAnsi="Times New Roman" w:cs="Times New Roman"/>
                  <w:i/>
                  <w:iCs/>
                  <w:sz w:val="20"/>
                  <w:szCs w:val="20"/>
                </w:rPr>
                <w:t>Residential Demand Response</w:t>
              </w:r>
            </w:ins>
            <w:ins w:id="2677" w:author="ERCOT" w:date="2025-07-15T07:49:00Z" w16du:dateUtc="2025-07-15T12:49:00Z">
              <w:r>
                <w:rPr>
                  <w:rFonts w:ascii="Times New Roman" w:eastAsia="Times New Roman" w:hAnsi="Times New Roman" w:cs="Times New Roman"/>
                  <w:i/>
                  <w:iCs/>
                  <w:sz w:val="20"/>
                  <w:szCs w:val="20"/>
                </w:rPr>
                <w:t xml:space="preserve"> Program Actual Total –</w:t>
              </w:r>
              <w:r w:rsidRPr="00DD3F06">
                <w:rPr>
                  <w:rFonts w:ascii="Times New Roman" w:eastAsia="Times New Roman" w:hAnsi="Times New Roman" w:cs="Times New Roman"/>
                  <w:sz w:val="20"/>
                  <w:szCs w:val="20"/>
                </w:rPr>
                <w:t>The s</w:t>
              </w:r>
            </w:ins>
            <w:ins w:id="2678" w:author="ERCOT" w:date="2025-07-14T09:33:00Z" w16du:dateUtc="2025-07-14T14:33:00Z">
              <w:r w:rsidR="00C76809" w:rsidRPr="00DD3F06">
                <w:rPr>
                  <w:rFonts w:ascii="Times New Roman" w:eastAsia="Times New Roman" w:hAnsi="Times New Roman" w:cs="Times New Roman"/>
                  <w:sz w:val="20"/>
                  <w:szCs w:val="20"/>
                </w:rPr>
                <w:t xml:space="preserve">um across deployed participants for LSE </w:t>
              </w:r>
              <w:r w:rsidR="00C76809" w:rsidRPr="008D4B87">
                <w:rPr>
                  <w:rFonts w:ascii="Times New Roman" w:eastAsia="Times New Roman" w:hAnsi="Times New Roman" w:cs="Times New Roman"/>
                  <w:i/>
                  <w:iCs/>
                  <w:sz w:val="20"/>
                  <w:szCs w:val="20"/>
                </w:rPr>
                <w:t>l</w:t>
              </w:r>
              <w:r w:rsidR="00C76809" w:rsidRPr="00DD3F06">
                <w:rPr>
                  <w:rFonts w:ascii="Times New Roman" w:eastAsia="Times New Roman" w:hAnsi="Times New Roman" w:cs="Times New Roman"/>
                  <w:sz w:val="20"/>
                  <w:szCs w:val="20"/>
                </w:rPr>
                <w:t xml:space="preserve"> for interval </w:t>
              </w:r>
              <w:r w:rsidR="00C76809" w:rsidRPr="008D4B87">
                <w:rPr>
                  <w:rFonts w:ascii="Times New Roman" w:eastAsia="Times New Roman" w:hAnsi="Times New Roman" w:cs="Times New Roman"/>
                  <w:i/>
                  <w:iCs/>
                  <w:sz w:val="20"/>
                  <w:szCs w:val="20"/>
                </w:rPr>
                <w:t>i</w:t>
              </w:r>
              <w:r w:rsidR="00C76809" w:rsidRPr="00DD3F06">
                <w:rPr>
                  <w:rFonts w:ascii="Times New Roman" w:eastAsia="Times New Roman" w:hAnsi="Times New Roman" w:cs="Times New Roman"/>
                  <w:sz w:val="20"/>
                  <w:szCs w:val="20"/>
                </w:rPr>
                <w:t xml:space="preserve"> for Assessment Season </w:t>
              </w:r>
              <w:r w:rsidR="00C76809" w:rsidRPr="008D4B87">
                <w:rPr>
                  <w:rFonts w:ascii="Times New Roman" w:eastAsia="Times New Roman" w:hAnsi="Times New Roman" w:cs="Times New Roman"/>
                  <w:i/>
                  <w:iCs/>
                  <w:sz w:val="20"/>
                  <w:szCs w:val="20"/>
                </w:rPr>
                <w:t>s</w:t>
              </w:r>
              <w:r w:rsidR="00C76809" w:rsidRPr="00DD3F06">
                <w:rPr>
                  <w:rFonts w:ascii="Times New Roman" w:eastAsia="Times New Roman" w:hAnsi="Times New Roman" w:cs="Times New Roman"/>
                  <w:sz w:val="20"/>
                  <w:szCs w:val="20"/>
                </w:rPr>
                <w:t xml:space="preserve"> of the participant actual MWH load RDRPACT.</w:t>
              </w:r>
            </w:ins>
          </w:p>
        </w:tc>
      </w:tr>
      <w:tr w:rsidR="008D4B87" w:rsidRPr="00C76809" w14:paraId="26582360" w14:textId="77777777" w:rsidTr="00C76809">
        <w:trPr>
          <w:trHeight w:val="300"/>
          <w:ins w:id="2679" w:author="ERCOT" w:date="2025-07-15T07:54: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4959356C" w14:textId="46D4D06E" w:rsidR="008D4B87" w:rsidRPr="00C76809" w:rsidRDefault="008D4B87" w:rsidP="008D4B87">
            <w:pPr>
              <w:spacing w:before="60" w:after="60"/>
              <w:rPr>
                <w:ins w:id="2680" w:author="ERCOT" w:date="2025-07-15T07:54:00Z" w16du:dateUtc="2025-07-15T12:54:00Z"/>
                <w:rFonts w:ascii="Times New Roman" w:eastAsia="Times New Roman" w:hAnsi="Times New Roman" w:cs="Times New Roman"/>
                <w:sz w:val="20"/>
                <w:szCs w:val="20"/>
              </w:rPr>
            </w:pPr>
            <w:ins w:id="2681" w:author="ERCOT" w:date="2025-07-15T07:54:00Z" w16du:dateUtc="2025-07-15T12:54:00Z">
              <w:r>
                <w:rPr>
                  <w:rFonts w:ascii="Times New Roman" w:eastAsia="Times New Roman" w:hAnsi="Times New Roman" w:cs="Times New Roman"/>
                  <w:sz w:val="20"/>
                  <w:szCs w:val="20"/>
                </w:rPr>
                <w:lastRenderedPageBreak/>
                <w:t xml:space="preserve">RDRPBASE </w:t>
              </w:r>
              <w:r w:rsidRPr="00DD3F06">
                <w:rPr>
                  <w:rFonts w:ascii="Times New Roman" w:eastAsia="Times New Roman" w:hAnsi="Times New Roman" w:cs="Times New Roman"/>
                  <w:i/>
                  <w:iCs/>
                  <w:sz w:val="20"/>
                  <w:szCs w:val="20"/>
                  <w:vertAlign w:val="subscript"/>
                </w:rPr>
                <w:t>c, l, s, i</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7E63402E" w14:textId="6A5F5B69" w:rsidR="008D4B87" w:rsidRPr="00C76809" w:rsidRDefault="008D4B87" w:rsidP="008D4B87">
            <w:pPr>
              <w:spacing w:before="60" w:after="60"/>
              <w:rPr>
                <w:ins w:id="2682" w:author="ERCOT" w:date="2025-07-15T07:54:00Z" w16du:dateUtc="2025-07-15T12:54:00Z"/>
                <w:rFonts w:ascii="Times New Roman" w:eastAsia="Times New Roman" w:hAnsi="Times New Roman" w:cs="Times New Roman"/>
                <w:sz w:val="20"/>
                <w:szCs w:val="20"/>
              </w:rPr>
            </w:pPr>
            <w:ins w:id="2683" w:author="ERCOT" w:date="2025-07-16T18:40:00Z" w16du:dateUtc="2025-07-16T23:40:00Z">
              <w:r>
                <w:rPr>
                  <w:rFonts w:ascii="Times New Roman" w:eastAsia="Times New Roman" w:hAnsi="Times New Roman" w:cs="Times New Roman"/>
                  <w:sz w:val="20"/>
                  <w:szCs w:val="20"/>
                </w:rPr>
                <w:t>MWH</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40A21DA5" w14:textId="6742C367" w:rsidR="008D4B87" w:rsidRDefault="008D4B87" w:rsidP="008D4B87">
            <w:pPr>
              <w:spacing w:before="60" w:after="60"/>
              <w:rPr>
                <w:ins w:id="2684" w:author="ERCOT" w:date="2025-07-15T07:54:00Z" w16du:dateUtc="2025-07-15T12:54:00Z"/>
                <w:rFonts w:ascii="Times New Roman" w:eastAsia="Times New Roman" w:hAnsi="Times New Roman" w:cs="Times New Roman"/>
                <w:i/>
                <w:iCs/>
                <w:sz w:val="20"/>
                <w:szCs w:val="20"/>
              </w:rPr>
            </w:pPr>
            <w:ins w:id="2685" w:author="ERCOT" w:date="2025-07-16T18:40:00Z" w16du:dateUtc="2025-07-16T23:40:00Z">
              <w:r>
                <w:rPr>
                  <w:rFonts w:ascii="Times New Roman" w:eastAsia="Times New Roman" w:hAnsi="Times New Roman" w:cs="Times New Roman"/>
                  <w:i/>
                  <w:iCs/>
                  <w:sz w:val="20"/>
                  <w:szCs w:val="20"/>
                </w:rPr>
                <w:t>Residential Demand Response Program Base –</w:t>
              </w:r>
              <w:r w:rsidRPr="00DD3F06">
                <w:rPr>
                  <w:rFonts w:ascii="Times New Roman" w:eastAsia="Times New Roman" w:hAnsi="Times New Roman" w:cs="Times New Roman"/>
                  <w:sz w:val="20"/>
                  <w:szCs w:val="20"/>
                </w:rPr>
                <w:t xml:space="preserve">The </w:t>
              </w:r>
              <w:r>
                <w:rPr>
                  <w:rFonts w:ascii="Times New Roman" w:eastAsia="Times New Roman" w:hAnsi="Times New Roman" w:cs="Times New Roman"/>
                  <w:sz w:val="20"/>
                  <w:szCs w:val="20"/>
                </w:rPr>
                <w:t xml:space="preserve">matching sites baseline value for </w:t>
              </w:r>
              <w:r w:rsidRPr="00DD3F06">
                <w:rPr>
                  <w:rFonts w:ascii="Times New Roman" w:eastAsia="Times New Roman" w:hAnsi="Times New Roman" w:cs="Times New Roman"/>
                  <w:sz w:val="20"/>
                  <w:szCs w:val="20"/>
                </w:rPr>
                <w:t xml:space="preserve">deployed participant </w:t>
              </w:r>
              <w:r w:rsidRPr="008D4B87">
                <w:rPr>
                  <w:rFonts w:ascii="Times New Roman" w:eastAsia="Times New Roman" w:hAnsi="Times New Roman" w:cs="Times New Roman"/>
                  <w:i/>
                  <w:iCs/>
                  <w:sz w:val="20"/>
                  <w:szCs w:val="20"/>
                </w:rPr>
                <w:t>c</w:t>
              </w:r>
              <w:r w:rsidRPr="00DD3F06">
                <w:rPr>
                  <w:rFonts w:ascii="Times New Roman" w:eastAsia="Times New Roman" w:hAnsi="Times New Roman" w:cs="Times New Roman"/>
                  <w:sz w:val="20"/>
                  <w:szCs w:val="20"/>
                </w:rPr>
                <w:t xml:space="preserve"> for LSE </w:t>
              </w:r>
              <w:r w:rsidRPr="008D4B87">
                <w:rPr>
                  <w:rFonts w:ascii="Times New Roman" w:eastAsia="Times New Roman" w:hAnsi="Times New Roman" w:cs="Times New Roman"/>
                  <w:i/>
                  <w:iCs/>
                  <w:sz w:val="20"/>
                  <w:szCs w:val="20"/>
                </w:rPr>
                <w:t>l</w:t>
              </w:r>
              <w:r w:rsidRPr="00DD3F06">
                <w:rPr>
                  <w:rFonts w:ascii="Times New Roman" w:eastAsia="Times New Roman" w:hAnsi="Times New Roman" w:cs="Times New Roman"/>
                  <w:sz w:val="20"/>
                  <w:szCs w:val="20"/>
                </w:rPr>
                <w:t xml:space="preserve"> for interval </w:t>
              </w:r>
              <w:r w:rsidRPr="008D4B87">
                <w:rPr>
                  <w:rFonts w:ascii="Times New Roman" w:eastAsia="Times New Roman" w:hAnsi="Times New Roman" w:cs="Times New Roman"/>
                  <w:i/>
                  <w:iCs/>
                  <w:sz w:val="20"/>
                  <w:szCs w:val="20"/>
                </w:rPr>
                <w:t>i</w:t>
              </w:r>
              <w:r w:rsidRPr="00DD3F06">
                <w:rPr>
                  <w:rFonts w:ascii="Times New Roman" w:eastAsia="Times New Roman" w:hAnsi="Times New Roman" w:cs="Times New Roman"/>
                  <w:sz w:val="20"/>
                  <w:szCs w:val="20"/>
                </w:rPr>
                <w:t xml:space="preserve"> for Assessment Season </w:t>
              </w:r>
              <w:r w:rsidRPr="008D4B87">
                <w:rPr>
                  <w:rFonts w:ascii="Times New Roman" w:eastAsia="Times New Roman" w:hAnsi="Times New Roman" w:cs="Times New Roman"/>
                  <w:i/>
                  <w:iCs/>
                  <w:sz w:val="20"/>
                  <w:szCs w:val="20"/>
                </w:rPr>
                <w:t>s</w:t>
              </w:r>
              <w:r w:rsidRPr="00DD3F06">
                <w:rPr>
                  <w:rFonts w:ascii="Times New Roman" w:eastAsia="Times New Roman" w:hAnsi="Times New Roman" w:cs="Times New Roman"/>
                  <w:sz w:val="20"/>
                  <w:szCs w:val="20"/>
                </w:rPr>
                <w:t>.</w:t>
              </w:r>
            </w:ins>
          </w:p>
        </w:tc>
      </w:tr>
      <w:tr w:rsidR="008D4B87" w:rsidRPr="00C76809" w14:paraId="3715F735" w14:textId="77777777" w:rsidTr="00C76809">
        <w:trPr>
          <w:trHeight w:val="300"/>
          <w:ins w:id="2686" w:author="ERCOT" w:date="2025-07-15T07:54: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679C223F" w14:textId="754BCFB3" w:rsidR="008D4B87" w:rsidRPr="00C76809" w:rsidRDefault="008D4B87" w:rsidP="008D4B87">
            <w:pPr>
              <w:spacing w:before="60" w:after="60"/>
              <w:rPr>
                <w:ins w:id="2687" w:author="ERCOT" w:date="2025-07-15T07:54:00Z" w16du:dateUtc="2025-07-15T12:54:00Z"/>
                <w:rFonts w:ascii="Times New Roman" w:eastAsia="Times New Roman" w:hAnsi="Times New Roman" w:cs="Times New Roman"/>
                <w:sz w:val="20"/>
                <w:szCs w:val="20"/>
              </w:rPr>
            </w:pPr>
            <w:ins w:id="2688" w:author="ERCOT" w:date="2025-07-15T07:54:00Z" w16du:dateUtc="2025-07-15T12:54:00Z">
              <w:r>
                <w:rPr>
                  <w:rFonts w:ascii="Times New Roman" w:eastAsia="Times New Roman" w:hAnsi="Times New Roman" w:cs="Times New Roman"/>
                  <w:sz w:val="20"/>
                  <w:szCs w:val="20"/>
                </w:rPr>
                <w:t xml:space="preserve">RDRPPACT </w:t>
              </w:r>
              <w:r w:rsidRPr="00DD3F06">
                <w:rPr>
                  <w:rFonts w:ascii="Times New Roman" w:eastAsia="Times New Roman" w:hAnsi="Times New Roman" w:cs="Times New Roman"/>
                  <w:i/>
                  <w:iCs/>
                  <w:sz w:val="20"/>
                  <w:szCs w:val="20"/>
                  <w:vertAlign w:val="subscript"/>
                </w:rPr>
                <w:t>c, l, s, i</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6BDAC578" w14:textId="074F34B7" w:rsidR="008D4B87" w:rsidRPr="00C76809" w:rsidRDefault="008D4B87" w:rsidP="008D4B87">
            <w:pPr>
              <w:spacing w:before="60" w:after="60"/>
              <w:rPr>
                <w:ins w:id="2689" w:author="ERCOT" w:date="2025-07-15T07:54:00Z" w16du:dateUtc="2025-07-15T12:54:00Z"/>
                <w:rFonts w:ascii="Times New Roman" w:eastAsia="Times New Roman" w:hAnsi="Times New Roman" w:cs="Times New Roman"/>
                <w:sz w:val="20"/>
                <w:szCs w:val="20"/>
              </w:rPr>
            </w:pPr>
            <w:ins w:id="2690" w:author="ERCOT" w:date="2025-07-16T18:40:00Z" w16du:dateUtc="2025-07-16T23:40:00Z">
              <w:r>
                <w:rPr>
                  <w:rFonts w:ascii="Times New Roman" w:eastAsia="Times New Roman" w:hAnsi="Times New Roman" w:cs="Times New Roman"/>
                  <w:sz w:val="20"/>
                  <w:szCs w:val="20"/>
                </w:rPr>
                <w:t>MWH</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42D66CBA" w14:textId="04A61259" w:rsidR="008D4B87" w:rsidRDefault="008D4B87" w:rsidP="008D4B87">
            <w:pPr>
              <w:spacing w:before="60" w:after="60"/>
              <w:rPr>
                <w:ins w:id="2691" w:author="ERCOT" w:date="2025-07-15T07:54:00Z" w16du:dateUtc="2025-07-15T12:54:00Z"/>
                <w:rFonts w:ascii="Times New Roman" w:eastAsia="Times New Roman" w:hAnsi="Times New Roman" w:cs="Times New Roman"/>
                <w:i/>
                <w:iCs/>
                <w:sz w:val="20"/>
                <w:szCs w:val="20"/>
              </w:rPr>
            </w:pPr>
            <w:ins w:id="2692" w:author="ERCOT" w:date="2025-07-16T18:40:00Z" w16du:dateUtc="2025-07-16T23:40:00Z">
              <w:r>
                <w:rPr>
                  <w:rFonts w:ascii="Times New Roman" w:eastAsia="Times New Roman" w:hAnsi="Times New Roman" w:cs="Times New Roman"/>
                  <w:i/>
                  <w:iCs/>
                  <w:sz w:val="20"/>
                  <w:szCs w:val="20"/>
                </w:rPr>
                <w:t>Residential Demand Response Program Actual –</w:t>
              </w:r>
              <w:r w:rsidRPr="00DD3F06">
                <w:rPr>
                  <w:rFonts w:ascii="Times New Roman" w:eastAsia="Times New Roman" w:hAnsi="Times New Roman" w:cs="Times New Roman"/>
                  <w:sz w:val="20"/>
                  <w:szCs w:val="20"/>
                </w:rPr>
                <w:t xml:space="preserve">The </w:t>
              </w:r>
              <w:r>
                <w:rPr>
                  <w:rFonts w:ascii="Times New Roman" w:eastAsia="Times New Roman" w:hAnsi="Times New Roman" w:cs="Times New Roman"/>
                  <w:sz w:val="20"/>
                  <w:szCs w:val="20"/>
                </w:rPr>
                <w:t xml:space="preserve">actual metered import or export values for </w:t>
              </w:r>
              <w:r w:rsidRPr="00DD3F06">
                <w:rPr>
                  <w:rFonts w:ascii="Times New Roman" w:eastAsia="Times New Roman" w:hAnsi="Times New Roman" w:cs="Times New Roman"/>
                  <w:sz w:val="20"/>
                  <w:szCs w:val="20"/>
                </w:rPr>
                <w:t xml:space="preserve">deployed participant </w:t>
              </w:r>
              <w:r w:rsidRPr="008D4B87">
                <w:rPr>
                  <w:rFonts w:ascii="Times New Roman" w:eastAsia="Times New Roman" w:hAnsi="Times New Roman" w:cs="Times New Roman"/>
                  <w:i/>
                  <w:iCs/>
                  <w:sz w:val="20"/>
                  <w:szCs w:val="20"/>
                </w:rPr>
                <w:t>c</w:t>
              </w:r>
              <w:r w:rsidRPr="00DD3F06">
                <w:rPr>
                  <w:rFonts w:ascii="Times New Roman" w:eastAsia="Times New Roman" w:hAnsi="Times New Roman" w:cs="Times New Roman"/>
                  <w:sz w:val="20"/>
                  <w:szCs w:val="20"/>
                </w:rPr>
                <w:t xml:space="preserve"> for LSE </w:t>
              </w:r>
              <w:r w:rsidRPr="008D4B87">
                <w:rPr>
                  <w:rFonts w:ascii="Times New Roman" w:eastAsia="Times New Roman" w:hAnsi="Times New Roman" w:cs="Times New Roman"/>
                  <w:i/>
                  <w:iCs/>
                  <w:sz w:val="20"/>
                  <w:szCs w:val="20"/>
                </w:rPr>
                <w:t>l</w:t>
              </w:r>
              <w:r w:rsidRPr="00DD3F06">
                <w:rPr>
                  <w:rFonts w:ascii="Times New Roman" w:eastAsia="Times New Roman" w:hAnsi="Times New Roman" w:cs="Times New Roman"/>
                  <w:sz w:val="20"/>
                  <w:szCs w:val="20"/>
                </w:rPr>
                <w:t xml:space="preserve"> for interval </w:t>
              </w:r>
              <w:r w:rsidRPr="008D4B87">
                <w:rPr>
                  <w:rFonts w:ascii="Times New Roman" w:eastAsia="Times New Roman" w:hAnsi="Times New Roman" w:cs="Times New Roman"/>
                  <w:i/>
                  <w:iCs/>
                  <w:sz w:val="20"/>
                  <w:szCs w:val="20"/>
                </w:rPr>
                <w:t>i</w:t>
              </w:r>
              <w:r w:rsidRPr="00DD3F06">
                <w:rPr>
                  <w:rFonts w:ascii="Times New Roman" w:eastAsia="Times New Roman" w:hAnsi="Times New Roman" w:cs="Times New Roman"/>
                  <w:sz w:val="20"/>
                  <w:szCs w:val="20"/>
                </w:rPr>
                <w:t xml:space="preserve"> for Assessment Season </w:t>
              </w:r>
              <w:r w:rsidRPr="008D4B87">
                <w:rPr>
                  <w:rFonts w:ascii="Times New Roman" w:eastAsia="Times New Roman" w:hAnsi="Times New Roman" w:cs="Times New Roman"/>
                  <w:i/>
                  <w:iCs/>
                  <w:sz w:val="20"/>
                  <w:szCs w:val="20"/>
                </w:rPr>
                <w:t>s</w:t>
              </w:r>
              <w:r w:rsidRPr="00DD3F06">
                <w:rPr>
                  <w:rFonts w:ascii="Times New Roman" w:eastAsia="Times New Roman" w:hAnsi="Times New Roman" w:cs="Times New Roman"/>
                  <w:sz w:val="20"/>
                  <w:szCs w:val="20"/>
                </w:rPr>
                <w:t>.</w:t>
              </w:r>
            </w:ins>
          </w:p>
        </w:tc>
      </w:tr>
      <w:tr w:rsidR="00C76809" w:rsidRPr="00C76809" w14:paraId="4CEC7DD0" w14:textId="77777777" w:rsidTr="00C76809">
        <w:trPr>
          <w:trHeight w:val="300"/>
          <w:ins w:id="2693"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0996324A" w14:textId="4591CCC9" w:rsidR="00C76809" w:rsidRPr="00C76809" w:rsidRDefault="001B6C6B" w:rsidP="004821E3">
            <w:pPr>
              <w:spacing w:before="60" w:after="60"/>
              <w:rPr>
                <w:ins w:id="2694" w:author="ERCOT" w:date="2025-07-14T09:33:00Z" w16du:dateUtc="2025-07-14T14:33:00Z"/>
                <w:rFonts w:ascii="Times New Roman" w:eastAsia="Times New Roman" w:hAnsi="Times New Roman" w:cs="Times New Roman"/>
                <w:i/>
                <w:iCs/>
                <w:sz w:val="20"/>
                <w:szCs w:val="20"/>
              </w:rPr>
            </w:pPr>
            <w:ins w:id="2695" w:author="ERCOT" w:date="2025-07-15T07:55:00Z" w16du:dateUtc="2025-07-15T12:55:00Z">
              <w:r>
                <w:rPr>
                  <w:rFonts w:ascii="Times New Roman" w:eastAsia="Times New Roman" w:hAnsi="Times New Roman" w:cs="Times New Roman"/>
                  <w:i/>
                  <w:iCs/>
                  <w:sz w:val="20"/>
                  <w:szCs w:val="20"/>
                </w:rPr>
                <w:t>c</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6213FABA" w14:textId="77777777" w:rsidR="00C76809" w:rsidRPr="00C76809" w:rsidRDefault="00C76809" w:rsidP="004821E3">
            <w:pPr>
              <w:spacing w:before="60" w:after="60"/>
              <w:rPr>
                <w:ins w:id="2696" w:author="ERCOT" w:date="2025-07-14T09:33:00Z" w16du:dateUtc="2025-07-14T14:33:00Z"/>
                <w:rFonts w:ascii="Times New Roman" w:eastAsia="Times New Roman" w:hAnsi="Times New Roman" w:cs="Times New Roman"/>
                <w:sz w:val="20"/>
                <w:szCs w:val="20"/>
              </w:rPr>
            </w:pPr>
            <w:ins w:id="2697" w:author="ERCOT" w:date="2025-07-14T09:33:00Z" w16du:dateUtc="2025-07-14T14:33:00Z">
              <w:r w:rsidRPr="00C76809">
                <w:rPr>
                  <w:rFonts w:ascii="Times New Roman" w:eastAsia="Times New Roman" w:hAnsi="Times New Roman" w:cs="Times New Roman"/>
                  <w:sz w:val="20"/>
                  <w:szCs w:val="20"/>
                </w:rPr>
                <w:t>None</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3386941A" w14:textId="77777777" w:rsidR="00C76809" w:rsidRPr="00C76809" w:rsidRDefault="00C76809" w:rsidP="004821E3">
            <w:pPr>
              <w:spacing w:before="60" w:after="60"/>
              <w:rPr>
                <w:ins w:id="2698" w:author="ERCOT" w:date="2025-07-14T09:33:00Z" w16du:dateUtc="2025-07-14T14:33:00Z"/>
                <w:rFonts w:ascii="Times New Roman" w:eastAsia="Times New Roman" w:hAnsi="Times New Roman" w:cs="Times New Roman"/>
                <w:sz w:val="20"/>
                <w:szCs w:val="20"/>
              </w:rPr>
            </w:pPr>
            <w:ins w:id="2699" w:author="ERCOT" w:date="2025-07-14T09:33:00Z" w16du:dateUtc="2025-07-14T14:33:00Z">
              <w:r w:rsidRPr="00C76809">
                <w:rPr>
                  <w:rFonts w:ascii="Times New Roman" w:eastAsia="Times New Roman" w:hAnsi="Times New Roman" w:cs="Times New Roman"/>
                  <w:sz w:val="20"/>
                  <w:szCs w:val="20"/>
                </w:rPr>
                <w:t>A deployed participant.</w:t>
              </w:r>
            </w:ins>
          </w:p>
        </w:tc>
      </w:tr>
      <w:tr w:rsidR="00C76809" w:rsidRPr="00C76809" w14:paraId="1800725D" w14:textId="77777777" w:rsidTr="00C76809">
        <w:trPr>
          <w:trHeight w:val="300"/>
          <w:ins w:id="2700"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27A382A2" w14:textId="057219BB" w:rsidR="00C76809" w:rsidRPr="00C76809" w:rsidRDefault="001B6C6B" w:rsidP="004821E3">
            <w:pPr>
              <w:spacing w:before="60" w:after="60"/>
              <w:rPr>
                <w:ins w:id="2701" w:author="ERCOT" w:date="2025-07-14T09:33:00Z" w16du:dateUtc="2025-07-14T14:33:00Z"/>
                <w:rFonts w:ascii="Times New Roman" w:eastAsia="Times New Roman" w:hAnsi="Times New Roman" w:cs="Times New Roman"/>
                <w:i/>
                <w:iCs/>
                <w:sz w:val="20"/>
                <w:szCs w:val="20"/>
              </w:rPr>
            </w:pPr>
            <w:ins w:id="2702" w:author="ERCOT" w:date="2025-07-15T07:55:00Z" w16du:dateUtc="2025-07-15T12:55:00Z">
              <w:r>
                <w:rPr>
                  <w:rFonts w:ascii="Times New Roman" w:eastAsia="Times New Roman" w:hAnsi="Times New Roman" w:cs="Times New Roman"/>
                  <w:i/>
                  <w:iCs/>
                  <w:sz w:val="20"/>
                  <w:szCs w:val="20"/>
                </w:rPr>
                <w:t>i</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46D7542C" w14:textId="77777777" w:rsidR="00C76809" w:rsidRPr="00C76809" w:rsidRDefault="00C76809" w:rsidP="004821E3">
            <w:pPr>
              <w:spacing w:before="60" w:after="60"/>
              <w:rPr>
                <w:ins w:id="2703" w:author="ERCOT" w:date="2025-07-14T09:33:00Z" w16du:dateUtc="2025-07-14T14:33:00Z"/>
                <w:rFonts w:ascii="Times New Roman" w:eastAsia="Times New Roman" w:hAnsi="Times New Roman" w:cs="Times New Roman"/>
                <w:sz w:val="20"/>
                <w:szCs w:val="20"/>
              </w:rPr>
            </w:pPr>
            <w:ins w:id="2704" w:author="ERCOT" w:date="2025-07-14T09:33:00Z" w16du:dateUtc="2025-07-14T14:33:00Z">
              <w:r w:rsidRPr="00C76809">
                <w:rPr>
                  <w:rFonts w:ascii="Times New Roman" w:eastAsia="Times New Roman" w:hAnsi="Times New Roman" w:cs="Times New Roman"/>
                  <w:sz w:val="20"/>
                  <w:szCs w:val="20"/>
                </w:rPr>
                <w:t>None</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4DC4F539" w14:textId="77777777" w:rsidR="00C76809" w:rsidRPr="00C76809" w:rsidRDefault="00C76809" w:rsidP="004821E3">
            <w:pPr>
              <w:spacing w:before="60" w:after="60"/>
              <w:rPr>
                <w:ins w:id="2705" w:author="ERCOT" w:date="2025-07-14T09:33:00Z" w16du:dateUtc="2025-07-14T14:33:00Z"/>
                <w:rFonts w:ascii="Times New Roman" w:eastAsia="Times New Roman" w:hAnsi="Times New Roman" w:cs="Times New Roman"/>
                <w:sz w:val="20"/>
                <w:szCs w:val="20"/>
              </w:rPr>
            </w:pPr>
            <w:ins w:id="2706" w:author="ERCOT" w:date="2025-07-14T09:33:00Z" w16du:dateUtc="2025-07-14T14:33:00Z">
              <w:r w:rsidRPr="00C76809">
                <w:rPr>
                  <w:rFonts w:ascii="Times New Roman" w:eastAsia="Times New Roman" w:hAnsi="Times New Roman" w:cs="Times New Roman"/>
                  <w:sz w:val="20"/>
                  <w:szCs w:val="20"/>
                </w:rPr>
                <w:t>An interval in that is included in a high net load hour specified in Section 3.26.3 Assessment Periods.</w:t>
              </w:r>
            </w:ins>
          </w:p>
        </w:tc>
      </w:tr>
      <w:tr w:rsidR="00C76809" w:rsidRPr="00C76809" w14:paraId="66726617" w14:textId="77777777" w:rsidTr="00C76809">
        <w:trPr>
          <w:trHeight w:val="300"/>
          <w:ins w:id="2707"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6430076A" w14:textId="39BB5066" w:rsidR="00C76809" w:rsidRPr="00C76809" w:rsidRDefault="00C76809" w:rsidP="004821E3">
            <w:pPr>
              <w:spacing w:before="60" w:after="60"/>
              <w:rPr>
                <w:ins w:id="2708" w:author="ERCOT" w:date="2025-07-14T09:33:00Z" w16du:dateUtc="2025-07-14T14:33:00Z"/>
                <w:rFonts w:ascii="Times New Roman" w:eastAsia="Times New Roman" w:hAnsi="Times New Roman" w:cs="Times New Roman"/>
                <w:i/>
                <w:iCs/>
                <w:sz w:val="20"/>
                <w:szCs w:val="20"/>
              </w:rPr>
            </w:pPr>
            <w:ins w:id="2709" w:author="ERCOT" w:date="2025-07-14T09:36:00Z" w16du:dateUtc="2025-07-14T14:36:00Z">
              <w:r>
                <w:rPr>
                  <w:rFonts w:ascii="Times New Roman" w:eastAsia="Times New Roman" w:hAnsi="Times New Roman" w:cs="Times New Roman"/>
                  <w:i/>
                  <w:iCs/>
                  <w:sz w:val="20"/>
                  <w:szCs w:val="20"/>
                </w:rPr>
                <w:t>l</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21995F1A" w14:textId="77777777" w:rsidR="00C76809" w:rsidRPr="00C76809" w:rsidRDefault="00C76809" w:rsidP="004821E3">
            <w:pPr>
              <w:spacing w:before="60" w:after="60"/>
              <w:rPr>
                <w:ins w:id="2710" w:author="ERCOT" w:date="2025-07-14T09:33:00Z" w16du:dateUtc="2025-07-14T14:33:00Z"/>
                <w:rFonts w:ascii="Times New Roman" w:eastAsia="Times New Roman" w:hAnsi="Times New Roman" w:cs="Times New Roman"/>
                <w:sz w:val="20"/>
                <w:szCs w:val="20"/>
              </w:rPr>
            </w:pPr>
            <w:ins w:id="2711" w:author="ERCOT" w:date="2025-07-14T09:33:00Z" w16du:dateUtc="2025-07-14T14:33:00Z">
              <w:r w:rsidRPr="00C76809">
                <w:rPr>
                  <w:rFonts w:ascii="Times New Roman" w:eastAsia="Times New Roman" w:hAnsi="Times New Roman" w:cs="Times New Roman"/>
                  <w:sz w:val="20"/>
                  <w:szCs w:val="20"/>
                </w:rPr>
                <w:t>None</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13E22A03" w14:textId="77777777" w:rsidR="00C76809" w:rsidRPr="00C76809" w:rsidRDefault="00C76809" w:rsidP="004821E3">
            <w:pPr>
              <w:spacing w:before="60" w:after="60"/>
              <w:rPr>
                <w:ins w:id="2712" w:author="ERCOT" w:date="2025-07-14T09:33:00Z" w16du:dateUtc="2025-07-14T14:33:00Z"/>
                <w:rFonts w:ascii="Times New Roman" w:eastAsia="Times New Roman" w:hAnsi="Times New Roman" w:cs="Times New Roman"/>
                <w:sz w:val="20"/>
                <w:szCs w:val="20"/>
              </w:rPr>
            </w:pPr>
            <w:ins w:id="2713" w:author="ERCOT" w:date="2025-07-14T09:33:00Z" w16du:dateUtc="2025-07-14T14:33:00Z">
              <w:r w:rsidRPr="00C76809">
                <w:rPr>
                  <w:rFonts w:ascii="Times New Roman" w:eastAsia="Times New Roman" w:hAnsi="Times New Roman" w:cs="Times New Roman"/>
                  <w:sz w:val="20"/>
                  <w:szCs w:val="20"/>
                </w:rPr>
                <w:t>An LSE.</w:t>
              </w:r>
            </w:ins>
          </w:p>
        </w:tc>
      </w:tr>
      <w:tr w:rsidR="00C76809" w:rsidRPr="00C76809" w14:paraId="63B240E6" w14:textId="77777777" w:rsidTr="00C76809">
        <w:trPr>
          <w:trHeight w:val="300"/>
          <w:ins w:id="2714"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4DC3789D" w14:textId="7FBB1C94" w:rsidR="00C76809" w:rsidRPr="00C76809" w:rsidRDefault="00C76809" w:rsidP="004821E3">
            <w:pPr>
              <w:spacing w:before="60" w:after="60"/>
              <w:rPr>
                <w:ins w:id="2715" w:author="ERCOT" w:date="2025-07-14T09:33:00Z" w16du:dateUtc="2025-07-14T14:33:00Z"/>
                <w:rFonts w:ascii="Times New Roman" w:eastAsia="Times New Roman" w:hAnsi="Times New Roman" w:cs="Times New Roman"/>
                <w:i/>
                <w:iCs/>
                <w:sz w:val="20"/>
                <w:szCs w:val="20"/>
              </w:rPr>
            </w:pPr>
            <w:ins w:id="2716" w:author="ERCOT" w:date="2025-07-14T09:36:00Z" w16du:dateUtc="2025-07-14T14:36:00Z">
              <w:r>
                <w:rPr>
                  <w:rFonts w:ascii="Times New Roman" w:eastAsia="Times New Roman" w:hAnsi="Times New Roman" w:cs="Times New Roman"/>
                  <w:i/>
                  <w:iCs/>
                  <w:sz w:val="20"/>
                  <w:szCs w:val="20"/>
                </w:rPr>
                <w:t>s</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5EF70D54" w14:textId="77777777" w:rsidR="00C76809" w:rsidRPr="00C76809" w:rsidRDefault="00C76809" w:rsidP="004821E3">
            <w:pPr>
              <w:spacing w:before="60" w:after="60"/>
              <w:rPr>
                <w:ins w:id="2717" w:author="ERCOT" w:date="2025-07-14T09:33:00Z" w16du:dateUtc="2025-07-14T14:33:00Z"/>
                <w:rFonts w:ascii="Times New Roman" w:eastAsia="Times New Roman" w:hAnsi="Times New Roman" w:cs="Times New Roman"/>
                <w:sz w:val="20"/>
                <w:szCs w:val="20"/>
              </w:rPr>
            </w:pPr>
            <w:ins w:id="2718" w:author="ERCOT" w:date="2025-07-14T09:33:00Z" w16du:dateUtc="2025-07-14T14:33:00Z">
              <w:r w:rsidRPr="00C76809">
                <w:rPr>
                  <w:rFonts w:ascii="Times New Roman" w:eastAsia="Times New Roman" w:hAnsi="Times New Roman" w:cs="Times New Roman"/>
                  <w:sz w:val="20"/>
                  <w:szCs w:val="20"/>
                </w:rPr>
                <w:t>None</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46C737BE" w14:textId="618842F7" w:rsidR="00C76809" w:rsidRPr="00C76809" w:rsidRDefault="00C76809" w:rsidP="004821E3">
            <w:pPr>
              <w:spacing w:before="60" w:after="60"/>
              <w:rPr>
                <w:ins w:id="2719" w:author="ERCOT" w:date="2025-07-14T09:33:00Z" w16du:dateUtc="2025-07-14T14:33:00Z"/>
                <w:rFonts w:ascii="Times New Roman" w:eastAsia="Times New Roman" w:hAnsi="Times New Roman" w:cs="Times New Roman"/>
                <w:sz w:val="20"/>
                <w:szCs w:val="20"/>
              </w:rPr>
            </w:pPr>
            <w:ins w:id="2720" w:author="ERCOT" w:date="2025-07-14T09:33:00Z" w16du:dateUtc="2025-07-14T14:33:00Z">
              <w:r w:rsidRPr="00C76809">
                <w:rPr>
                  <w:rFonts w:ascii="Times New Roman" w:eastAsia="Times New Roman" w:hAnsi="Times New Roman" w:cs="Times New Roman"/>
                  <w:sz w:val="20"/>
                  <w:szCs w:val="20"/>
                </w:rPr>
                <w:t xml:space="preserve">The Season in the Residential Demand Response </w:t>
              </w:r>
            </w:ins>
            <w:ins w:id="2721" w:author="ERCOT" w:date="2025-07-16T18:41:00Z" w16du:dateUtc="2025-07-16T23:41:00Z">
              <w:r w:rsidR="008D4B87">
                <w:rPr>
                  <w:rFonts w:ascii="Times New Roman" w:eastAsia="Times New Roman" w:hAnsi="Times New Roman" w:cs="Times New Roman"/>
                  <w:sz w:val="20"/>
                  <w:szCs w:val="20"/>
                </w:rPr>
                <w:t xml:space="preserve">(RDR) </w:t>
              </w:r>
            </w:ins>
            <w:ins w:id="2722" w:author="ERCOT" w:date="2025-07-14T09:33:00Z" w16du:dateUtc="2025-07-14T14:33:00Z">
              <w:r w:rsidRPr="00C76809">
                <w:rPr>
                  <w:rFonts w:ascii="Times New Roman" w:eastAsia="Times New Roman" w:hAnsi="Times New Roman" w:cs="Times New Roman"/>
                  <w:sz w:val="20"/>
                  <w:szCs w:val="20"/>
                </w:rPr>
                <w:t xml:space="preserve">Program. </w:t>
              </w:r>
            </w:ins>
          </w:p>
        </w:tc>
      </w:tr>
    </w:tbl>
    <w:p w14:paraId="1AADB014" w14:textId="073D7E2A" w:rsidR="008D4B87" w:rsidRDefault="00C76809" w:rsidP="008D4B87">
      <w:pPr>
        <w:spacing w:before="240" w:after="240" w:line="240" w:lineRule="auto"/>
        <w:ind w:left="720" w:hanging="720"/>
        <w:rPr>
          <w:rFonts w:ascii="Times New Roman" w:eastAsia="Times New Roman" w:hAnsi="Times New Roman" w:cs="Times New Roman"/>
        </w:rPr>
      </w:pPr>
      <w:ins w:id="2723" w:author="ERCOT" w:date="2025-07-14T09:33:00Z" w16du:dateUtc="2025-07-14T14:33:00Z">
        <w:r w:rsidRPr="264BB9A2">
          <w:rPr>
            <w:rFonts w:ascii="Times New Roman" w:eastAsia="Times New Roman" w:hAnsi="Times New Roman" w:cs="Times New Roman"/>
          </w:rPr>
          <w:t>(3)</w:t>
        </w:r>
      </w:ins>
      <w:ins w:id="2724" w:author="ERCOT" w:date="2025-07-16T18:44:00Z" w16du:dateUtc="2025-07-16T23:44:00Z">
        <w:r w:rsidR="008D4B87" w:rsidRPr="008D4B87">
          <w:rPr>
            <w:rFonts w:ascii="Times New Roman" w:eastAsia="Times New Roman" w:hAnsi="Times New Roman" w:cs="Times New Roman"/>
          </w:rPr>
          <w:t xml:space="preserve"> </w:t>
        </w:r>
        <w:r w:rsidR="008D4B87">
          <w:rPr>
            <w:rFonts w:ascii="Times New Roman" w:eastAsia="Times New Roman" w:hAnsi="Times New Roman" w:cs="Times New Roman"/>
          </w:rPr>
          <w:tab/>
        </w:r>
        <w:r w:rsidR="008D4B87" w:rsidRPr="264BB9A2">
          <w:rPr>
            <w:rFonts w:ascii="Times New Roman" w:eastAsia="Times New Roman" w:hAnsi="Times New Roman" w:cs="Times New Roman"/>
          </w:rPr>
          <w:t xml:space="preserve">ERCOT will sum the </w:t>
        </w:r>
        <w:r w:rsidR="008D4B87" w:rsidRPr="008D4B87">
          <w:rPr>
            <w:rFonts w:ascii="Times New Roman" w:eastAsia="Times New Roman" w:hAnsi="Times New Roman" w:cs="Times New Roman"/>
          </w:rPr>
          <w:t>Residential Demand Response Deploymen</w:t>
        </w:r>
        <w:r w:rsidR="008D4B87">
          <w:rPr>
            <w:rFonts w:ascii="Times New Roman" w:eastAsia="Times New Roman" w:hAnsi="Times New Roman" w:cs="Times New Roman"/>
          </w:rPr>
          <w:t>t</w:t>
        </w:r>
        <w:r w:rsidR="008D4B87" w:rsidRPr="264BB9A2">
          <w:rPr>
            <w:rFonts w:ascii="Times New Roman" w:eastAsia="Times New Roman" w:hAnsi="Times New Roman" w:cs="Times New Roman"/>
          </w:rPr>
          <w:t xml:space="preserve"> values calculated in paragraph (2) above across the intervals in a high net Load hour to quantify the Load reduction realized for LSE </w:t>
        </w:r>
        <w:r w:rsidR="008D4B87" w:rsidRPr="00497450">
          <w:rPr>
            <w:rFonts w:ascii="Times New Roman" w:eastAsia="Times New Roman" w:hAnsi="Times New Roman" w:cs="Times New Roman"/>
            <w:i/>
            <w:iCs/>
          </w:rPr>
          <w:t>l</w:t>
        </w:r>
        <w:r w:rsidR="008D4B87" w:rsidRPr="264BB9A2">
          <w:rPr>
            <w:rFonts w:ascii="Times New Roman" w:eastAsia="Times New Roman" w:hAnsi="Times New Roman" w:cs="Times New Roman"/>
          </w:rPr>
          <w:t xml:space="preserve"> in </w:t>
        </w:r>
        <w:r w:rsidR="008D4B87">
          <w:rPr>
            <w:rFonts w:ascii="Times New Roman" w:eastAsia="Times New Roman" w:hAnsi="Times New Roman" w:cs="Times New Roman"/>
          </w:rPr>
          <w:t>S</w:t>
        </w:r>
        <w:r w:rsidR="008D4B87" w:rsidRPr="264BB9A2">
          <w:rPr>
            <w:rFonts w:ascii="Times New Roman" w:eastAsia="Times New Roman" w:hAnsi="Times New Roman" w:cs="Times New Roman"/>
          </w:rPr>
          <w:t xml:space="preserve">eason </w:t>
        </w:r>
        <w:r w:rsidR="008D4B87" w:rsidRPr="00497450">
          <w:rPr>
            <w:rFonts w:ascii="Times New Roman" w:eastAsia="Times New Roman" w:hAnsi="Times New Roman" w:cs="Times New Roman"/>
            <w:i/>
            <w:iCs/>
          </w:rPr>
          <w:t>s</w:t>
        </w:r>
        <w:r w:rsidR="008D4B87" w:rsidRPr="264BB9A2">
          <w:rPr>
            <w:rFonts w:ascii="Times New Roman" w:eastAsia="Times New Roman" w:hAnsi="Times New Roman" w:cs="Times New Roman"/>
          </w:rPr>
          <w:t xml:space="preserve"> and identify the hours with the highest hourly Load reductions from among the hours specified </w:t>
        </w:r>
        <w:r w:rsidR="008D4B87">
          <w:rPr>
            <w:rFonts w:ascii="Times New Roman" w:eastAsia="Times New Roman" w:hAnsi="Times New Roman" w:cs="Times New Roman"/>
          </w:rPr>
          <w:t xml:space="preserve">for Season </w:t>
        </w:r>
        <w:r w:rsidR="008D4B87" w:rsidRPr="008D4B87">
          <w:rPr>
            <w:rFonts w:ascii="Times New Roman" w:eastAsia="Times New Roman" w:hAnsi="Times New Roman" w:cs="Times New Roman"/>
            <w:i/>
            <w:iCs/>
          </w:rPr>
          <w:t>s</w:t>
        </w:r>
        <w:r w:rsidR="008D4B87">
          <w:rPr>
            <w:rFonts w:ascii="Times New Roman" w:eastAsia="Times New Roman" w:hAnsi="Times New Roman" w:cs="Times New Roman"/>
          </w:rPr>
          <w:t xml:space="preserve"> </w:t>
        </w:r>
        <w:r w:rsidR="008D4B87" w:rsidRPr="264BB9A2">
          <w:rPr>
            <w:rFonts w:ascii="Times New Roman" w:eastAsia="Times New Roman" w:hAnsi="Times New Roman" w:cs="Times New Roman"/>
          </w:rPr>
          <w:t>in Section 3.26.3</w:t>
        </w:r>
        <w:r w:rsidR="008D4B87">
          <w:rPr>
            <w:rFonts w:ascii="Times New Roman" w:eastAsia="Times New Roman" w:hAnsi="Times New Roman" w:cs="Times New Roman"/>
          </w:rPr>
          <w:t>,</w:t>
        </w:r>
        <w:r w:rsidR="008D4B87" w:rsidRPr="264BB9A2">
          <w:rPr>
            <w:rFonts w:ascii="Times New Roman" w:eastAsia="Times New Roman" w:hAnsi="Times New Roman" w:cs="Times New Roman"/>
          </w:rPr>
          <w:t xml:space="preserve"> Assessment Periods. The sum of those Load Reduction values for the </w:t>
        </w:r>
      </w:ins>
      <w:ins w:id="2725" w:author="ERCOT" w:date="2025-08-26T11:20:00Z" w16du:dateUtc="2025-08-26T16:20:00Z">
        <w:r w:rsidR="004850AC">
          <w:rPr>
            <w:rFonts w:ascii="Times New Roman" w:eastAsia="Times New Roman" w:hAnsi="Times New Roman" w:cs="Times New Roman"/>
          </w:rPr>
          <w:t>S</w:t>
        </w:r>
      </w:ins>
      <w:ins w:id="2726" w:author="ERCOT" w:date="2025-07-16T18:44:00Z" w16du:dateUtc="2025-07-16T23:44:00Z">
        <w:r w:rsidR="008D4B87" w:rsidRPr="264BB9A2">
          <w:rPr>
            <w:rFonts w:ascii="Times New Roman" w:eastAsia="Times New Roman" w:hAnsi="Times New Roman" w:cs="Times New Roman"/>
          </w:rPr>
          <w:t xml:space="preserve">eason will establish the MWh </w:t>
        </w:r>
        <w:r w:rsidR="008D4B87">
          <w:rPr>
            <w:rFonts w:ascii="Times New Roman" w:eastAsia="Times New Roman" w:hAnsi="Times New Roman" w:cs="Times New Roman"/>
          </w:rPr>
          <w:t>De</w:t>
        </w:r>
        <w:r w:rsidR="008D4B87" w:rsidRPr="264BB9A2">
          <w:rPr>
            <w:rFonts w:ascii="Times New Roman" w:eastAsia="Times New Roman" w:hAnsi="Times New Roman" w:cs="Times New Roman"/>
          </w:rPr>
          <w:t xml:space="preserve">mand </w:t>
        </w:r>
        <w:r w:rsidR="008D4B87">
          <w:rPr>
            <w:rFonts w:ascii="Times New Roman" w:eastAsia="Times New Roman" w:hAnsi="Times New Roman" w:cs="Times New Roman"/>
          </w:rPr>
          <w:t>r</w:t>
        </w:r>
        <w:r w:rsidR="008D4B87" w:rsidRPr="264BB9A2">
          <w:rPr>
            <w:rFonts w:ascii="Times New Roman" w:eastAsia="Times New Roman" w:hAnsi="Times New Roman" w:cs="Times New Roman"/>
          </w:rPr>
          <w:t xml:space="preserve">esponse for QSE </w:t>
        </w:r>
        <w:r w:rsidR="008D4B87" w:rsidRPr="00497450">
          <w:rPr>
            <w:rFonts w:ascii="Times New Roman" w:eastAsia="Times New Roman" w:hAnsi="Times New Roman" w:cs="Times New Roman"/>
            <w:i/>
            <w:iCs/>
          </w:rPr>
          <w:t>q</w:t>
        </w:r>
        <w:r w:rsidR="008D4B87" w:rsidRPr="264BB9A2">
          <w:rPr>
            <w:rFonts w:ascii="Times New Roman" w:eastAsia="Times New Roman" w:hAnsi="Times New Roman" w:cs="Times New Roman"/>
          </w:rPr>
          <w:t xml:space="preserve">, for LSE </w:t>
        </w:r>
        <w:r w:rsidR="008D4B87" w:rsidRPr="00497450">
          <w:rPr>
            <w:rFonts w:ascii="Times New Roman" w:eastAsia="Times New Roman" w:hAnsi="Times New Roman" w:cs="Times New Roman"/>
            <w:i/>
            <w:iCs/>
          </w:rPr>
          <w:t>l</w:t>
        </w:r>
        <w:r w:rsidR="008D4B87" w:rsidRPr="264BB9A2">
          <w:rPr>
            <w:rFonts w:ascii="Times New Roman" w:eastAsia="Times New Roman" w:hAnsi="Times New Roman" w:cs="Times New Roman"/>
          </w:rPr>
          <w:t xml:space="preserve"> and Season </w:t>
        </w:r>
        <w:r w:rsidR="008D4B87" w:rsidRPr="00497450">
          <w:rPr>
            <w:rFonts w:ascii="Times New Roman" w:eastAsia="Times New Roman" w:hAnsi="Times New Roman" w:cs="Times New Roman"/>
            <w:i/>
            <w:iCs/>
          </w:rPr>
          <w:t>s</w:t>
        </w:r>
        <w:r w:rsidR="008D4B87" w:rsidRPr="004821E3">
          <w:rPr>
            <w:rFonts w:ascii="Times New Roman" w:eastAsia="Times New Roman" w:hAnsi="Times New Roman" w:cs="Times New Roman"/>
          </w:rPr>
          <w:t xml:space="preserve"> </w:t>
        </w:r>
        <w:r w:rsidR="008D4B87" w:rsidRPr="264BB9A2">
          <w:rPr>
            <w:rFonts w:ascii="Times New Roman" w:eastAsia="Times New Roman" w:hAnsi="Times New Roman" w:cs="Times New Roman"/>
          </w:rPr>
          <w:t>value RESDR</w:t>
        </w:r>
        <w:r w:rsidR="008D4B87" w:rsidRPr="004821E3">
          <w:rPr>
            <w:rFonts w:ascii="Times New Roman" w:eastAsia="Times New Roman" w:hAnsi="Times New Roman" w:cs="Times New Roman"/>
          </w:rPr>
          <w:t xml:space="preserve">LSE </w:t>
        </w:r>
        <w:r w:rsidR="008D4B87" w:rsidRPr="00497450">
          <w:rPr>
            <w:rFonts w:ascii="Times New Roman" w:eastAsia="Times New Roman" w:hAnsi="Times New Roman" w:cs="Times New Roman"/>
            <w:i/>
            <w:iCs/>
            <w:vertAlign w:val="subscript"/>
          </w:rPr>
          <w:t>l, q, s</w:t>
        </w:r>
        <w:r w:rsidR="008D4B87" w:rsidRPr="264BB9A2">
          <w:rPr>
            <w:rFonts w:ascii="Times New Roman" w:eastAsia="Times New Roman" w:hAnsi="Times New Roman" w:cs="Times New Roman"/>
          </w:rPr>
          <w:t>.</w:t>
        </w:r>
      </w:ins>
    </w:p>
    <w:p w14:paraId="2B451499" w14:textId="63D8E401" w:rsidR="00F660B0" w:rsidRPr="00015D94" w:rsidRDefault="00F660B0" w:rsidP="00F660B0">
      <w:pPr>
        <w:spacing w:before="240" w:after="240" w:line="240" w:lineRule="auto"/>
        <w:ind w:left="720" w:hanging="720"/>
        <w:rPr>
          <w:ins w:id="2727" w:author="ERCOT" w:date="2025-08-22T09:18:00Z" w16du:dateUtc="2025-08-22T14:18:00Z"/>
          <w:rFonts w:ascii="Times New Roman" w:eastAsia="Times New Roman" w:hAnsi="Times New Roman" w:cs="Times New Roman"/>
        </w:rPr>
      </w:pPr>
      <w:ins w:id="2728" w:author="ERCOT" w:date="2025-08-22T09:18:00Z" w16du:dateUtc="2025-08-22T14:18:00Z">
        <w:r w:rsidRPr="00015D94">
          <w:rPr>
            <w:rFonts w:ascii="Times New Roman" w:eastAsia="Times New Roman" w:hAnsi="Times New Roman" w:cs="Times New Roman"/>
          </w:rPr>
          <w:t xml:space="preserve">(4) </w:t>
        </w:r>
        <w:r w:rsidRPr="00015D94">
          <w:rPr>
            <w:rFonts w:ascii="Times New Roman" w:eastAsia="Times New Roman" w:hAnsi="Times New Roman" w:cs="Times New Roman"/>
          </w:rPr>
          <w:tab/>
          <w:t xml:space="preserve">For purposes of the calculations described above in paragraph (3), if ERCOT finds that data submitted by a REP or NOIE LSE is missing or invalid for a participant that participant will be excluded from the calculations for the Season. </w:t>
        </w:r>
        <w:r>
          <w:rPr>
            <w:rFonts w:ascii="Times New Roman" w:eastAsia="Times New Roman" w:hAnsi="Times New Roman" w:cs="Times New Roman"/>
          </w:rPr>
          <w:t xml:space="preserve"> </w:t>
        </w:r>
        <w:r w:rsidRPr="00015D94">
          <w:rPr>
            <w:rFonts w:ascii="Times New Roman" w:eastAsia="Times New Roman" w:hAnsi="Times New Roman" w:cs="Times New Roman"/>
          </w:rPr>
          <w:t xml:space="preserve">If ERCOT finds that data submitted by a REP or NOIE LSE is missing or invalid for a specific deployment event, ERCOT </w:t>
        </w:r>
        <w:r w:rsidR="00D81224">
          <w:rPr>
            <w:rFonts w:ascii="Times New Roman" w:eastAsia="Times New Roman" w:hAnsi="Times New Roman" w:cs="Times New Roman"/>
          </w:rPr>
          <w:t xml:space="preserve">will </w:t>
        </w:r>
        <w:r w:rsidRPr="00015D94">
          <w:rPr>
            <w:rFonts w:ascii="Times New Roman" w:eastAsia="Times New Roman" w:hAnsi="Times New Roman" w:cs="Times New Roman"/>
          </w:rPr>
          <w:t>treat that participant as not being deployed for that event.</w:t>
        </w:r>
      </w:ins>
    </w:p>
    <w:p w14:paraId="636D8CF0" w14:textId="77777777" w:rsidR="00D81224" w:rsidRPr="00895FDB" w:rsidRDefault="00D81224" w:rsidP="00D81224">
      <w:pPr>
        <w:spacing w:before="240" w:after="240" w:line="240" w:lineRule="auto"/>
        <w:ind w:left="720" w:hanging="720"/>
        <w:rPr>
          <w:ins w:id="2729" w:author="ERCOT" w:date="2025-08-22T09:19:00Z" w16du:dateUtc="2025-08-22T14:19:00Z"/>
          <w:rFonts w:ascii="Times New Roman" w:eastAsia="Times New Roman" w:hAnsi="Times New Roman" w:cs="Times New Roman"/>
        </w:rPr>
      </w:pPr>
      <w:ins w:id="2730" w:author="ERCOT" w:date="2025-08-22T09:19:00Z" w16du:dateUtc="2025-08-22T14:19:00Z">
        <w:r w:rsidRPr="264BB9A2">
          <w:rPr>
            <w:rFonts w:ascii="Times New Roman" w:eastAsia="Times New Roman" w:hAnsi="Times New Roman" w:cs="Times New Roman"/>
          </w:rPr>
          <w:t>(</w:t>
        </w:r>
        <w:r>
          <w:rPr>
            <w:rFonts w:ascii="Times New Roman" w:eastAsia="Times New Roman" w:hAnsi="Times New Roman" w:cs="Times New Roman"/>
          </w:rPr>
          <w:t>5</w:t>
        </w:r>
        <w:r w:rsidRPr="264BB9A2">
          <w:rPr>
            <w:rFonts w:ascii="Times New Roman" w:eastAsia="Times New Roman" w:hAnsi="Times New Roman" w:cs="Times New Roman"/>
          </w:rPr>
          <w:t>)</w:t>
        </w:r>
        <w:r>
          <w:rPr>
            <w:rFonts w:ascii="Times New Roman" w:eastAsia="Times New Roman" w:hAnsi="Times New Roman" w:cs="Times New Roman"/>
          </w:rPr>
          <w:tab/>
        </w:r>
        <w:r w:rsidRPr="264BB9A2">
          <w:rPr>
            <w:rFonts w:ascii="Times New Roman" w:eastAsia="Times New Roman" w:hAnsi="Times New Roman" w:cs="Times New Roman"/>
          </w:rPr>
          <w:t xml:space="preserve">For participants with on-site PV and/or wind generation during REP </w:t>
        </w:r>
        <w:r>
          <w:rPr>
            <w:rFonts w:ascii="Times New Roman" w:eastAsia="Times New Roman" w:hAnsi="Times New Roman" w:cs="Times New Roman"/>
          </w:rPr>
          <w:t>or</w:t>
        </w:r>
        <w:r w:rsidRPr="264BB9A2">
          <w:rPr>
            <w:rFonts w:ascii="Times New Roman" w:eastAsia="Times New Roman" w:hAnsi="Times New Roman" w:cs="Times New Roman"/>
          </w:rPr>
          <w:t xml:space="preserve"> NOIE LSE deployment events, if ERCOT determines that an increase in the MWh export was realized during an hour, that increase will be added to the load reduction calculated in paragraph (1) above.</w:t>
        </w:r>
      </w:ins>
    </w:p>
    <w:p w14:paraId="7CC4CFF1" w14:textId="77777777" w:rsidR="00D81224" w:rsidRPr="004821E3" w:rsidRDefault="00D81224" w:rsidP="00D81224">
      <w:pPr>
        <w:spacing w:after="240" w:line="240" w:lineRule="auto"/>
        <w:ind w:left="720" w:hanging="720"/>
        <w:rPr>
          <w:ins w:id="2731" w:author="ERCOT" w:date="2025-08-22T09:19:00Z" w16du:dateUtc="2025-08-22T14:19:00Z"/>
          <w:rFonts w:ascii="Times New Roman" w:eastAsia="Times New Roman" w:hAnsi="Times New Roman" w:cs="Times New Roman"/>
        </w:rPr>
      </w:pPr>
      <w:ins w:id="2732" w:author="ERCOT" w:date="2025-08-22T09:19:00Z" w16du:dateUtc="2025-08-22T14:19:00Z">
        <w:r w:rsidRPr="264BB9A2">
          <w:rPr>
            <w:rFonts w:ascii="Times New Roman" w:eastAsia="Times New Roman" w:hAnsi="Times New Roman" w:cs="Times New Roman"/>
          </w:rPr>
          <w:t>(</w:t>
        </w:r>
        <w:r>
          <w:rPr>
            <w:rFonts w:ascii="Times New Roman" w:eastAsia="Times New Roman" w:hAnsi="Times New Roman" w:cs="Times New Roman"/>
          </w:rPr>
          <w:t>6</w:t>
        </w:r>
        <w:r w:rsidRPr="264BB9A2">
          <w:rPr>
            <w:rFonts w:ascii="Times New Roman" w:eastAsia="Times New Roman" w:hAnsi="Times New Roman" w:cs="Times New Roman"/>
          </w:rPr>
          <w:t>)</w:t>
        </w:r>
        <w:r>
          <w:rPr>
            <w:rFonts w:ascii="Times New Roman" w:eastAsia="Times New Roman" w:hAnsi="Times New Roman" w:cs="Times New Roman"/>
          </w:rPr>
          <w:tab/>
        </w:r>
        <w:r w:rsidRPr="264BB9A2">
          <w:rPr>
            <w:rFonts w:ascii="Times New Roman" w:eastAsia="Times New Roman" w:hAnsi="Times New Roman" w:cs="Times New Roman"/>
          </w:rPr>
          <w:t>For participants with other type</w:t>
        </w:r>
        <w:r>
          <w:rPr>
            <w:rFonts w:ascii="Times New Roman" w:eastAsia="Times New Roman" w:hAnsi="Times New Roman" w:cs="Times New Roman"/>
          </w:rPr>
          <w:t>s</w:t>
        </w:r>
        <w:r w:rsidRPr="264BB9A2">
          <w:rPr>
            <w:rFonts w:ascii="Times New Roman" w:eastAsia="Times New Roman" w:hAnsi="Times New Roman" w:cs="Times New Roman"/>
          </w:rPr>
          <w:t xml:space="preserve"> of on-site generation, ERCOT will not attempt to quantify changes in export and will not include any such increases in export to the grid in the load reduction calculated in paragraph (1) abo</w:t>
        </w:r>
        <w:r w:rsidRPr="004821E3">
          <w:rPr>
            <w:rFonts w:ascii="Times New Roman" w:eastAsia="Times New Roman" w:hAnsi="Times New Roman" w:cs="Times New Roman"/>
          </w:rPr>
          <w:t>ve.</w:t>
        </w:r>
      </w:ins>
    </w:p>
    <w:p w14:paraId="256A3AF3" w14:textId="77777777" w:rsidR="00D81224" w:rsidRDefault="00D81224" w:rsidP="00D81224">
      <w:pPr>
        <w:spacing w:after="240" w:line="240" w:lineRule="auto"/>
        <w:ind w:left="720" w:hanging="720"/>
        <w:rPr>
          <w:ins w:id="2733" w:author="ERCOT" w:date="2025-08-22T09:19:00Z" w16du:dateUtc="2025-08-22T14:19:00Z"/>
          <w:rFonts w:ascii="Times New Roman" w:eastAsia="Times New Roman" w:hAnsi="Times New Roman" w:cs="Times New Roman"/>
        </w:rPr>
      </w:pPr>
      <w:ins w:id="2734" w:author="ERCOT" w:date="2025-08-22T09:19:00Z" w16du:dateUtc="2025-08-22T14:19:00Z">
        <w:r w:rsidRPr="004821E3">
          <w:rPr>
            <w:rFonts w:ascii="Times New Roman" w:eastAsia="Times New Roman" w:hAnsi="Times New Roman" w:cs="Times New Roman"/>
          </w:rPr>
          <w:t>(</w:t>
        </w:r>
        <w:r>
          <w:rPr>
            <w:rFonts w:ascii="Times New Roman" w:eastAsia="Times New Roman" w:hAnsi="Times New Roman" w:cs="Times New Roman"/>
          </w:rPr>
          <w:t>7</w:t>
        </w:r>
        <w:r w:rsidRPr="004821E3">
          <w:rPr>
            <w:rFonts w:ascii="Times New Roman" w:eastAsia="Times New Roman" w:hAnsi="Times New Roman" w:cs="Times New Roman"/>
          </w:rPr>
          <w:t>)</w:t>
        </w:r>
        <w:r>
          <w:rPr>
            <w:rFonts w:ascii="Times New Roman" w:eastAsia="Times New Roman" w:hAnsi="Times New Roman" w:cs="Times New Roman"/>
          </w:rPr>
          <w:tab/>
        </w:r>
        <w:r w:rsidRPr="004821E3">
          <w:rPr>
            <w:rFonts w:ascii="Times New Roman" w:eastAsia="Times New Roman" w:hAnsi="Times New Roman" w:cs="Times New Roman"/>
          </w:rPr>
          <w:t xml:space="preserve">ERCOT then shall calculate RESDRLSE </w:t>
        </w:r>
        <w:r w:rsidRPr="004821E3">
          <w:rPr>
            <w:rFonts w:ascii="Times New Roman" w:eastAsia="Times New Roman" w:hAnsi="Times New Roman" w:cs="Times New Roman"/>
            <w:i/>
            <w:iCs/>
            <w:vertAlign w:val="subscript"/>
          </w:rPr>
          <w:t>l, q, s</w:t>
        </w:r>
        <w:r w:rsidRPr="004821E3">
          <w:rPr>
            <w:rFonts w:ascii="Times New Roman" w:eastAsia="Times New Roman" w:hAnsi="Times New Roman" w:cs="Times New Roman"/>
          </w:rPr>
          <w:t xml:space="preserve"> values to be used for </w:t>
        </w:r>
        <w:r>
          <w:rPr>
            <w:rFonts w:ascii="Times New Roman" w:eastAsia="Times New Roman" w:hAnsi="Times New Roman" w:cs="Times New Roman"/>
          </w:rPr>
          <w:t>S</w:t>
        </w:r>
        <w:r w:rsidRPr="004821E3">
          <w:rPr>
            <w:rFonts w:ascii="Times New Roman" w:eastAsia="Times New Roman" w:hAnsi="Times New Roman" w:cs="Times New Roman"/>
          </w:rPr>
          <w:t>ettlement purposes as the sum of the MWh load reductions by interval a</w:t>
        </w:r>
        <w:r w:rsidRPr="264BB9A2">
          <w:rPr>
            <w:rFonts w:ascii="Times New Roman" w:eastAsia="Times New Roman" w:hAnsi="Times New Roman" w:cs="Times New Roman"/>
          </w:rPr>
          <w:t xml:space="preserve">cross those hours for the </w:t>
        </w:r>
        <w:r>
          <w:rPr>
            <w:rFonts w:ascii="Times New Roman" w:eastAsia="Times New Roman" w:hAnsi="Times New Roman" w:cs="Times New Roman"/>
          </w:rPr>
          <w:t>S</w:t>
        </w:r>
        <w:r w:rsidRPr="264BB9A2">
          <w:rPr>
            <w:rFonts w:ascii="Times New Roman" w:eastAsia="Times New Roman" w:hAnsi="Times New Roman" w:cs="Times New Roman"/>
          </w:rPr>
          <w:t>eason for each REP and NOIE LSE.</w:t>
        </w:r>
      </w:ins>
    </w:p>
    <w:p w14:paraId="7764536A" w14:textId="77777777" w:rsidR="00D81224" w:rsidRPr="00895FDB" w:rsidRDefault="00D81224" w:rsidP="00D81224">
      <w:pPr>
        <w:spacing w:after="240" w:line="240" w:lineRule="auto"/>
        <w:ind w:left="720" w:hanging="720"/>
        <w:rPr>
          <w:ins w:id="2735" w:author="ERCOT" w:date="2025-08-22T09:19:00Z" w16du:dateUtc="2025-08-22T14:19:00Z"/>
          <w:rFonts w:ascii="Times New Roman" w:eastAsia="Times New Roman" w:hAnsi="Times New Roman" w:cs="Times New Roman"/>
        </w:rPr>
      </w:pPr>
      <w:ins w:id="2736" w:author="ERCOT" w:date="2025-08-22T09:19:00Z" w16du:dateUtc="2025-08-22T14:19:00Z">
        <w:r w:rsidRPr="40BAB7ED">
          <w:rPr>
            <w:rFonts w:ascii="Times New Roman" w:eastAsia="Times New Roman" w:hAnsi="Times New Roman" w:cs="Times New Roman"/>
          </w:rPr>
          <w:t>(8)       The RESDRLSE</w:t>
        </w:r>
        <w:r w:rsidRPr="40BAB7ED">
          <w:rPr>
            <w:rFonts w:ascii="Times New Roman" w:eastAsia="Times New Roman" w:hAnsi="Times New Roman" w:cs="Times New Roman"/>
            <w:i/>
            <w:iCs/>
            <w:vertAlign w:val="subscript"/>
          </w:rPr>
          <w:t xml:space="preserve"> l, q, s</w:t>
        </w:r>
        <w:r w:rsidRPr="40BAB7ED">
          <w:rPr>
            <w:rFonts w:ascii="Times New Roman" w:eastAsia="Times New Roman" w:hAnsi="Times New Roman" w:cs="Times New Roman"/>
          </w:rPr>
          <w:t xml:space="preserve"> value calculated by ERCOT will only be recalculated for settlements subsequent to the final settlement for errors in calculation or granted disputes.  </w:t>
        </w:r>
      </w:ins>
    </w:p>
    <w:p w14:paraId="5EE11339" w14:textId="77777777" w:rsidR="00D81224" w:rsidRDefault="00D81224" w:rsidP="00D81224">
      <w:pPr>
        <w:spacing w:after="240" w:line="240" w:lineRule="auto"/>
        <w:ind w:left="720" w:hanging="720"/>
        <w:rPr>
          <w:ins w:id="2737" w:author="ERCOT" w:date="2025-08-22T09:19:00Z" w16du:dateUtc="2025-08-22T14:19:00Z"/>
          <w:rFonts w:ascii="Times New Roman" w:eastAsia="Times New Roman" w:hAnsi="Times New Roman" w:cs="Times New Roman"/>
        </w:rPr>
      </w:pPr>
      <w:ins w:id="2738" w:author="ERCOT" w:date="2025-08-22T09:19:00Z" w16du:dateUtc="2025-08-22T14:19:00Z">
        <w:r w:rsidRPr="40BAB7ED">
          <w:rPr>
            <w:rFonts w:ascii="Times New Roman" w:eastAsia="Times New Roman" w:hAnsi="Times New Roman" w:cs="Times New Roman"/>
          </w:rPr>
          <w:t>(9)</w:t>
        </w:r>
        <w:r>
          <w:rPr>
            <w:rFonts w:ascii="Times New Roman" w:eastAsia="Times New Roman" w:hAnsi="Times New Roman" w:cs="Times New Roman"/>
          </w:rPr>
          <w:tab/>
        </w:r>
        <w:r w:rsidRPr="40BAB7ED">
          <w:rPr>
            <w:rFonts w:ascii="Times New Roman" w:eastAsia="Times New Roman" w:hAnsi="Times New Roman" w:cs="Times New Roman"/>
          </w:rPr>
          <w:t xml:space="preserve">ERCOT shall post a </w:t>
        </w:r>
        <w:r>
          <w:rPr>
            <w:rFonts w:ascii="Times New Roman" w:eastAsia="Times New Roman" w:hAnsi="Times New Roman" w:cs="Times New Roman"/>
          </w:rPr>
          <w:t>report</w:t>
        </w:r>
        <w:r w:rsidRPr="40BAB7ED">
          <w:rPr>
            <w:rFonts w:ascii="Times New Roman" w:eastAsia="Times New Roman" w:hAnsi="Times New Roman" w:cs="Times New Roman"/>
          </w:rPr>
          <w:t xml:space="preserve"> to the MIS Certified Area for each participating REP and NOIE LSE containing the details of the performance during deployment events that are subject to payment for a Season. </w:t>
        </w:r>
      </w:ins>
    </w:p>
    <w:p w14:paraId="0D80CA5A" w14:textId="77777777" w:rsidR="008D4B87" w:rsidRPr="00FD2520" w:rsidRDefault="008D4B87" w:rsidP="00FD2520">
      <w:pPr>
        <w:keepNext/>
        <w:widowControl w:val="0"/>
        <w:tabs>
          <w:tab w:val="left" w:pos="1260"/>
        </w:tabs>
        <w:spacing w:before="240" w:after="240" w:line="240" w:lineRule="auto"/>
        <w:ind w:left="1260" w:hanging="1260"/>
        <w:outlineLvl w:val="3"/>
        <w:rPr>
          <w:ins w:id="2739" w:author="ERCOT" w:date="2025-07-16T18:35:00Z" w16du:dateUtc="2025-07-16T23:35:00Z"/>
          <w:rFonts w:ascii="Times New Roman" w:eastAsia="Times New Roman" w:hAnsi="Times New Roman" w:cs="Times New Roman"/>
          <w:b/>
          <w:bCs/>
          <w:snapToGrid w:val="0"/>
          <w:kern w:val="0"/>
          <w14:ligatures w14:val="none"/>
        </w:rPr>
      </w:pPr>
      <w:ins w:id="2740" w:author="ERCOT" w:date="2025-07-16T18:35:00Z" w16du:dateUtc="2025-07-16T23:35:00Z">
        <w:r w:rsidRPr="00FD2520">
          <w:rPr>
            <w:rFonts w:ascii="Times New Roman" w:eastAsia="Times New Roman" w:hAnsi="Times New Roman" w:cs="Times New Roman"/>
            <w:b/>
            <w:bCs/>
            <w:snapToGrid w:val="0"/>
            <w:kern w:val="0"/>
            <w14:ligatures w14:val="none"/>
          </w:rPr>
          <w:lastRenderedPageBreak/>
          <w:t>8.1.4.4</w:t>
        </w:r>
        <w:r w:rsidRPr="00FD2520">
          <w:rPr>
            <w:rFonts w:ascii="Times New Roman" w:eastAsia="Times New Roman" w:hAnsi="Times New Roman" w:cs="Times New Roman"/>
            <w:b/>
            <w:bCs/>
            <w:snapToGrid w:val="0"/>
            <w:kern w:val="0"/>
            <w14:ligatures w14:val="none"/>
          </w:rPr>
          <w:tab/>
          <w:t>Baselines for Residential Demand Response Program</w:t>
        </w:r>
      </w:ins>
    </w:p>
    <w:p w14:paraId="20DFA4FB" w14:textId="77777777" w:rsidR="008D4B87" w:rsidRPr="00C76809" w:rsidRDefault="008D4B87" w:rsidP="008D4B87">
      <w:pPr>
        <w:spacing w:after="240" w:line="240" w:lineRule="auto"/>
        <w:ind w:left="720" w:hanging="720"/>
        <w:rPr>
          <w:ins w:id="2741" w:author="ERCOT" w:date="2025-07-16T18:35:00Z" w16du:dateUtc="2025-07-16T23:35:00Z"/>
          <w:rFonts w:ascii="Times New Roman" w:eastAsia="Times New Roman" w:hAnsi="Times New Roman" w:cs="Times New Roman"/>
        </w:rPr>
      </w:pPr>
      <w:ins w:id="2742" w:author="ERCOT" w:date="2025-07-16T18:35:00Z" w16du:dateUtc="2025-07-16T23:35:00Z">
        <w:r w:rsidRPr="264BB9A2">
          <w:rPr>
            <w:rFonts w:ascii="Times New Roman" w:eastAsia="Times New Roman" w:hAnsi="Times New Roman" w:cs="Times New Roman"/>
          </w:rPr>
          <w:t>(1)</w:t>
        </w:r>
        <w:r>
          <w:rPr>
            <w:rFonts w:ascii="Times New Roman" w:eastAsia="Times New Roman" w:hAnsi="Times New Roman" w:cs="Times New Roman"/>
          </w:rPr>
          <w:tab/>
        </w:r>
        <w:r w:rsidRPr="264BB9A2">
          <w:rPr>
            <w:rFonts w:ascii="Times New Roman" w:eastAsia="Times New Roman" w:hAnsi="Times New Roman" w:cs="Times New Roman"/>
          </w:rPr>
          <w:t xml:space="preserve">ERCOT applies a variety of baseline methodologies for Demand </w:t>
        </w:r>
        <w:r>
          <w:rPr>
            <w:rFonts w:ascii="Times New Roman" w:eastAsia="Times New Roman" w:hAnsi="Times New Roman" w:cs="Times New Roman"/>
          </w:rPr>
          <w:t>r</w:t>
        </w:r>
        <w:r w:rsidRPr="264BB9A2">
          <w:rPr>
            <w:rFonts w:ascii="Times New Roman" w:eastAsia="Times New Roman" w:hAnsi="Times New Roman" w:cs="Times New Roman"/>
          </w:rPr>
          <w:t xml:space="preserve">esponse quantification </w:t>
        </w:r>
        <w:r w:rsidRPr="00C76809">
          <w:rPr>
            <w:rFonts w:ascii="Times New Roman" w:eastAsia="Times New Roman" w:hAnsi="Times New Roman" w:cs="Times New Roman"/>
          </w:rPr>
          <w:t xml:space="preserve">purposes; the methodologies are documented on the ERCOT website at the following URL: </w:t>
        </w:r>
        <w:r w:rsidRPr="00C76809">
          <w:rPr>
            <w:rFonts w:ascii="Times New Roman" w:eastAsia="Times New Roman" w:hAnsi="Times New Roman" w:cs="Times New Roman"/>
          </w:rPr>
          <w:fldChar w:fldCharType="begin"/>
        </w:r>
        <w:r w:rsidRPr="00C76809">
          <w:rPr>
            <w:rFonts w:ascii="Times New Roman" w:eastAsia="Times New Roman" w:hAnsi="Times New Roman" w:cs="Times New Roman"/>
          </w:rPr>
          <w:instrText xml:space="preserve">HYPERLINK "https://www.ercot.com/services/programs/load" </w:instrText>
        </w:r>
        <w:r w:rsidRPr="00C76809">
          <w:rPr>
            <w:rFonts w:ascii="Times New Roman" w:eastAsia="Times New Roman" w:hAnsi="Times New Roman" w:cs="Times New Roman"/>
          </w:rPr>
        </w:r>
        <w:r w:rsidRPr="00C76809">
          <w:rPr>
            <w:rFonts w:ascii="Times New Roman" w:eastAsia="Times New Roman" w:hAnsi="Times New Roman" w:cs="Times New Roman"/>
          </w:rPr>
          <w:fldChar w:fldCharType="separate"/>
        </w:r>
        <w:r w:rsidRPr="00C76809">
          <w:rPr>
            <w:rFonts w:ascii="Times New Roman" w:hAnsi="Times New Roman" w:cs="Times New Roman"/>
          </w:rPr>
          <w:t>https://www.ercot.com/services/programs/load</w:t>
        </w:r>
        <w:r w:rsidRPr="00C76809">
          <w:rPr>
            <w:rFonts w:ascii="Times New Roman" w:eastAsia="Times New Roman" w:hAnsi="Times New Roman" w:cs="Times New Roman"/>
          </w:rPr>
          <w:fldChar w:fldCharType="end"/>
        </w:r>
        <w:r w:rsidRPr="00C76809">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C76809">
          <w:rPr>
            <w:rFonts w:ascii="Times New Roman" w:eastAsia="Times New Roman" w:hAnsi="Times New Roman" w:cs="Times New Roman"/>
          </w:rPr>
          <w:t xml:space="preserve">Baseline methodology options for Residential Loads are typically limited to three of those methodologies: Statistical Regression, Control Group, and Matching Sites. </w:t>
        </w:r>
        <w:r>
          <w:rPr>
            <w:rFonts w:ascii="Times New Roman" w:eastAsia="Times New Roman" w:hAnsi="Times New Roman" w:cs="Times New Roman"/>
          </w:rPr>
          <w:t xml:space="preserve"> </w:t>
        </w:r>
        <w:r w:rsidRPr="00C76809">
          <w:rPr>
            <w:rFonts w:ascii="Times New Roman" w:eastAsia="Times New Roman" w:hAnsi="Times New Roman" w:cs="Times New Roman"/>
          </w:rPr>
          <w:t xml:space="preserve">For purposes of the RDR Program ERCOT expects to apply the Matching Sites methodology but may consider </w:t>
        </w:r>
        <w:r>
          <w:rPr>
            <w:rFonts w:ascii="Times New Roman" w:eastAsia="Times New Roman" w:hAnsi="Times New Roman" w:cs="Times New Roman"/>
          </w:rPr>
          <w:t xml:space="preserve">using </w:t>
        </w:r>
        <w:r w:rsidRPr="00C76809">
          <w:rPr>
            <w:rFonts w:ascii="Times New Roman" w:eastAsia="Times New Roman" w:hAnsi="Times New Roman" w:cs="Times New Roman"/>
          </w:rPr>
          <w:t xml:space="preserve">the </w:t>
        </w:r>
        <w:r>
          <w:rPr>
            <w:rFonts w:ascii="Times New Roman" w:eastAsia="Times New Roman" w:hAnsi="Times New Roman" w:cs="Times New Roman"/>
          </w:rPr>
          <w:t>Statistical Regression baseline if</w:t>
        </w:r>
        <w:r w:rsidRPr="00C76809">
          <w:rPr>
            <w:rFonts w:ascii="Times New Roman" w:eastAsia="Times New Roman" w:hAnsi="Times New Roman" w:cs="Times New Roman"/>
          </w:rPr>
          <w:t xml:space="preserve"> deemed by ERCOT to be necessary.</w:t>
        </w:r>
      </w:ins>
    </w:p>
    <w:p w14:paraId="721F6356" w14:textId="7D057D46" w:rsidR="00C76809" w:rsidRPr="00C76809" w:rsidRDefault="00C76809" w:rsidP="00C76809">
      <w:pPr>
        <w:spacing w:after="240" w:line="240" w:lineRule="auto"/>
        <w:ind w:left="720" w:hanging="720"/>
        <w:rPr>
          <w:ins w:id="2743" w:author="ERCOT" w:date="2025-07-14T09:33:00Z" w16du:dateUtc="2025-07-14T14:33:00Z"/>
          <w:rFonts w:ascii="Times New Roman" w:eastAsia="Times New Roman" w:hAnsi="Times New Roman" w:cs="Times New Roman"/>
        </w:rPr>
      </w:pPr>
      <w:ins w:id="2744" w:author="ERCOT" w:date="2025-07-14T09:33:00Z" w16du:dateUtc="2025-07-14T14:33:00Z">
        <w:r w:rsidRPr="00C76809">
          <w:rPr>
            <w:rFonts w:ascii="Times New Roman" w:eastAsia="Times New Roman" w:hAnsi="Times New Roman" w:cs="Times New Roman"/>
          </w:rPr>
          <w:t>(2)</w:t>
        </w:r>
        <w:r w:rsidRPr="00C76809">
          <w:rPr>
            <w:rFonts w:ascii="Times New Roman" w:eastAsia="Times New Roman" w:hAnsi="Times New Roman" w:cs="Times New Roman"/>
          </w:rPr>
          <w:tab/>
          <w:t>Since the Matching Sites methodology does not produce an inherently unbiased baseline, ERCOT also expects to apply the ‘Event Day Adjustment Methodology’ described in the document cited in paragraph (1) above to further improve the baseline accuracy.</w:t>
        </w:r>
      </w:ins>
    </w:p>
    <w:p w14:paraId="3932DB7F" w14:textId="1F14A831" w:rsidR="00C76809" w:rsidRPr="00C76809" w:rsidRDefault="00C76809" w:rsidP="00C76809">
      <w:pPr>
        <w:spacing w:after="240" w:line="240" w:lineRule="auto"/>
        <w:ind w:left="720" w:hanging="720"/>
        <w:rPr>
          <w:ins w:id="2745" w:author="ERCOT" w:date="2025-07-14T09:33:00Z" w16du:dateUtc="2025-07-14T14:33:00Z"/>
          <w:rFonts w:ascii="Times New Roman" w:eastAsia="Times New Roman" w:hAnsi="Times New Roman" w:cs="Times New Roman"/>
        </w:rPr>
      </w:pPr>
      <w:ins w:id="2746" w:author="ERCOT" w:date="2025-07-14T09:33:00Z" w16du:dateUtc="2025-07-14T14:33:00Z">
        <w:r w:rsidRPr="00C76809">
          <w:rPr>
            <w:rFonts w:ascii="Times New Roman" w:eastAsia="Times New Roman" w:hAnsi="Times New Roman" w:cs="Times New Roman"/>
          </w:rPr>
          <w:t>(3)</w:t>
        </w:r>
        <w:r w:rsidRPr="00C76809">
          <w:rPr>
            <w:rFonts w:ascii="Times New Roman" w:eastAsia="Times New Roman" w:hAnsi="Times New Roman" w:cs="Times New Roman"/>
          </w:rPr>
          <w:tab/>
          <w:t xml:space="preserve">A critical requirement for using the Matching Sites methodology is to ensure that the Sites selected are not participating in programs that result in or encourage changes to the </w:t>
        </w:r>
      </w:ins>
      <w:ins w:id="2747" w:author="ERCOT" w:date="2025-07-15T07:57:00Z" w16du:dateUtc="2025-07-15T12:57:00Z">
        <w:r w:rsidR="001B6C6B">
          <w:rPr>
            <w:rFonts w:ascii="Times New Roman" w:eastAsia="Times New Roman" w:hAnsi="Times New Roman" w:cs="Times New Roman"/>
          </w:rPr>
          <w:t>L</w:t>
        </w:r>
      </w:ins>
      <w:ins w:id="2748" w:author="ERCOT" w:date="2025-07-14T09:33:00Z" w16du:dateUtc="2025-07-14T14:33:00Z">
        <w:r w:rsidRPr="00C76809">
          <w:rPr>
            <w:rFonts w:ascii="Times New Roman" w:eastAsia="Times New Roman" w:hAnsi="Times New Roman" w:cs="Times New Roman"/>
          </w:rPr>
          <w:t>oad shape characteristics on event days.</w:t>
        </w:r>
      </w:ins>
      <w:ins w:id="2749" w:author="ERCOT" w:date="2025-07-14T09:34:00Z" w16du:dateUtc="2025-07-14T14:34:00Z">
        <w:r>
          <w:rPr>
            <w:rFonts w:ascii="Times New Roman" w:eastAsia="Times New Roman" w:hAnsi="Times New Roman" w:cs="Times New Roman"/>
          </w:rPr>
          <w:t xml:space="preserve"> </w:t>
        </w:r>
      </w:ins>
      <w:ins w:id="2750" w:author="ERCOT" w:date="2025-07-14T09:33:00Z" w16du:dateUtc="2025-07-14T14:33:00Z">
        <w:r w:rsidRPr="00C76809">
          <w:rPr>
            <w:rFonts w:ascii="Times New Roman" w:eastAsia="Times New Roman" w:hAnsi="Times New Roman" w:cs="Times New Roman"/>
          </w:rPr>
          <w:t xml:space="preserve"> ERCOT expects to accomplish this by using the data submitted by NOIE LSEs and by using data already available in ERCOT systems or from surveys conducted by ERCOT.</w:t>
        </w:r>
      </w:ins>
    </w:p>
    <w:p w14:paraId="38C09D59" w14:textId="77777777" w:rsidR="00E951E2" w:rsidRDefault="00E951E2" w:rsidP="00E951E2">
      <w:pPr>
        <w:spacing w:after="240" w:line="240" w:lineRule="auto"/>
        <w:ind w:left="720" w:hanging="720"/>
        <w:rPr>
          <w:ins w:id="2751" w:author="ERCOT" w:date="2025-08-22T09:20:00Z" w16du:dateUtc="2025-08-22T14:20:00Z"/>
          <w:rFonts w:ascii="Times New Roman" w:eastAsia="Times New Roman" w:hAnsi="Times New Roman" w:cs="Times New Roman"/>
        </w:rPr>
      </w:pPr>
      <w:bookmarkStart w:id="2752" w:name="_Toc309731044"/>
      <w:bookmarkStart w:id="2753" w:name="_Toc405814019"/>
      <w:bookmarkStart w:id="2754" w:name="_Toc422207909"/>
      <w:bookmarkStart w:id="2755" w:name="_Toc438044823"/>
      <w:bookmarkStart w:id="2756" w:name="_Toc447622606"/>
      <w:bookmarkStart w:id="2757" w:name="_Toc80175256"/>
      <w:ins w:id="2758" w:author="ERCOT" w:date="2025-08-22T09:20:00Z" w16du:dateUtc="2025-08-22T14:20:00Z">
        <w:r w:rsidRPr="641C9952">
          <w:rPr>
            <w:rFonts w:ascii="Times New Roman" w:eastAsia="Times New Roman" w:hAnsi="Times New Roman" w:cs="Times New Roman"/>
          </w:rPr>
          <w:t>(4)</w:t>
        </w:r>
        <w:r>
          <w:tab/>
        </w:r>
        <w:r w:rsidRPr="641C9952">
          <w:rPr>
            <w:rFonts w:ascii="Times New Roman" w:eastAsia="Times New Roman" w:hAnsi="Times New Roman" w:cs="Times New Roman"/>
          </w:rPr>
          <w:t>Interval-by-interval baseline values will be determined for each deployed ESI ID/Unique Meter Identifier (UMI) for each interval of a deployment that is included in one of the highest Net Load hours in a Seasonal Assessment Period as specified in Section 3.26.3, Assessment Periods.</w:t>
        </w:r>
      </w:ins>
    </w:p>
    <w:p w14:paraId="50613E6A" w14:textId="77777777" w:rsidR="00E951E2" w:rsidRPr="00E951E2" w:rsidRDefault="00E951E2" w:rsidP="00E951E2">
      <w:pPr>
        <w:spacing w:after="240" w:line="240" w:lineRule="auto"/>
        <w:ind w:left="720" w:hanging="720"/>
        <w:rPr>
          <w:ins w:id="2759" w:author="ERCOT" w:date="2025-08-22T09:20:00Z" w16du:dateUtc="2025-08-22T14:20:00Z"/>
          <w:rFonts w:ascii="Times New Roman" w:eastAsia="Times New Roman" w:hAnsi="Times New Roman" w:cs="Times New Roman"/>
        </w:rPr>
      </w:pPr>
      <w:ins w:id="2760" w:author="ERCOT" w:date="2025-08-22T09:20:00Z" w16du:dateUtc="2025-08-22T14:20:00Z">
        <w:r w:rsidRPr="641C9952">
          <w:rPr>
            <w:rFonts w:ascii="Times New Roman" w:eastAsia="Times New Roman" w:hAnsi="Times New Roman" w:cs="Times New Roman"/>
          </w:rPr>
          <w:t>(5)</w:t>
        </w:r>
        <w:r>
          <w:rPr>
            <w:rFonts w:ascii="Times New Roman" w:eastAsia="Times New Roman" w:hAnsi="Times New Roman" w:cs="Times New Roman"/>
          </w:rPr>
          <w:tab/>
        </w:r>
        <w:r w:rsidRPr="641C9952">
          <w:rPr>
            <w:rFonts w:ascii="Times New Roman" w:eastAsia="Times New Roman" w:hAnsi="Times New Roman" w:cs="Times New Roman"/>
          </w:rPr>
          <w:t xml:space="preserve">If ERCOT is unable to find suitable matching sites for a participant or that participant will be excluded from the performance calculations described in Section 8.1.4.3 </w:t>
        </w:r>
        <w:r w:rsidRPr="00E951E2">
          <w:rPr>
            <w:rFonts w:ascii="Times New Roman" w:eastAsia="Times New Roman" w:hAnsi="Times New Roman" w:cs="Times New Roman"/>
          </w:rPr>
          <w:t xml:space="preserve">Performance Criteria for REPs and </w:t>
        </w:r>
        <w:r w:rsidRPr="00E951E2">
          <w:rPr>
            <w:rFonts w:ascii="Times New Roman" w:eastAsia="Calibri" w:hAnsi="Times New Roman" w:cs="Times New Roman"/>
          </w:rPr>
          <w:t xml:space="preserve">NOIE LSEs </w:t>
        </w:r>
        <w:r w:rsidRPr="00E951E2">
          <w:rPr>
            <w:rFonts w:ascii="Times New Roman" w:eastAsia="Times New Roman" w:hAnsi="Times New Roman" w:cs="Times New Roman"/>
          </w:rPr>
          <w:t>Participating in ERCOT’s Residential Demand Response Program</w:t>
        </w:r>
        <w:r w:rsidRPr="641C9952">
          <w:rPr>
            <w:rFonts w:ascii="Times New Roman" w:eastAsia="Times New Roman" w:hAnsi="Times New Roman" w:cs="Times New Roman"/>
          </w:rPr>
          <w:t>.</w:t>
        </w:r>
      </w:ins>
    </w:p>
    <w:p w14:paraId="177E88AE" w14:textId="77777777" w:rsidR="00C90FE4" w:rsidRPr="00C90FE4" w:rsidRDefault="00C90FE4" w:rsidP="00C90FE4">
      <w:pPr>
        <w:keepNext/>
        <w:tabs>
          <w:tab w:val="left" w:pos="1080"/>
        </w:tabs>
        <w:spacing w:before="240" w:after="240" w:line="240" w:lineRule="auto"/>
        <w:ind w:left="1080" w:hanging="1080"/>
        <w:outlineLvl w:val="2"/>
        <w:rPr>
          <w:rFonts w:ascii="Times New Roman" w:eastAsia="Calibri" w:hAnsi="Times New Roman" w:cs="Times New Roman"/>
          <w:bCs/>
        </w:rPr>
      </w:pPr>
      <w:commentRangeStart w:id="2761"/>
      <w:r w:rsidRPr="00C90FE4">
        <w:rPr>
          <w:rFonts w:ascii="Times New Roman" w:eastAsia="Calibri" w:hAnsi="Times New Roman" w:cs="Times New Roman"/>
          <w:b/>
          <w:bCs/>
          <w:i/>
        </w:rPr>
        <w:t>9.5.3</w:t>
      </w:r>
      <w:commentRangeEnd w:id="2761"/>
      <w:r w:rsidR="00FD2520">
        <w:rPr>
          <w:rStyle w:val="CommentReference"/>
          <w:rFonts w:ascii="Calibri" w:eastAsia="Calibri" w:hAnsi="Calibri" w:cs="Times New Roman"/>
          <w:kern w:val="0"/>
          <w14:ligatures w14:val="none"/>
        </w:rPr>
        <w:commentReference w:id="2761"/>
      </w:r>
      <w:r w:rsidRPr="00C90FE4">
        <w:rPr>
          <w:rFonts w:ascii="Times New Roman" w:eastAsia="Calibri" w:hAnsi="Times New Roman" w:cs="Times New Roman"/>
          <w:b/>
          <w:bCs/>
          <w:i/>
        </w:rPr>
        <w:tab/>
        <w:t>Real-Time Market Settlement Charge Types</w:t>
      </w:r>
      <w:bookmarkEnd w:id="2752"/>
      <w:bookmarkEnd w:id="2753"/>
      <w:bookmarkEnd w:id="2754"/>
      <w:bookmarkEnd w:id="2755"/>
      <w:bookmarkEnd w:id="2756"/>
      <w:bookmarkEnd w:id="2757"/>
    </w:p>
    <w:p w14:paraId="6C4E4550" w14:textId="77777777" w:rsidR="00C90FE4" w:rsidRPr="00C90FE4" w:rsidRDefault="00C90FE4" w:rsidP="00C90FE4">
      <w:pPr>
        <w:spacing w:after="240" w:line="240" w:lineRule="auto"/>
        <w:ind w:left="720" w:hanging="720"/>
        <w:rPr>
          <w:rFonts w:ascii="Times New Roman" w:eastAsia="Calibri" w:hAnsi="Times New Roman" w:cs="Times New Roman"/>
        </w:rPr>
      </w:pPr>
      <w:r w:rsidRPr="00C90FE4">
        <w:rPr>
          <w:rFonts w:ascii="Times New Roman" w:eastAsia="Calibri" w:hAnsi="Times New Roman" w:cs="Times New Roman"/>
        </w:rPr>
        <w:t>(1)</w:t>
      </w:r>
      <w:r w:rsidRPr="00C90FE4">
        <w:rPr>
          <w:rFonts w:ascii="Times New Roman" w:eastAsia="Calibri" w:hAnsi="Times New Roman" w:cs="Times New Roman"/>
        </w:rPr>
        <w:tab/>
        <w:t>ERCOT shall provide, on each RTM Settlement Statement, the dollar amount for each RTM Settlement charge and payment.  The RTM Settlement “Charge Types” are:</w:t>
      </w:r>
    </w:p>
    <w:p w14:paraId="11C6008E"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(a)</w:t>
      </w:r>
      <w:r w:rsidRPr="00C90FE4">
        <w:rPr>
          <w:rFonts w:ascii="Times New Roman" w:eastAsia="Calibri" w:hAnsi="Times New Roman" w:cs="Times New Roman"/>
        </w:rPr>
        <w:tab/>
        <w:t>Section 5.7.1, RUC Make-Whole Payment;</w:t>
      </w:r>
    </w:p>
    <w:p w14:paraId="7410100A"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(b)</w:t>
      </w:r>
      <w:r w:rsidRPr="00C90FE4">
        <w:rPr>
          <w:rFonts w:ascii="Times New Roman" w:eastAsia="Calibri" w:hAnsi="Times New Roman" w:cs="Times New Roman"/>
        </w:rPr>
        <w:tab/>
        <w:t>Section 5.7.2, RUC Clawback Charge;</w:t>
      </w:r>
    </w:p>
    <w:p w14:paraId="27444246"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(c)</w:t>
      </w:r>
      <w:r w:rsidRPr="00C90FE4">
        <w:rPr>
          <w:rFonts w:ascii="Times New Roman" w:eastAsia="Calibri" w:hAnsi="Times New Roman" w:cs="Times New Roman"/>
        </w:rPr>
        <w:tab/>
        <w:t>Section 5.7.3, Payment When ERCOT Decommits a QSE-Committed Resource;</w:t>
      </w:r>
    </w:p>
    <w:p w14:paraId="00AF4DFA"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(d)</w:t>
      </w:r>
      <w:r w:rsidRPr="00C90FE4">
        <w:rPr>
          <w:rFonts w:ascii="Times New Roman" w:eastAsia="Calibri" w:hAnsi="Times New Roman" w:cs="Times New Roman"/>
        </w:rPr>
        <w:tab/>
        <w:t>Section 5.7.4.1, RUC Capacity-Short Charge;</w:t>
      </w:r>
    </w:p>
    <w:p w14:paraId="604F1B6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(e)</w:t>
      </w:r>
      <w:r w:rsidRPr="00C90FE4">
        <w:rPr>
          <w:rFonts w:ascii="Times New Roman" w:eastAsia="Calibri" w:hAnsi="Times New Roman" w:cs="Times New Roman"/>
        </w:rPr>
        <w:tab/>
        <w:t>Section 5.7.4.2, RUC Make-Whole Uplift Charge;</w:t>
      </w:r>
    </w:p>
    <w:p w14:paraId="55DC19DC"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(f)</w:t>
      </w:r>
      <w:r w:rsidRPr="00C90FE4">
        <w:rPr>
          <w:rFonts w:ascii="Times New Roman" w:eastAsia="Calibri" w:hAnsi="Times New Roman" w:cs="Times New Roman"/>
        </w:rPr>
        <w:tab/>
        <w:t xml:space="preserve">Section </w:t>
      </w:r>
      <w:hyperlink r:id="rId21" w:anchor="_Toc109528011" w:history="1">
        <w:r w:rsidRPr="00C90FE4">
          <w:rPr>
            <w:rFonts w:ascii="Times New Roman" w:eastAsia="Calibri" w:hAnsi="Times New Roman" w:cs="Times New Roman"/>
          </w:rPr>
          <w:t>5.7.5, RUC Clawback Payment</w:t>
        </w:r>
      </w:hyperlink>
      <w:r w:rsidRPr="00C90FE4">
        <w:rPr>
          <w:rFonts w:ascii="Times New Roman" w:eastAsia="Calibri" w:hAnsi="Times New Roman" w:cs="Times New Roman"/>
        </w:rPr>
        <w:t>;</w:t>
      </w:r>
    </w:p>
    <w:p w14:paraId="77D8FC7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(g)</w:t>
      </w:r>
      <w:r w:rsidRPr="00C90FE4">
        <w:rPr>
          <w:rFonts w:ascii="Times New Roman" w:eastAsia="Calibri" w:hAnsi="Times New Roman" w:cs="Times New Roman"/>
        </w:rPr>
        <w:tab/>
        <w:t xml:space="preserve">Section </w:t>
      </w:r>
      <w:hyperlink r:id="rId22" w:anchor="_Toc109528014" w:history="1">
        <w:r w:rsidRPr="00C90FE4">
          <w:rPr>
            <w:rFonts w:ascii="Times New Roman" w:eastAsia="Calibri" w:hAnsi="Times New Roman" w:cs="Times New Roman"/>
          </w:rPr>
          <w:t>5.7.6, RUC Decommitment Charge</w:t>
        </w:r>
      </w:hyperlink>
      <w:r w:rsidRPr="00C90FE4">
        <w:rPr>
          <w:rFonts w:ascii="Times New Roman" w:eastAsia="Calibri" w:hAnsi="Times New Roman" w:cs="Times New Roman"/>
        </w:rPr>
        <w:t>;</w:t>
      </w:r>
    </w:p>
    <w:p w14:paraId="5A5B3302"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lastRenderedPageBreak/>
        <w:t>(h)</w:t>
      </w:r>
      <w:r w:rsidRPr="00C90FE4">
        <w:rPr>
          <w:rFonts w:ascii="Times New Roman" w:eastAsia="Calibri" w:hAnsi="Times New Roman" w:cs="Times New Roman"/>
        </w:rPr>
        <w:tab/>
        <w:t xml:space="preserve">Section 6.6.3.1, Real-Time Energy Imbalance Payment or Charge at a Resource Node; </w:t>
      </w:r>
    </w:p>
    <w:p w14:paraId="77C0A745"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(i)</w:t>
      </w:r>
      <w:r w:rsidRPr="00C90FE4">
        <w:rPr>
          <w:rFonts w:ascii="Times New Roman" w:eastAsia="Calibri" w:hAnsi="Times New Roman" w:cs="Times New Roman"/>
        </w:rPr>
        <w:tab/>
        <w:t>Section 6.6.3.2, Real-Time Energy Imbalance Payment or Charge at a Load Zone;</w:t>
      </w:r>
    </w:p>
    <w:p w14:paraId="34DDF036"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(j)</w:t>
      </w:r>
      <w:r w:rsidRPr="00C90FE4">
        <w:rPr>
          <w:rFonts w:ascii="Times New Roman" w:eastAsia="Calibri" w:hAnsi="Times New Roman" w:cs="Times New Roman"/>
        </w:rPr>
        <w:tab/>
        <w:t>Section 6.6.3.3, Real-Time Energy Imbalance Payment or Charge at a Hub;</w:t>
      </w:r>
    </w:p>
    <w:p w14:paraId="4155220E"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(k)</w:t>
      </w:r>
      <w:r w:rsidRPr="00C90FE4">
        <w:rPr>
          <w:rFonts w:ascii="Times New Roman" w:eastAsia="Calibri" w:hAnsi="Times New Roman" w:cs="Times New Roman"/>
        </w:rPr>
        <w:tab/>
        <w:t>Section 6.6.3.4, Real-Time Energy Payment for DC Tie Import;</w:t>
      </w:r>
    </w:p>
    <w:p w14:paraId="7A085623"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(l)</w:t>
      </w:r>
      <w:r w:rsidRPr="00C90FE4">
        <w:rPr>
          <w:rFonts w:ascii="Times New Roman" w:eastAsia="Calibri" w:hAnsi="Times New Roman" w:cs="Times New Roman"/>
        </w:rPr>
        <w:tab/>
        <w:t>Section 6.6.3.5, Real-Time Payment for a Block Load Transfer Point;</w:t>
      </w:r>
    </w:p>
    <w:p w14:paraId="2CDD81D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(m)</w:t>
      </w:r>
      <w:r w:rsidRPr="00C90FE4">
        <w:rPr>
          <w:rFonts w:ascii="Times New Roman" w:eastAsia="Calibri" w:hAnsi="Times New Roman" w:cs="Times New Roman"/>
        </w:rPr>
        <w:tab/>
        <w:t>Section 6.6.3.6, Real-Time High Dispatch Limit Override Energy Payment;</w:t>
      </w:r>
    </w:p>
    <w:p w14:paraId="48CBCC95"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(n)</w:t>
      </w:r>
      <w:r w:rsidRPr="00C90FE4">
        <w:rPr>
          <w:rFonts w:ascii="Times New Roman" w:eastAsia="Calibri" w:hAnsi="Times New Roman" w:cs="Times New Roman"/>
        </w:rPr>
        <w:tab/>
        <w:t>Section 6.6.3.7, Real-Time High Dispatch Limit Override Energy Charge;</w:t>
      </w:r>
    </w:p>
    <w:p w14:paraId="4D744D0A"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(o)</w:t>
      </w:r>
      <w:r w:rsidRPr="00C90FE4">
        <w:rPr>
          <w:rFonts w:ascii="Times New Roman" w:eastAsia="Times New Roman" w:hAnsi="Times New Roman" w:cs="Times New Roman"/>
          <w:kern w:val="0"/>
          <w14:ligatures w14:val="none"/>
        </w:rPr>
        <w:tab/>
        <w:t>Section 6.6.3.8, Real-Time Payment or Charge for Energy from a Settlement Only Distribution Generator (SODG) or a Settlement Only Transmission Generator (SOTG);</w:t>
      </w:r>
    </w:p>
    <w:p w14:paraId="01BC5B78"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(p)</w:t>
      </w:r>
      <w:r w:rsidRPr="00C90FE4">
        <w:rPr>
          <w:rFonts w:ascii="Times New Roman" w:eastAsia="Calibri" w:hAnsi="Times New Roman" w:cs="Times New Roman"/>
        </w:rPr>
        <w:tab/>
        <w:t>Section 6.6.4, Real-Time Congestion Payment or Charge for Self-Schedules;</w:t>
      </w:r>
    </w:p>
    <w:p w14:paraId="320DAE1C"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(q)</w:t>
      </w:r>
      <w:r w:rsidRPr="00C90FE4">
        <w:rPr>
          <w:rFonts w:ascii="Times New Roman" w:eastAsia="Calibri" w:hAnsi="Times New Roman" w:cs="Times New Roman"/>
        </w:rPr>
        <w:tab/>
        <w:t xml:space="preserve">Section 6.6.5.1.1.1, Base Point Deviation Charge for Over Generation; </w:t>
      </w:r>
    </w:p>
    <w:p w14:paraId="51DD45C2"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(r)</w:t>
      </w:r>
      <w:r w:rsidRPr="00C90FE4">
        <w:rPr>
          <w:rFonts w:ascii="Times New Roman" w:eastAsia="Calibri" w:hAnsi="Times New Roman" w:cs="Times New Roman"/>
        </w:rPr>
        <w:tab/>
        <w:t xml:space="preserve">Section 6.6.5.1.1.2, Base Point Deviation Charge for Under Generation; </w:t>
      </w:r>
    </w:p>
    <w:p w14:paraId="30CA0F4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(s)</w:t>
      </w:r>
      <w:r w:rsidRPr="00C90FE4">
        <w:rPr>
          <w:rFonts w:ascii="Times New Roman" w:eastAsia="Calibri" w:hAnsi="Times New Roman" w:cs="Times New Roman"/>
        </w:rPr>
        <w:tab/>
        <w:t xml:space="preserve">Section 6.6.5.2, IRR Generation Resource Base Point Deviation Charge; </w:t>
      </w:r>
    </w:p>
    <w:p w14:paraId="52B9BF0F" w14:textId="77777777" w:rsidR="00C90FE4" w:rsidRPr="00C90FE4" w:rsidRDefault="00C90FE4" w:rsidP="00C90FE4">
      <w:pPr>
        <w:spacing w:after="240" w:line="240" w:lineRule="auto"/>
        <w:ind w:left="1440" w:hanging="720"/>
        <w:rPr>
          <w:rFonts w:ascii="Times New Roman" w:eastAsia="Calibri" w:hAnsi="Times New Roman" w:cs="Times New Roman"/>
        </w:rPr>
      </w:pPr>
      <w:proofErr w:type="gramStart"/>
      <w:r w:rsidRPr="00C90FE4">
        <w:rPr>
          <w:rFonts w:ascii="Times New Roman" w:eastAsia="Calibri" w:hAnsi="Times New Roman" w:cs="Times New Roman"/>
        </w:rPr>
        <w:t>(t)</w:t>
      </w:r>
      <w:r w:rsidRPr="00C90FE4">
        <w:rPr>
          <w:rFonts w:ascii="Times New Roman" w:eastAsia="Calibri" w:hAnsi="Times New Roman" w:cs="Times New Roman"/>
        </w:rPr>
        <w:tab/>
        <w:t>Section</w:t>
      </w:r>
      <w:proofErr w:type="gramEnd"/>
      <w:r w:rsidRPr="00C90FE4">
        <w:rPr>
          <w:rFonts w:ascii="Times New Roman" w:eastAsia="Calibri" w:hAnsi="Times New Roman" w:cs="Times New Roman"/>
        </w:rPr>
        <w:t xml:space="preserve"> 6.6.5.4, Base Point Deviation Payment;</w:t>
      </w:r>
    </w:p>
    <w:p w14:paraId="3AE3843B"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(u)</w:t>
      </w:r>
      <w:r w:rsidRPr="00C90FE4">
        <w:rPr>
          <w:rFonts w:ascii="Times New Roman" w:eastAsia="Calibri" w:hAnsi="Times New Roman" w:cs="Times New Roman"/>
        </w:rPr>
        <w:tab/>
        <w:t>Section 6.6.6.1, RMR Standby Payment;</w:t>
      </w:r>
    </w:p>
    <w:p w14:paraId="4554A6D9"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(v)</w:t>
      </w:r>
      <w:r w:rsidRPr="00C90FE4">
        <w:rPr>
          <w:rFonts w:ascii="Times New Roman" w:eastAsia="Calibri" w:hAnsi="Times New Roman" w:cs="Times New Roman"/>
        </w:rPr>
        <w:tab/>
        <w:t>Section 6.6.6.2, RMR Payment for Energy;</w:t>
      </w:r>
    </w:p>
    <w:p w14:paraId="5B919D62"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w:t>
      </w:r>
      <w:r w:rsidRPr="00C90FE4">
        <w:rPr>
          <w:rFonts w:ascii="Times New Roman" w:eastAsia="Calibri" w:hAnsi="Times New Roman" w:cs="Times New Roman"/>
        </w:rPr>
        <w:tab/>
        <w:t>Section 6.6.6.3, RMR Adjustment Charge;</w:t>
      </w:r>
    </w:p>
    <w:p w14:paraId="7C4FAE89"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(x)</w:t>
      </w:r>
      <w:r w:rsidRPr="00C90FE4">
        <w:rPr>
          <w:rFonts w:ascii="Times New Roman" w:eastAsia="Calibri" w:hAnsi="Times New Roman" w:cs="Times New Roman"/>
        </w:rPr>
        <w:tab/>
        <w:t>Section 6.6.6.4, RMR Charge for Unexcused Misconduct;</w:t>
      </w:r>
    </w:p>
    <w:p w14:paraId="17E7BA3A"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(y)</w:t>
      </w:r>
      <w:r w:rsidRPr="00C90FE4">
        <w:rPr>
          <w:rFonts w:ascii="Times New Roman" w:eastAsia="Calibri" w:hAnsi="Times New Roman" w:cs="Times New Roman"/>
        </w:rPr>
        <w:tab/>
        <w:t>Section 6.6.6.5, RMR Service Charge;</w:t>
      </w:r>
    </w:p>
    <w:p w14:paraId="2FE011AC"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proofErr w:type="gramStart"/>
      <w:r w:rsidRPr="00C90FE4">
        <w:rPr>
          <w:rFonts w:ascii="Times New Roman" w:eastAsia="Times New Roman" w:hAnsi="Times New Roman" w:cs="Times New Roman"/>
          <w:kern w:val="0"/>
          <w14:ligatures w14:val="none"/>
        </w:rPr>
        <w:t>(z)</w:t>
      </w:r>
      <w:r w:rsidRPr="00C90FE4">
        <w:rPr>
          <w:rFonts w:ascii="Times New Roman" w:eastAsia="Times New Roman" w:hAnsi="Times New Roman" w:cs="Times New Roman"/>
          <w:kern w:val="0"/>
          <w14:ligatures w14:val="none"/>
        </w:rPr>
        <w:tab/>
        <w:t>Section</w:t>
      </w:r>
      <w:proofErr w:type="gramEnd"/>
      <w:r w:rsidRPr="00C90FE4">
        <w:rPr>
          <w:rFonts w:ascii="Times New Roman" w:eastAsia="Times New Roman" w:hAnsi="Times New Roman" w:cs="Times New Roman"/>
          <w:kern w:val="0"/>
          <w14:ligatures w14:val="none"/>
        </w:rPr>
        <w:t xml:space="preserve"> 6.6.6.6</w:t>
      </w:r>
      <w:proofErr w:type="gramStart"/>
      <w:r w:rsidRPr="00C90FE4">
        <w:rPr>
          <w:rFonts w:ascii="Times New Roman" w:eastAsia="Times New Roman" w:hAnsi="Times New Roman" w:cs="Times New Roman"/>
          <w:kern w:val="0"/>
          <w14:ligatures w14:val="none"/>
        </w:rPr>
        <w:t>, Method</w:t>
      </w:r>
      <w:proofErr w:type="gramEnd"/>
      <w:r w:rsidRPr="00C90FE4">
        <w:rPr>
          <w:rFonts w:ascii="Times New Roman" w:eastAsia="Times New Roman" w:hAnsi="Times New Roman" w:cs="Times New Roman"/>
          <w:kern w:val="0"/>
          <w14:ligatures w14:val="none"/>
        </w:rPr>
        <w:t xml:space="preserve"> for Reconciling RMR Actual Eligible Costs, RMR and MRA Contributed Capital Expenditures, and Miscellaneous RMR Incurred Expenses;</w:t>
      </w:r>
    </w:p>
    <w:p w14:paraId="4212BBB7"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(aa)</w:t>
      </w:r>
      <w:r w:rsidRPr="00C90FE4">
        <w:rPr>
          <w:rFonts w:ascii="Times New Roman" w:eastAsia="Calibri" w:hAnsi="Times New Roman" w:cs="Times New Roman"/>
        </w:rPr>
        <w:tab/>
        <w:t>Paragraph (2) of Section 6.6.7.1, Voltage Support Service Payments;</w:t>
      </w:r>
    </w:p>
    <w:p w14:paraId="63B83937"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(bb)</w:t>
      </w:r>
      <w:r w:rsidRPr="00C90FE4">
        <w:rPr>
          <w:rFonts w:ascii="Times New Roman" w:eastAsia="Calibri" w:hAnsi="Times New Roman" w:cs="Times New Roman"/>
        </w:rPr>
        <w:tab/>
        <w:t>Paragraph (4) of Section 6.6.7.1;</w:t>
      </w:r>
    </w:p>
    <w:p w14:paraId="2D77D5B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(cc)</w:t>
      </w:r>
      <w:r w:rsidRPr="00C90FE4">
        <w:rPr>
          <w:rFonts w:ascii="Times New Roman" w:eastAsia="Calibri" w:hAnsi="Times New Roman" w:cs="Times New Roman"/>
        </w:rPr>
        <w:tab/>
        <w:t>Section 6.6.7.2, Voltage Support Charge;</w:t>
      </w:r>
    </w:p>
    <w:p w14:paraId="694F7692"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lastRenderedPageBreak/>
        <w:t>(dd)</w:t>
      </w:r>
      <w:r w:rsidRPr="00C90FE4">
        <w:rPr>
          <w:rFonts w:ascii="Times New Roman" w:eastAsia="Calibri" w:hAnsi="Times New Roman" w:cs="Times New Roman"/>
        </w:rPr>
        <w:tab/>
        <w:t>Section 6.6.8.1, Black Start Hourly Standby Fee Payment;</w:t>
      </w:r>
    </w:p>
    <w:p w14:paraId="2884A0BF"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(ee)</w:t>
      </w:r>
      <w:r w:rsidRPr="00C90FE4">
        <w:rPr>
          <w:rFonts w:ascii="Times New Roman" w:eastAsia="Calibri" w:hAnsi="Times New Roman" w:cs="Times New Roman"/>
        </w:rPr>
        <w:tab/>
        <w:t>Section 6.6.8.2, Black Start Capacity Charge;</w:t>
      </w:r>
    </w:p>
    <w:p w14:paraId="031793D6"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(ff)</w:t>
      </w:r>
      <w:r w:rsidRPr="00C90FE4">
        <w:rPr>
          <w:rFonts w:ascii="Times New Roman" w:eastAsia="Calibri" w:hAnsi="Times New Roman" w:cs="Times New Roman"/>
        </w:rPr>
        <w:tab/>
        <w:t>Section 6.6.9.1, Payment for Emergency Power Increase Directed by ERCOT;</w:t>
      </w:r>
    </w:p>
    <w:p w14:paraId="3A8F210E"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gramStart"/>
      <w:r w:rsidRPr="00C90FE4">
        <w:rPr>
          <w:rFonts w:ascii="Times New Roman" w:eastAsia="Calibri" w:hAnsi="Times New Roman" w:cs="Times New Roman"/>
        </w:rPr>
        <w:t>gg</w:t>
      </w:r>
      <w:proofErr w:type="gramEnd"/>
      <w:r w:rsidRPr="00C90FE4">
        <w:rPr>
          <w:rFonts w:ascii="Times New Roman" w:eastAsia="Calibri" w:hAnsi="Times New Roman" w:cs="Times New Roman"/>
        </w:rPr>
        <w:t>)</w:t>
      </w:r>
      <w:r w:rsidRPr="00C90FE4">
        <w:rPr>
          <w:rFonts w:ascii="Times New Roman" w:eastAsia="Calibri" w:hAnsi="Times New Roman" w:cs="Times New Roman"/>
        </w:rPr>
        <w:tab/>
        <w:t>Section 6.6.9.2, Charge for Emergency Power Increases;</w:t>
      </w:r>
    </w:p>
    <w:p w14:paraId="1FF3E54A"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(hh)</w:t>
      </w:r>
      <w:r w:rsidRPr="00C90FE4">
        <w:rPr>
          <w:rFonts w:ascii="Times New Roman" w:eastAsia="Calibri" w:hAnsi="Times New Roman" w:cs="Times New Roman"/>
        </w:rPr>
        <w:tab/>
        <w:t>Section 6.6.10, Real-Time Revenue Neutrality Allocation;</w:t>
      </w:r>
    </w:p>
    <w:p w14:paraId="6AB01222"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(ii)</w:t>
      </w:r>
      <w:r w:rsidRPr="00C90FE4">
        <w:rPr>
          <w:rFonts w:ascii="Times New Roman" w:eastAsia="Times New Roman" w:hAnsi="Times New Roman" w:cs="Times New Roman"/>
          <w:kern w:val="0"/>
          <w14:ligatures w14:val="none"/>
        </w:rPr>
        <w:tab/>
        <w:t>Section 6.6.14.2, Firm Fuel Supply Service Hourly Standby Fee Payment and Fuel Replacement Cost Recovery;</w:t>
      </w:r>
    </w:p>
    <w:p w14:paraId="7FB4A2C6"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(jj)</w:t>
      </w:r>
      <w:r w:rsidRPr="00C90FE4">
        <w:rPr>
          <w:rFonts w:ascii="Times New Roman" w:eastAsia="Times New Roman" w:hAnsi="Times New Roman" w:cs="Times New Roman"/>
          <w:kern w:val="0"/>
          <w14:ligatures w14:val="none"/>
        </w:rPr>
        <w:tab/>
        <w:t>Section 6.6.14.3, Firm Fuel Supply Service Capacity Charge;</w:t>
      </w:r>
    </w:p>
    <w:p w14:paraId="4FD592DF"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(kk)</w:t>
      </w:r>
      <w:r w:rsidRPr="00C90FE4">
        <w:rPr>
          <w:rFonts w:ascii="Times New Roman" w:eastAsia="Calibri" w:hAnsi="Times New Roman" w:cs="Times New Roman"/>
        </w:rPr>
        <w:tab/>
        <w:t>Paragraph (1)(a) of Section 6.7.1, Payments for Ancillary Service Capacity Sold in a Supplemental Ancillary Services Market (SASM) or Reconfiguration Supplemental Ancillary Services Market (RSASM);</w:t>
      </w:r>
    </w:p>
    <w:p w14:paraId="4F70421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(ll)</w:t>
      </w:r>
      <w:r w:rsidRPr="00C90FE4">
        <w:rPr>
          <w:rFonts w:ascii="Times New Roman" w:eastAsia="Calibri" w:hAnsi="Times New Roman" w:cs="Times New Roman"/>
        </w:rPr>
        <w:tab/>
        <w:t>Paragraph (1)(b) of Section 6.7.1;</w:t>
      </w:r>
    </w:p>
    <w:p w14:paraId="20A528DB"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(mm)</w:t>
      </w:r>
      <w:r w:rsidRPr="00C90FE4">
        <w:rPr>
          <w:rFonts w:ascii="Times New Roman" w:eastAsia="Calibri" w:hAnsi="Times New Roman" w:cs="Times New Roman"/>
        </w:rPr>
        <w:tab/>
        <w:t>Paragraph (1)(c) of Section 6.7.1;</w:t>
      </w:r>
    </w:p>
    <w:p w14:paraId="7B1D169F"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(nn)</w:t>
      </w:r>
      <w:r w:rsidRPr="00C90FE4">
        <w:rPr>
          <w:rFonts w:ascii="Times New Roman" w:eastAsia="Calibri" w:hAnsi="Times New Roman" w:cs="Times New Roman"/>
        </w:rPr>
        <w:tab/>
        <w:t xml:space="preserve">Paragraph (1)(d) of Section 6.7.1; </w:t>
      </w:r>
    </w:p>
    <w:p w14:paraId="25F9D364"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(oo)</w:t>
      </w:r>
      <w:r w:rsidRPr="00C90FE4">
        <w:rPr>
          <w:rFonts w:ascii="Times New Roman" w:eastAsia="Times New Roman" w:hAnsi="Times New Roman" w:cs="Times New Roman"/>
          <w:kern w:val="0"/>
          <w14:ligatures w14:val="none"/>
        </w:rPr>
        <w:tab/>
        <w:t xml:space="preserve">Paragraph (1)(e) of Section 6.7.1; </w:t>
      </w:r>
    </w:p>
    <w:p w14:paraId="7C2F6017"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(pp)</w:t>
      </w:r>
      <w:r w:rsidRPr="00C90FE4">
        <w:rPr>
          <w:rFonts w:ascii="Times New Roman" w:eastAsia="Calibri" w:hAnsi="Times New Roman" w:cs="Times New Roman"/>
        </w:rPr>
        <w:tab/>
        <w:t>Paragraph (1)(a) of Section 6.7.2, Payments for Ancillary Service Capacity Assigned in Real-Time Operations;</w:t>
      </w:r>
    </w:p>
    <w:p w14:paraId="40865E79"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(qq)</w:t>
      </w:r>
      <w:r w:rsidRPr="00C90FE4">
        <w:rPr>
          <w:rFonts w:ascii="Times New Roman" w:eastAsia="Calibri" w:hAnsi="Times New Roman" w:cs="Times New Roman"/>
        </w:rPr>
        <w:tab/>
        <w:t>Paragraph (1)(b) of Section 6.7.2;</w:t>
      </w:r>
    </w:p>
    <w:p w14:paraId="7DE31534"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(rr)</w:t>
      </w:r>
      <w:r w:rsidRPr="00C90FE4">
        <w:rPr>
          <w:rFonts w:ascii="Times New Roman" w:eastAsia="Times New Roman" w:hAnsi="Times New Roman" w:cs="Times New Roman"/>
          <w:kern w:val="0"/>
          <w14:ligatures w14:val="none"/>
        </w:rPr>
        <w:tab/>
        <w:t xml:space="preserve">Paragraph (1)(c) of Section 6.7.2; </w:t>
      </w:r>
    </w:p>
    <w:p w14:paraId="0BB17683"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(ss)</w:t>
      </w:r>
      <w:r w:rsidRPr="00C90FE4">
        <w:rPr>
          <w:rFonts w:ascii="Times New Roman" w:eastAsia="Times New Roman" w:hAnsi="Times New Roman" w:cs="Times New Roman"/>
          <w:kern w:val="0"/>
          <w14:ligatures w14:val="none"/>
        </w:rPr>
        <w:tab/>
        <w:t>Paragraph (1)(a) of Section 6.7.2.1, Charges for Infeasible Ancillary Service Capacity Due to Transmission Constraints;</w:t>
      </w:r>
    </w:p>
    <w:p w14:paraId="321C3491"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(tt)</w:t>
      </w:r>
      <w:r w:rsidRPr="00C90FE4">
        <w:rPr>
          <w:rFonts w:ascii="Times New Roman" w:eastAsia="Times New Roman" w:hAnsi="Times New Roman" w:cs="Times New Roman"/>
          <w:kern w:val="0"/>
          <w14:ligatures w14:val="none"/>
        </w:rPr>
        <w:tab/>
        <w:t>Paragraph (1)(b) of Section 6.7.2.1;</w:t>
      </w:r>
    </w:p>
    <w:p w14:paraId="7F196242"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(uu)</w:t>
      </w:r>
      <w:r w:rsidRPr="00C90FE4">
        <w:rPr>
          <w:rFonts w:ascii="Times New Roman" w:eastAsia="Times New Roman" w:hAnsi="Times New Roman" w:cs="Times New Roman"/>
          <w:kern w:val="0"/>
          <w14:ligatures w14:val="none"/>
        </w:rPr>
        <w:tab/>
        <w:t>Paragraph (1)(c) of Section 6.7.2.1;</w:t>
      </w:r>
    </w:p>
    <w:p w14:paraId="0BDB780A"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(vv)</w:t>
      </w:r>
      <w:r w:rsidRPr="00C90FE4">
        <w:rPr>
          <w:rFonts w:ascii="Times New Roman" w:eastAsia="Calibri" w:hAnsi="Times New Roman" w:cs="Times New Roman"/>
        </w:rPr>
        <w:tab/>
        <w:t>Paragraph (1)(d) of Section 6.7.2.1;</w:t>
      </w:r>
    </w:p>
    <w:p w14:paraId="7D98C70F"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(ww)</w:t>
      </w:r>
      <w:r w:rsidRPr="00C90FE4">
        <w:rPr>
          <w:rFonts w:ascii="Times New Roman" w:eastAsia="Times New Roman" w:hAnsi="Times New Roman" w:cs="Times New Roman"/>
          <w:kern w:val="0"/>
          <w14:ligatures w14:val="none"/>
        </w:rPr>
        <w:tab/>
        <w:t>Paragraph (1)(e) of Section 6.7.2.1;</w:t>
      </w:r>
    </w:p>
    <w:p w14:paraId="691989D3"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(xx)</w:t>
      </w:r>
      <w:r w:rsidRPr="00C90FE4">
        <w:rPr>
          <w:rFonts w:ascii="Times New Roman" w:eastAsia="Calibri" w:hAnsi="Times New Roman" w:cs="Times New Roman"/>
        </w:rPr>
        <w:tab/>
        <w:t>Paragraph (1)(a) of Section 6.7.3, Charges for Ancillary Service Capacity Replaced Due to Failure to Provide;</w:t>
      </w:r>
    </w:p>
    <w:p w14:paraId="13C95BC4"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(yy)</w:t>
      </w:r>
      <w:r w:rsidRPr="00C90FE4">
        <w:rPr>
          <w:rFonts w:ascii="Times New Roman" w:eastAsia="Calibri" w:hAnsi="Times New Roman" w:cs="Times New Roman"/>
        </w:rPr>
        <w:tab/>
        <w:t>Paragraph (1)(b) of Section 6.7.3;</w:t>
      </w:r>
    </w:p>
    <w:p w14:paraId="2ED22833"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lastRenderedPageBreak/>
        <w:t>(zz)</w:t>
      </w:r>
      <w:r w:rsidRPr="00C90FE4">
        <w:rPr>
          <w:rFonts w:ascii="Times New Roman" w:eastAsia="Calibri" w:hAnsi="Times New Roman" w:cs="Times New Roman"/>
        </w:rPr>
        <w:tab/>
        <w:t>Paragraph (1)(c) of Section 6.7.3;</w:t>
      </w:r>
    </w:p>
    <w:p w14:paraId="4F5CF6A1"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(aaa)</w:t>
      </w:r>
      <w:r w:rsidRPr="00C90FE4">
        <w:rPr>
          <w:rFonts w:ascii="Times New Roman" w:eastAsia="Calibri" w:hAnsi="Times New Roman" w:cs="Times New Roman"/>
        </w:rPr>
        <w:tab/>
        <w:t>Paragraph (1)(d) of Section 6.7.3;</w:t>
      </w:r>
    </w:p>
    <w:p w14:paraId="3C6E70FB"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(bbb)</w:t>
      </w:r>
      <w:r w:rsidRPr="00C90FE4">
        <w:rPr>
          <w:rFonts w:ascii="Times New Roman" w:eastAsia="Times New Roman" w:hAnsi="Times New Roman" w:cs="Times New Roman"/>
          <w:kern w:val="0"/>
          <w14:ligatures w14:val="none"/>
        </w:rPr>
        <w:tab/>
        <w:t>Paragraph (1)(e) of Section 6.7.3;</w:t>
      </w:r>
    </w:p>
    <w:p w14:paraId="73F115A3"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(ccc)</w:t>
      </w:r>
      <w:r w:rsidRPr="00C90FE4">
        <w:rPr>
          <w:rFonts w:ascii="Times New Roman" w:eastAsia="Calibri" w:hAnsi="Times New Roman" w:cs="Times New Roman"/>
        </w:rPr>
        <w:tab/>
        <w:t>Paragraph (2) of Section 6.7.4, Adjustments to Cost Allocations for Ancillary Services Procurement;</w:t>
      </w:r>
    </w:p>
    <w:p w14:paraId="02D800DC"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(ddd)</w:t>
      </w:r>
      <w:r w:rsidRPr="00C90FE4">
        <w:rPr>
          <w:rFonts w:ascii="Times New Roman" w:eastAsia="Calibri" w:hAnsi="Times New Roman" w:cs="Times New Roman"/>
        </w:rPr>
        <w:tab/>
        <w:t>Paragraph (3) of Section 6.7.4;</w:t>
      </w:r>
    </w:p>
    <w:p w14:paraId="33A5A81A"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(eee)</w:t>
      </w:r>
      <w:r w:rsidRPr="00C90FE4">
        <w:rPr>
          <w:rFonts w:ascii="Times New Roman" w:eastAsia="Calibri" w:hAnsi="Times New Roman" w:cs="Times New Roman"/>
        </w:rPr>
        <w:tab/>
        <w:t>Paragraph (4) of Section 6.7.4;</w:t>
      </w:r>
    </w:p>
    <w:p w14:paraId="752EBF6B"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fff</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 xml:space="preserve">Paragraph (5) of Section 6.7.4; </w:t>
      </w:r>
    </w:p>
    <w:p w14:paraId="1D7251C7"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w:t>
      </w:r>
      <w:proofErr w:type="spellStart"/>
      <w:r w:rsidRPr="00C90FE4">
        <w:rPr>
          <w:rFonts w:ascii="Times New Roman" w:eastAsia="Times New Roman" w:hAnsi="Times New Roman" w:cs="Times New Roman"/>
          <w:kern w:val="0"/>
          <w14:ligatures w14:val="none"/>
        </w:rPr>
        <w:t>ggg</w:t>
      </w:r>
      <w:proofErr w:type="spellEnd"/>
      <w:r w:rsidRPr="00C90FE4">
        <w:rPr>
          <w:rFonts w:ascii="Times New Roman" w:eastAsia="Times New Roman" w:hAnsi="Times New Roman" w:cs="Times New Roman"/>
          <w:kern w:val="0"/>
          <w14:ligatures w14:val="none"/>
        </w:rPr>
        <w:t>)</w:t>
      </w:r>
      <w:r w:rsidRPr="00C90FE4">
        <w:rPr>
          <w:rFonts w:ascii="Times New Roman" w:eastAsia="Times New Roman" w:hAnsi="Times New Roman" w:cs="Times New Roman"/>
          <w:kern w:val="0"/>
          <w14:ligatures w14:val="none"/>
        </w:rPr>
        <w:tab/>
        <w:t>Paragraph (6) of Section 6.7.4;</w:t>
      </w:r>
    </w:p>
    <w:p w14:paraId="45B7F3F8"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hhh</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Paragraph (7) of Section 6.7.5, Real-Time Ancillary Service Imbalance Payment or Charge (Real-Time Ancillary Service Imbalance Amount);</w:t>
      </w:r>
    </w:p>
    <w:p w14:paraId="3D173F2B"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(iii)</w:t>
      </w:r>
      <w:r w:rsidRPr="00C90FE4">
        <w:rPr>
          <w:rFonts w:ascii="Times New Roman" w:eastAsia="Calibri" w:hAnsi="Times New Roman" w:cs="Times New Roman"/>
        </w:rPr>
        <w:tab/>
        <w:t>Paragraph (7) of Section 6.7.5, (Real-Time Reliability Deployment Ancillary Service Imbalance Amount);</w:t>
      </w:r>
    </w:p>
    <w:p w14:paraId="3FDF38C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jjj</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 xml:space="preserve">Paragraph (8) of Section 6.7.5, (Real-Time RUC Ancillary Service Reserve Amount); </w:t>
      </w:r>
    </w:p>
    <w:p w14:paraId="7192E4B0"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kkk</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 xml:space="preserve">Paragraph (8) of Section 6.7.5, (Real-Time Reliability Deployment RUC Ancillary Service Reserve Amount); </w:t>
      </w:r>
    </w:p>
    <w:p w14:paraId="2B5C3A6F"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lll</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Section 6.7.6, Real-Time Ancillary Service Imbalance Revenue Neutrality Allocation (Load-Allocated Ancillary Service Imbalance Revenue Neutrality Amount);</w:t>
      </w:r>
    </w:p>
    <w:p w14:paraId="0C3A8FF7" w14:textId="77777777" w:rsid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(mmm)</w:t>
      </w:r>
      <w:r w:rsidRPr="00C90FE4">
        <w:rPr>
          <w:rFonts w:ascii="Times New Roman" w:eastAsia="Calibri" w:hAnsi="Times New Roman" w:cs="Times New Roman"/>
        </w:rPr>
        <w:tab/>
        <w:t>Section 6.7.6, (Load-Allocated Reliability Deployment Ancillary Service Imbalance Revenue Neutrality Amount);</w:t>
      </w:r>
    </w:p>
    <w:p w14:paraId="685521F2" w14:textId="77777777" w:rsidR="00C76809" w:rsidRPr="002055EF" w:rsidRDefault="00C76809" w:rsidP="00C76809">
      <w:pPr>
        <w:spacing w:after="240" w:line="240" w:lineRule="auto"/>
        <w:ind w:left="1440" w:hanging="720"/>
        <w:rPr>
          <w:ins w:id="2762" w:author="ERCOT" w:date="2025-07-14T09:30:00Z" w16du:dateUtc="2025-07-14T14:30:00Z"/>
          <w:rFonts w:ascii="Times New Roman" w:eastAsia="Calibri" w:hAnsi="Times New Roman" w:cs="Times New Roman"/>
        </w:rPr>
      </w:pPr>
      <w:ins w:id="2763" w:author="ERCOT" w:date="2025-07-14T09:30:00Z" w16du:dateUtc="2025-07-14T14:30:00Z">
        <w:r w:rsidRPr="002055EF">
          <w:rPr>
            <w:rFonts w:ascii="Times New Roman" w:eastAsia="Calibri" w:hAnsi="Times New Roman" w:cs="Times New Roman"/>
          </w:rPr>
          <w:t>(</w:t>
        </w:r>
        <w:proofErr w:type="spellStart"/>
        <w:r w:rsidRPr="002055EF">
          <w:rPr>
            <w:rFonts w:ascii="Times New Roman" w:eastAsia="Calibri" w:hAnsi="Times New Roman" w:cs="Times New Roman"/>
          </w:rPr>
          <w:t>nnn</w:t>
        </w:r>
        <w:proofErr w:type="spellEnd"/>
        <w:r w:rsidRPr="002055EF">
          <w:rPr>
            <w:rFonts w:ascii="Times New Roman" w:eastAsia="Calibri" w:hAnsi="Times New Roman" w:cs="Times New Roman"/>
          </w:rPr>
          <w:t>)</w:t>
        </w:r>
        <w:r w:rsidRPr="002055EF">
          <w:rPr>
            <w:rFonts w:ascii="Times New Roman" w:eastAsia="Calibri" w:hAnsi="Times New Roman" w:cs="Times New Roman"/>
          </w:rPr>
          <w:tab/>
          <w:t xml:space="preserve">Section 6.9.2, Residential Demand Response Payments; </w:t>
        </w:r>
      </w:ins>
    </w:p>
    <w:p w14:paraId="25043FFF" w14:textId="77777777" w:rsidR="00C76809" w:rsidRPr="002055EF" w:rsidRDefault="00C76809" w:rsidP="00C76809">
      <w:pPr>
        <w:spacing w:after="240" w:line="240" w:lineRule="auto"/>
        <w:ind w:left="1440" w:hanging="720"/>
        <w:rPr>
          <w:ins w:id="2764" w:author="ERCOT" w:date="2025-07-14T09:30:00Z" w16du:dateUtc="2025-07-14T14:30:00Z"/>
          <w:rFonts w:ascii="Times New Roman" w:eastAsia="Calibri" w:hAnsi="Times New Roman" w:cs="Times New Roman"/>
        </w:rPr>
      </w:pPr>
      <w:ins w:id="2765" w:author="ERCOT" w:date="2025-07-14T09:30:00Z" w16du:dateUtc="2025-07-14T14:30:00Z">
        <w:r w:rsidRPr="002055EF">
          <w:rPr>
            <w:rFonts w:ascii="Times New Roman" w:eastAsia="Calibri" w:hAnsi="Times New Roman" w:cs="Times New Roman"/>
          </w:rPr>
          <w:t>(</w:t>
        </w:r>
        <w:proofErr w:type="spellStart"/>
        <w:r w:rsidRPr="002055EF">
          <w:rPr>
            <w:rFonts w:ascii="Times New Roman" w:eastAsia="Calibri" w:hAnsi="Times New Roman" w:cs="Times New Roman"/>
          </w:rPr>
          <w:t>ooo</w:t>
        </w:r>
        <w:proofErr w:type="spellEnd"/>
        <w:r w:rsidRPr="002055EF">
          <w:rPr>
            <w:rFonts w:ascii="Times New Roman" w:eastAsia="Calibri" w:hAnsi="Times New Roman" w:cs="Times New Roman"/>
          </w:rPr>
          <w:t>)</w:t>
        </w:r>
        <w:r w:rsidRPr="002055EF">
          <w:rPr>
            <w:rFonts w:ascii="Times New Roman" w:eastAsia="Calibri" w:hAnsi="Times New Roman" w:cs="Times New Roman"/>
          </w:rPr>
          <w:tab/>
          <w:t xml:space="preserve">Section 6.9.3, Residential Demand Response Charge; </w:t>
        </w:r>
      </w:ins>
    </w:p>
    <w:p w14:paraId="2E726B49" w14:textId="4673EFA4"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ins w:id="2766" w:author="ERCOT" w:date="2025-07-14T09:30:00Z" w16du:dateUtc="2025-07-14T14:30:00Z">
        <w:r w:rsidR="00C76809">
          <w:rPr>
            <w:rFonts w:ascii="Times New Roman" w:eastAsia="Calibri" w:hAnsi="Times New Roman" w:cs="Times New Roman"/>
          </w:rPr>
          <w:t>ppp</w:t>
        </w:r>
      </w:ins>
      <w:proofErr w:type="spellEnd"/>
      <w:del w:id="2767" w:author="ERCOT" w:date="2025-07-14T09:30:00Z" w16du:dateUtc="2025-07-14T14:30:00Z">
        <w:r w:rsidRPr="00C90FE4" w:rsidDel="00C76809">
          <w:rPr>
            <w:rFonts w:ascii="Times New Roman" w:eastAsia="Calibri" w:hAnsi="Times New Roman" w:cs="Times New Roman"/>
          </w:rPr>
          <w:delText>nnn</w:delText>
        </w:r>
      </w:del>
      <w:r w:rsidRPr="00C90FE4">
        <w:rPr>
          <w:rFonts w:ascii="Times New Roman" w:eastAsia="Calibri" w:hAnsi="Times New Roman" w:cs="Times New Roman"/>
        </w:rPr>
        <w:t>) Section 7.9.2.1, Payments and Charges for PTP Obligations Settled in Real-Time; and</w:t>
      </w:r>
    </w:p>
    <w:p w14:paraId="768AA10A" w14:textId="0E3F1CE4"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ins w:id="2768" w:author="ERCOT" w:date="2025-07-14T09:30:00Z" w16du:dateUtc="2025-07-14T14:30:00Z">
        <w:r w:rsidR="00C76809">
          <w:rPr>
            <w:rFonts w:ascii="Times New Roman" w:eastAsia="Calibri" w:hAnsi="Times New Roman" w:cs="Times New Roman"/>
          </w:rPr>
          <w:t>qqq</w:t>
        </w:r>
      </w:ins>
      <w:proofErr w:type="spellEnd"/>
      <w:del w:id="2769" w:author="ERCOT" w:date="2025-07-14T09:30:00Z" w16du:dateUtc="2025-07-14T14:30:00Z">
        <w:r w:rsidRPr="00C90FE4" w:rsidDel="00C76809">
          <w:rPr>
            <w:rFonts w:ascii="Times New Roman" w:eastAsia="Calibri" w:hAnsi="Times New Roman" w:cs="Times New Roman"/>
          </w:rPr>
          <w:delText>ooo</w:delText>
        </w:r>
      </w:del>
      <w:r w:rsidRPr="00C90FE4">
        <w:rPr>
          <w:rFonts w:ascii="Times New Roman" w:eastAsia="Calibri" w:hAnsi="Times New Roman" w:cs="Times New Roman"/>
        </w:rPr>
        <w:t>) 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D575F" w:rsidRPr="002D575F" w14:paraId="463A4166" w14:textId="77777777" w:rsidTr="00082ED8">
        <w:tc>
          <w:tcPr>
            <w:tcW w:w="9766" w:type="dxa"/>
            <w:tcBorders>
              <w:top w:val="single" w:sz="4" w:space="0" w:color="auto"/>
              <w:left w:val="single" w:sz="4" w:space="0" w:color="auto"/>
              <w:bottom w:val="single" w:sz="4" w:space="0" w:color="auto"/>
              <w:right w:val="single" w:sz="4" w:space="0" w:color="auto"/>
            </w:tcBorders>
            <w:shd w:val="pct12" w:color="auto" w:fill="auto"/>
          </w:tcPr>
          <w:p w14:paraId="516E2048" w14:textId="77777777" w:rsidR="002D575F" w:rsidRPr="002D575F" w:rsidRDefault="002D575F" w:rsidP="002D575F">
            <w:pPr>
              <w:spacing w:before="120" w:after="240" w:line="240" w:lineRule="auto"/>
              <w:rPr>
                <w:rFonts w:ascii="Times New Roman" w:eastAsia="Times New Roman" w:hAnsi="Times New Roman" w:cs="Times New Roman"/>
                <w:b/>
                <w:i/>
                <w:iCs/>
                <w:kern w:val="0"/>
                <w:szCs w:val="20"/>
                <w14:ligatures w14:val="none"/>
              </w:rPr>
            </w:pPr>
            <w:r w:rsidRPr="002D575F">
              <w:rPr>
                <w:rFonts w:ascii="Times New Roman" w:eastAsia="Times New Roman" w:hAnsi="Times New Roman" w:cs="Times New Roman"/>
                <w:b/>
                <w:i/>
                <w:iCs/>
                <w:kern w:val="0"/>
                <w:szCs w:val="20"/>
                <w14:ligatures w14:val="none"/>
              </w:rPr>
              <w:t xml:space="preserve">[NPRR841, NPRR885, NPRR963, NPRR995, NPRR1012, NPRR1014, and NPRR1216:  Replace applicable portions of paragraph (1) above with the following upon system implementation for NPRR841, NPRR885, NPRR963, NPRR995, NPRR1014, or NPRR1216 </w:t>
            </w:r>
            <w:r w:rsidRPr="002D575F">
              <w:rPr>
                <w:rFonts w:ascii="Times New Roman" w:eastAsia="Times New Roman" w:hAnsi="Times New Roman" w:cs="Times New Roman"/>
                <w:b/>
                <w:i/>
                <w:iCs/>
                <w:kern w:val="0"/>
                <w:szCs w:val="20"/>
                <w14:ligatures w14:val="none"/>
              </w:rPr>
              <w:lastRenderedPageBreak/>
              <w:t>(Phase 2); or upon system implementation of the Real-Time Co-Optimization (RTC) project for NPRR1012:]</w:t>
            </w:r>
          </w:p>
          <w:p w14:paraId="08D95B9A" w14:textId="77777777" w:rsidR="002D575F" w:rsidRPr="002D575F" w:rsidRDefault="002D575F" w:rsidP="002D575F">
            <w:pPr>
              <w:spacing w:after="240" w:line="240" w:lineRule="auto"/>
              <w:ind w:left="72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(1)</w:t>
            </w:r>
            <w:r w:rsidRPr="002D575F">
              <w:rPr>
                <w:rFonts w:ascii="Times New Roman" w:eastAsia="Times New Roman" w:hAnsi="Times New Roman" w:cs="Times New Roman"/>
                <w:kern w:val="0"/>
                <w:szCs w:val="20"/>
                <w14:ligatures w14:val="none"/>
              </w:rPr>
              <w:tab/>
              <w:t>ERCOT shall provide, on each RTM Settlement Statement, the dollar amount for each RTM Settlement charge and payment.  The RTM Settlement “Charge Types” are:</w:t>
            </w:r>
          </w:p>
          <w:p w14:paraId="159BD693"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(a)</w:t>
            </w:r>
            <w:r w:rsidRPr="002D575F">
              <w:rPr>
                <w:rFonts w:ascii="Times New Roman" w:eastAsia="Times New Roman" w:hAnsi="Times New Roman" w:cs="Times New Roman"/>
                <w:kern w:val="0"/>
                <w:szCs w:val="20"/>
                <w14:ligatures w14:val="none"/>
              </w:rPr>
              <w:tab/>
              <w:t>Section 5.7.1, RUC Make-Whole Payment;</w:t>
            </w:r>
          </w:p>
          <w:p w14:paraId="16837EA7"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(b)</w:t>
            </w:r>
            <w:r w:rsidRPr="002D575F">
              <w:rPr>
                <w:rFonts w:ascii="Times New Roman" w:eastAsia="Times New Roman" w:hAnsi="Times New Roman" w:cs="Times New Roman"/>
                <w:kern w:val="0"/>
                <w:szCs w:val="20"/>
                <w14:ligatures w14:val="none"/>
              </w:rPr>
              <w:tab/>
              <w:t>Section 5.7.2, RUC Clawback Charge;</w:t>
            </w:r>
          </w:p>
          <w:p w14:paraId="4D9E7774"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(c)</w:t>
            </w:r>
            <w:r w:rsidRPr="002D575F">
              <w:rPr>
                <w:rFonts w:ascii="Times New Roman" w:eastAsia="Times New Roman" w:hAnsi="Times New Roman" w:cs="Times New Roman"/>
                <w:kern w:val="0"/>
                <w:szCs w:val="20"/>
                <w14:ligatures w14:val="none"/>
              </w:rPr>
              <w:tab/>
              <w:t>Section 5.7.3, Payment When ERCOT Decommits a QSE-Committed Resource;</w:t>
            </w:r>
          </w:p>
          <w:p w14:paraId="53596C1D"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(d)</w:t>
            </w:r>
            <w:r w:rsidRPr="002D575F">
              <w:rPr>
                <w:rFonts w:ascii="Times New Roman" w:eastAsia="Times New Roman" w:hAnsi="Times New Roman" w:cs="Times New Roman"/>
                <w:kern w:val="0"/>
                <w:szCs w:val="20"/>
                <w14:ligatures w14:val="none"/>
              </w:rPr>
              <w:tab/>
              <w:t>Section 5.7.4.1, RUC Capacity-Short Charge;</w:t>
            </w:r>
          </w:p>
          <w:p w14:paraId="28957F9C"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(e)</w:t>
            </w:r>
            <w:r w:rsidRPr="002D575F">
              <w:rPr>
                <w:rFonts w:ascii="Times New Roman" w:eastAsia="Times New Roman" w:hAnsi="Times New Roman" w:cs="Times New Roman"/>
                <w:kern w:val="0"/>
                <w:szCs w:val="20"/>
                <w14:ligatures w14:val="none"/>
              </w:rPr>
              <w:tab/>
              <w:t>Section 5.7.4.2, RUC Make-Whole Uplift Charge;</w:t>
            </w:r>
          </w:p>
          <w:p w14:paraId="0A4D4CCE"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(f)</w:t>
            </w:r>
            <w:r w:rsidRPr="002D575F">
              <w:rPr>
                <w:rFonts w:ascii="Times New Roman" w:eastAsia="Times New Roman" w:hAnsi="Times New Roman" w:cs="Times New Roman"/>
                <w:kern w:val="0"/>
                <w:szCs w:val="20"/>
                <w14:ligatures w14:val="none"/>
              </w:rPr>
              <w:tab/>
              <w:t xml:space="preserve">Section </w:t>
            </w:r>
            <w:hyperlink w:anchor="_Toc109528011" w:history="1">
              <w:r w:rsidRPr="002D575F">
                <w:rPr>
                  <w:rFonts w:ascii="Times New Roman" w:eastAsia="Times New Roman" w:hAnsi="Times New Roman" w:cs="Times New Roman"/>
                  <w:kern w:val="0"/>
                  <w:szCs w:val="20"/>
                  <w14:ligatures w14:val="none"/>
                </w:rPr>
                <w:t>5.7.5, RUC Clawback Payment</w:t>
              </w:r>
            </w:hyperlink>
            <w:r w:rsidRPr="002D575F">
              <w:rPr>
                <w:rFonts w:ascii="Times New Roman" w:eastAsia="Times New Roman" w:hAnsi="Times New Roman" w:cs="Times New Roman"/>
                <w:kern w:val="0"/>
                <w:szCs w:val="20"/>
                <w14:ligatures w14:val="none"/>
              </w:rPr>
              <w:t>;</w:t>
            </w:r>
          </w:p>
          <w:p w14:paraId="5288391A"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(g)</w:t>
            </w:r>
            <w:r w:rsidRPr="002D575F">
              <w:rPr>
                <w:rFonts w:ascii="Times New Roman" w:eastAsia="Times New Roman" w:hAnsi="Times New Roman" w:cs="Times New Roman"/>
                <w:kern w:val="0"/>
                <w:szCs w:val="20"/>
                <w14:ligatures w14:val="none"/>
              </w:rPr>
              <w:tab/>
              <w:t xml:space="preserve">Section </w:t>
            </w:r>
            <w:hyperlink w:anchor="_Toc109528014" w:history="1">
              <w:r w:rsidRPr="002D575F">
                <w:rPr>
                  <w:rFonts w:ascii="Times New Roman" w:eastAsia="Times New Roman" w:hAnsi="Times New Roman" w:cs="Times New Roman"/>
                  <w:kern w:val="0"/>
                  <w:szCs w:val="20"/>
                  <w14:ligatures w14:val="none"/>
                </w:rPr>
                <w:t>5.7.6, RUC Decommitment Charge</w:t>
              </w:r>
            </w:hyperlink>
            <w:r w:rsidRPr="002D575F">
              <w:rPr>
                <w:rFonts w:ascii="Times New Roman" w:eastAsia="Times New Roman" w:hAnsi="Times New Roman" w:cs="Times New Roman"/>
                <w:kern w:val="0"/>
                <w:szCs w:val="20"/>
                <w14:ligatures w14:val="none"/>
              </w:rPr>
              <w:t>;</w:t>
            </w:r>
          </w:p>
          <w:p w14:paraId="4F03721C"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(h)</w:t>
            </w:r>
            <w:r w:rsidRPr="002D575F">
              <w:rPr>
                <w:rFonts w:ascii="Times New Roman" w:eastAsia="Times New Roman" w:hAnsi="Times New Roman" w:cs="Times New Roman"/>
                <w:kern w:val="0"/>
                <w:szCs w:val="20"/>
                <w14:ligatures w14:val="none"/>
              </w:rPr>
              <w:tab/>
              <w:t xml:space="preserve">Section 6.6.3.1, Real-Time Energy Imbalance Payment or Charge at a Resource Node; </w:t>
            </w:r>
          </w:p>
          <w:p w14:paraId="523D89F1"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(i)</w:t>
            </w:r>
            <w:r w:rsidRPr="002D575F">
              <w:rPr>
                <w:rFonts w:ascii="Times New Roman" w:eastAsia="Times New Roman" w:hAnsi="Times New Roman" w:cs="Times New Roman"/>
                <w:kern w:val="0"/>
                <w:szCs w:val="20"/>
                <w14:ligatures w14:val="none"/>
              </w:rPr>
              <w:tab/>
              <w:t>Section 6.6.3.2, Real-Time Energy Imbalance Payment or Charge at a Load Zone;</w:t>
            </w:r>
          </w:p>
          <w:p w14:paraId="1DE1C05D"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(j)</w:t>
            </w:r>
            <w:r w:rsidRPr="002D575F">
              <w:rPr>
                <w:rFonts w:ascii="Times New Roman" w:eastAsia="Times New Roman" w:hAnsi="Times New Roman" w:cs="Times New Roman"/>
                <w:kern w:val="0"/>
                <w:szCs w:val="20"/>
                <w14:ligatures w14:val="none"/>
              </w:rPr>
              <w:tab/>
              <w:t>Section 6.6.3.3, Real-Time Energy Imbalance Payment or Charge at a Hub;</w:t>
            </w:r>
          </w:p>
          <w:p w14:paraId="789D7324"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(k)</w:t>
            </w:r>
            <w:r w:rsidRPr="002D575F">
              <w:rPr>
                <w:rFonts w:ascii="Times New Roman" w:eastAsia="Times New Roman" w:hAnsi="Times New Roman" w:cs="Times New Roman"/>
                <w:kern w:val="0"/>
                <w:szCs w:val="20"/>
                <w14:ligatures w14:val="none"/>
              </w:rPr>
              <w:tab/>
              <w:t>Section 6.6.3.4, Real-Time Energy Payment for DC Tie Import;</w:t>
            </w:r>
          </w:p>
          <w:p w14:paraId="4B573798"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(l)</w:t>
            </w:r>
            <w:r w:rsidRPr="002D575F">
              <w:rPr>
                <w:rFonts w:ascii="Times New Roman" w:eastAsia="Times New Roman" w:hAnsi="Times New Roman" w:cs="Times New Roman"/>
                <w:kern w:val="0"/>
                <w:szCs w:val="20"/>
                <w14:ligatures w14:val="none"/>
              </w:rPr>
              <w:tab/>
              <w:t>Section 6.6.3.5, Real-Time Payment for a Block Load Transfer Point;</w:t>
            </w:r>
          </w:p>
          <w:p w14:paraId="6BFCA473"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(m)</w:t>
            </w:r>
            <w:r w:rsidRPr="002D575F">
              <w:rPr>
                <w:rFonts w:ascii="Times New Roman" w:eastAsia="Times New Roman" w:hAnsi="Times New Roman" w:cs="Times New Roman"/>
                <w:kern w:val="0"/>
                <w:szCs w:val="20"/>
                <w14:ligatures w14:val="none"/>
              </w:rPr>
              <w:tab/>
              <w:t>Section 6.6.3.6, Real-Time High Dispatch Limit Override Energy Payment;</w:t>
            </w:r>
          </w:p>
          <w:p w14:paraId="563DAEA3"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(n)</w:t>
            </w:r>
            <w:r w:rsidRPr="002D575F">
              <w:rPr>
                <w:rFonts w:ascii="Times New Roman" w:eastAsia="Times New Roman" w:hAnsi="Times New Roman" w:cs="Times New Roman"/>
                <w:kern w:val="0"/>
                <w:szCs w:val="20"/>
                <w14:ligatures w14:val="none"/>
              </w:rPr>
              <w:tab/>
              <w:t>Section 6.6.3.7, Real-Time High Dispatch Limit Override Energy Charge;</w:t>
            </w:r>
          </w:p>
          <w:p w14:paraId="17617B8F"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(o)</w:t>
            </w:r>
            <w:r w:rsidRPr="002D575F">
              <w:rPr>
                <w:rFonts w:ascii="Times New Roman" w:eastAsia="Times New Roman" w:hAnsi="Times New Roman" w:cs="Times New Roman"/>
                <w:kern w:val="0"/>
                <w:szCs w:val="20"/>
                <w14:ligatures w14:val="none"/>
              </w:rPr>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w:t>
            </w:r>
          </w:p>
          <w:p w14:paraId="11CDD659"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(p)</w:t>
            </w:r>
            <w:r w:rsidRPr="002D575F">
              <w:rPr>
                <w:rFonts w:ascii="Times New Roman" w:eastAsia="Times New Roman" w:hAnsi="Times New Roman" w:cs="Times New Roman"/>
                <w:kern w:val="0"/>
                <w:szCs w:val="20"/>
                <w14:ligatures w14:val="none"/>
              </w:rPr>
              <w:tab/>
              <w:t>Section 6.6.4, Real-Time Congestion Payment or Charge for Self-Schedules;</w:t>
            </w:r>
          </w:p>
          <w:p w14:paraId="20A4CD0E"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(q)</w:t>
            </w:r>
            <w:r w:rsidRPr="002D575F">
              <w:rPr>
                <w:rFonts w:ascii="Times New Roman" w:eastAsia="Times New Roman" w:hAnsi="Times New Roman" w:cs="Times New Roman"/>
                <w:kern w:val="0"/>
                <w:szCs w:val="20"/>
                <w14:ligatures w14:val="none"/>
              </w:rPr>
              <w:tab/>
              <w:t xml:space="preserve">Section 6.6.5.2, Set Point Deviation Charge for Over Generation; </w:t>
            </w:r>
          </w:p>
          <w:p w14:paraId="6D5B58D1"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(r)</w:t>
            </w:r>
            <w:r w:rsidRPr="002D575F">
              <w:rPr>
                <w:rFonts w:ascii="Times New Roman" w:eastAsia="Times New Roman" w:hAnsi="Times New Roman" w:cs="Times New Roman"/>
                <w:kern w:val="0"/>
                <w:szCs w:val="20"/>
                <w14:ligatures w14:val="none"/>
              </w:rPr>
              <w:tab/>
              <w:t xml:space="preserve">Section 6.6.5.2.1, Set Point Deviation Charge for Under Generation; </w:t>
            </w:r>
          </w:p>
          <w:p w14:paraId="646B35BF"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(s)</w:t>
            </w:r>
            <w:r w:rsidRPr="002D575F">
              <w:rPr>
                <w:rFonts w:ascii="Times New Roman" w:eastAsia="Times New Roman" w:hAnsi="Times New Roman" w:cs="Times New Roman"/>
                <w:kern w:val="0"/>
                <w:szCs w:val="20"/>
                <w14:ligatures w14:val="none"/>
              </w:rPr>
              <w:tab/>
              <w:t xml:space="preserve">Section 6.6.5.3, Controllable Load Resource Set Point Deviation Charge for Over Consumption; </w:t>
            </w:r>
          </w:p>
          <w:p w14:paraId="7FF9C8E8"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lastRenderedPageBreak/>
              <w:t>(t)</w:t>
            </w:r>
            <w:r w:rsidRPr="002D575F">
              <w:rPr>
                <w:rFonts w:ascii="Times New Roman" w:eastAsia="Times New Roman" w:hAnsi="Times New Roman" w:cs="Times New Roman"/>
                <w:kern w:val="0"/>
                <w:szCs w:val="20"/>
                <w14:ligatures w14:val="none"/>
              </w:rPr>
              <w:tab/>
              <w:t>Section 6.6.5.3.1, Controllable Load Resource Set Point Deviation Charge for Under Consumption;</w:t>
            </w:r>
          </w:p>
          <w:p w14:paraId="2C9D7B65"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(u)</w:t>
            </w:r>
            <w:r w:rsidRPr="002D575F">
              <w:rPr>
                <w:rFonts w:ascii="Times New Roman" w:eastAsia="Times New Roman" w:hAnsi="Times New Roman" w:cs="Times New Roman"/>
                <w:kern w:val="0"/>
                <w:szCs w:val="20"/>
                <w14:ligatures w14:val="none"/>
              </w:rPr>
              <w:tab/>
              <w:t xml:space="preserve">Section 6.6.5.4, IRR Generation Resource Set Point Deviation Charge; </w:t>
            </w:r>
          </w:p>
          <w:p w14:paraId="3093A922"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(v)</w:t>
            </w:r>
            <w:r w:rsidRPr="002D575F">
              <w:rPr>
                <w:rFonts w:ascii="Times New Roman" w:eastAsia="Times New Roman" w:hAnsi="Times New Roman" w:cs="Times New Roman"/>
                <w:kern w:val="0"/>
                <w:szCs w:val="20"/>
                <w14:ligatures w14:val="none"/>
              </w:rPr>
              <w:tab/>
              <w:t>Section 6.6.5.4, Set Point Deviation Payment;</w:t>
            </w:r>
          </w:p>
          <w:p w14:paraId="2BCC5638"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w:t>
            </w:r>
            <w:r w:rsidRPr="002D575F">
              <w:rPr>
                <w:rFonts w:ascii="Times New Roman" w:eastAsia="Times New Roman" w:hAnsi="Times New Roman" w:cs="Times New Roman"/>
                <w:kern w:val="0"/>
                <w:szCs w:val="20"/>
                <w14:ligatures w14:val="none"/>
              </w:rPr>
              <w:tab/>
              <w:t xml:space="preserve">Section 6.6.5.5, Energy Storage Resource Set Point Deviation Charge for Over Performance; </w:t>
            </w:r>
          </w:p>
          <w:p w14:paraId="59146627"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(x)</w:t>
            </w:r>
            <w:r w:rsidRPr="002D575F">
              <w:rPr>
                <w:rFonts w:ascii="Times New Roman" w:eastAsia="Times New Roman" w:hAnsi="Times New Roman" w:cs="Times New Roman"/>
                <w:kern w:val="0"/>
                <w:szCs w:val="20"/>
                <w14:ligatures w14:val="none"/>
              </w:rPr>
              <w:tab/>
              <w:t xml:space="preserve">Section 6.6.5.5.1, Energy Storage Resource Set Point Deviation Charge for Under Performance; </w:t>
            </w:r>
          </w:p>
          <w:p w14:paraId="7E9FCEC4"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(y)</w:t>
            </w:r>
            <w:r w:rsidRPr="002D575F">
              <w:rPr>
                <w:rFonts w:ascii="Times New Roman" w:eastAsia="Times New Roman" w:hAnsi="Times New Roman" w:cs="Times New Roman"/>
                <w:kern w:val="0"/>
                <w:szCs w:val="20"/>
                <w14:ligatures w14:val="none"/>
              </w:rPr>
              <w:tab/>
              <w:t>Section 6.6.6.1, RMR Standby Payment;</w:t>
            </w:r>
          </w:p>
          <w:p w14:paraId="53CC24EC"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(z)</w:t>
            </w:r>
            <w:r w:rsidRPr="002D575F">
              <w:rPr>
                <w:rFonts w:ascii="Times New Roman" w:eastAsia="Times New Roman" w:hAnsi="Times New Roman" w:cs="Times New Roman"/>
                <w:kern w:val="0"/>
                <w:szCs w:val="20"/>
                <w14:ligatures w14:val="none"/>
              </w:rPr>
              <w:tab/>
              <w:t>Section 6.6.6.2, RMR Payment for Energy;</w:t>
            </w:r>
          </w:p>
          <w:p w14:paraId="59B144FA"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(aa)</w:t>
            </w:r>
            <w:r w:rsidRPr="002D575F">
              <w:rPr>
                <w:rFonts w:ascii="Times New Roman" w:eastAsia="Times New Roman" w:hAnsi="Times New Roman" w:cs="Times New Roman"/>
                <w:kern w:val="0"/>
                <w:szCs w:val="20"/>
                <w14:ligatures w14:val="none"/>
              </w:rPr>
              <w:tab/>
              <w:t>Section 6.6.6.3, RMR Adjustment Charge;</w:t>
            </w:r>
          </w:p>
          <w:p w14:paraId="00B02376"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(bb)</w:t>
            </w:r>
            <w:r w:rsidRPr="002D575F">
              <w:rPr>
                <w:rFonts w:ascii="Times New Roman" w:eastAsia="Times New Roman" w:hAnsi="Times New Roman" w:cs="Times New Roman"/>
                <w:kern w:val="0"/>
                <w:szCs w:val="20"/>
                <w14:ligatures w14:val="none"/>
              </w:rPr>
              <w:tab/>
              <w:t>Section 6.6.6.4, RMR Charge for Unexcused Misconduct;</w:t>
            </w:r>
          </w:p>
          <w:p w14:paraId="004D03EB"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(cc)</w:t>
            </w:r>
            <w:r w:rsidRPr="002D575F">
              <w:rPr>
                <w:rFonts w:ascii="Times New Roman" w:eastAsia="Times New Roman" w:hAnsi="Times New Roman" w:cs="Times New Roman"/>
                <w:kern w:val="0"/>
                <w:szCs w:val="20"/>
                <w14:ligatures w14:val="none"/>
              </w:rPr>
              <w:tab/>
              <w:t>Section 6.6.6.5, RMR Service Charge;</w:t>
            </w:r>
          </w:p>
          <w:p w14:paraId="259BFBA2"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(dd)</w:t>
            </w:r>
            <w:r w:rsidRPr="002D575F">
              <w:rPr>
                <w:rFonts w:ascii="Times New Roman" w:eastAsia="Times New Roman" w:hAnsi="Times New Roman" w:cs="Times New Roman"/>
                <w:kern w:val="0"/>
                <w:szCs w:val="20"/>
                <w14:ligatures w14:val="none"/>
              </w:rPr>
              <w:tab/>
              <w:t>Section 6.6.6.6, Method for Reconciling RMR Actual Eligible Costs, RMR and MRA Contributed Capital Expenditures, and Miscellaneous RMR Incurred Expenses;</w:t>
            </w:r>
          </w:p>
          <w:p w14:paraId="6C1129BC"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(ee)</w:t>
            </w:r>
            <w:r w:rsidRPr="002D575F">
              <w:rPr>
                <w:rFonts w:ascii="Times New Roman" w:eastAsia="Times New Roman" w:hAnsi="Times New Roman" w:cs="Times New Roman"/>
                <w:kern w:val="0"/>
                <w:szCs w:val="20"/>
                <w14:ligatures w14:val="none"/>
              </w:rPr>
              <w:tab/>
              <w:t>Section 6.6.6.7, MRA Standby Payment;</w:t>
            </w:r>
          </w:p>
          <w:p w14:paraId="697B085B"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(ff)</w:t>
            </w:r>
            <w:r w:rsidRPr="002D575F">
              <w:rPr>
                <w:rFonts w:ascii="Times New Roman" w:eastAsia="Times New Roman" w:hAnsi="Times New Roman" w:cs="Times New Roman"/>
                <w:kern w:val="0"/>
                <w:szCs w:val="20"/>
                <w14:ligatures w14:val="none"/>
              </w:rPr>
              <w:tab/>
              <w:t>Section 6.6.6.8, MRA Contributed Capital Expenditures Payment;</w:t>
            </w:r>
          </w:p>
          <w:p w14:paraId="2FFC7D07"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gramStart"/>
            <w:r w:rsidRPr="002D575F">
              <w:rPr>
                <w:rFonts w:ascii="Times New Roman" w:eastAsia="Times New Roman" w:hAnsi="Times New Roman" w:cs="Times New Roman"/>
                <w:kern w:val="0"/>
                <w:szCs w:val="20"/>
                <w14:ligatures w14:val="none"/>
              </w:rPr>
              <w:t>gg</w:t>
            </w:r>
            <w:proofErr w:type="gram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6.6.6.9, MRA Payment for Deployment Event;</w:t>
            </w:r>
          </w:p>
          <w:p w14:paraId="04553396"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(hh)</w:t>
            </w:r>
            <w:r w:rsidRPr="002D575F">
              <w:rPr>
                <w:rFonts w:ascii="Times New Roman" w:eastAsia="Times New Roman" w:hAnsi="Times New Roman" w:cs="Times New Roman"/>
                <w:kern w:val="0"/>
                <w:szCs w:val="20"/>
                <w14:ligatures w14:val="none"/>
              </w:rPr>
              <w:tab/>
              <w:t xml:space="preserve">Section 6.6.6.10, MRA Variable Payment for Deployment; </w:t>
            </w:r>
          </w:p>
          <w:p w14:paraId="53A8C441"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(ii)</w:t>
            </w:r>
            <w:r w:rsidRPr="002D575F">
              <w:rPr>
                <w:rFonts w:ascii="Times New Roman" w:eastAsia="Times New Roman" w:hAnsi="Times New Roman" w:cs="Times New Roman"/>
                <w:kern w:val="0"/>
                <w:szCs w:val="20"/>
                <w14:ligatures w14:val="none"/>
              </w:rPr>
              <w:tab/>
              <w:t>Section 6.6.6.11, MRA Charge for Unexcused Misconduct;</w:t>
            </w:r>
          </w:p>
          <w:p w14:paraId="0C7DC563"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(jj)</w:t>
            </w:r>
            <w:r w:rsidRPr="002D575F">
              <w:rPr>
                <w:rFonts w:ascii="Times New Roman" w:eastAsia="Times New Roman" w:hAnsi="Times New Roman" w:cs="Times New Roman"/>
                <w:kern w:val="0"/>
                <w:szCs w:val="20"/>
                <w14:ligatures w14:val="none"/>
              </w:rPr>
              <w:tab/>
              <w:t>Section 6.6.6.12, MRA Service Charge;</w:t>
            </w:r>
          </w:p>
          <w:p w14:paraId="500A1D4A"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(kk)</w:t>
            </w:r>
            <w:r w:rsidRPr="002D575F">
              <w:rPr>
                <w:rFonts w:ascii="Times New Roman" w:eastAsia="Times New Roman" w:hAnsi="Times New Roman" w:cs="Times New Roman"/>
                <w:kern w:val="0"/>
                <w:szCs w:val="20"/>
                <w14:ligatures w14:val="none"/>
              </w:rPr>
              <w:tab/>
              <w:t>Paragraph (3) of Section 6.6.7.1, Voltage Support Service Payments;</w:t>
            </w:r>
          </w:p>
          <w:p w14:paraId="2F126DCF"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(ll)</w:t>
            </w:r>
            <w:r w:rsidRPr="002D575F">
              <w:rPr>
                <w:rFonts w:ascii="Times New Roman" w:eastAsia="Times New Roman" w:hAnsi="Times New Roman" w:cs="Times New Roman"/>
                <w:kern w:val="0"/>
                <w:szCs w:val="20"/>
                <w14:ligatures w14:val="none"/>
              </w:rPr>
              <w:tab/>
              <w:t>Paragraph (5) of Section 6.6.7.1;</w:t>
            </w:r>
          </w:p>
          <w:p w14:paraId="710B7470"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(mm)</w:t>
            </w:r>
            <w:r w:rsidRPr="002D575F">
              <w:rPr>
                <w:rFonts w:ascii="Times New Roman" w:eastAsia="Times New Roman" w:hAnsi="Times New Roman" w:cs="Times New Roman"/>
                <w:kern w:val="0"/>
                <w:szCs w:val="20"/>
                <w14:ligatures w14:val="none"/>
              </w:rPr>
              <w:tab/>
              <w:t>Section 6.6.7.2, Voltage Support Charge;</w:t>
            </w:r>
          </w:p>
          <w:p w14:paraId="5F7EEF83"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(nn)</w:t>
            </w:r>
            <w:r w:rsidRPr="002D575F">
              <w:rPr>
                <w:rFonts w:ascii="Times New Roman" w:eastAsia="Times New Roman" w:hAnsi="Times New Roman" w:cs="Times New Roman"/>
                <w:kern w:val="0"/>
                <w:szCs w:val="20"/>
                <w14:ligatures w14:val="none"/>
              </w:rPr>
              <w:tab/>
              <w:t>Section 6.6.8.1, Black Start Hourly Standby Fee Payment;</w:t>
            </w:r>
          </w:p>
          <w:p w14:paraId="23B75420"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(oo)</w:t>
            </w:r>
            <w:r w:rsidRPr="002D575F">
              <w:rPr>
                <w:rFonts w:ascii="Times New Roman" w:eastAsia="Times New Roman" w:hAnsi="Times New Roman" w:cs="Times New Roman"/>
                <w:kern w:val="0"/>
                <w:szCs w:val="20"/>
                <w14:ligatures w14:val="none"/>
              </w:rPr>
              <w:tab/>
              <w:t>Section 6.6.8.2, Black Start Capacity Charge;</w:t>
            </w:r>
          </w:p>
          <w:p w14:paraId="4B2319CE"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lastRenderedPageBreak/>
              <w:t>(pp)</w:t>
            </w:r>
            <w:r w:rsidRPr="002D575F">
              <w:rPr>
                <w:rFonts w:ascii="Times New Roman" w:eastAsia="Times New Roman" w:hAnsi="Times New Roman" w:cs="Times New Roman"/>
                <w:kern w:val="0"/>
                <w:szCs w:val="20"/>
                <w14:ligatures w14:val="none"/>
              </w:rPr>
              <w:tab/>
              <w:t>Section 6.6.9.1, Payment for Emergency Operations Settlement;</w:t>
            </w:r>
          </w:p>
          <w:p w14:paraId="1CA1C6EF"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(qq)</w:t>
            </w:r>
            <w:r w:rsidRPr="002D575F">
              <w:rPr>
                <w:rFonts w:ascii="Times New Roman" w:eastAsia="Times New Roman" w:hAnsi="Times New Roman" w:cs="Times New Roman"/>
                <w:kern w:val="0"/>
                <w:szCs w:val="20"/>
                <w14:ligatures w14:val="none"/>
              </w:rPr>
              <w:tab/>
              <w:t>Section 6.6.9.2, Charge for Emergency Operations Settlement;</w:t>
            </w:r>
          </w:p>
          <w:p w14:paraId="0559832A"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(rr)</w:t>
            </w:r>
            <w:r w:rsidRPr="002D575F">
              <w:rPr>
                <w:rFonts w:ascii="Times New Roman" w:eastAsia="Times New Roman" w:hAnsi="Times New Roman" w:cs="Times New Roman"/>
                <w:kern w:val="0"/>
                <w:szCs w:val="20"/>
                <w14:ligatures w14:val="none"/>
              </w:rPr>
              <w:tab/>
              <w:t>Section 6.6.10, Real-Time Revenue Neutrality Allocation;</w:t>
            </w:r>
          </w:p>
          <w:p w14:paraId="5609888C"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(ss)</w:t>
            </w:r>
            <w:r w:rsidRPr="002D575F">
              <w:rPr>
                <w:rFonts w:ascii="Times New Roman" w:eastAsia="Times New Roman" w:hAnsi="Times New Roman" w:cs="Times New Roman"/>
                <w:kern w:val="0"/>
                <w:szCs w:val="20"/>
                <w14:ligatures w14:val="none"/>
              </w:rPr>
              <w:tab/>
              <w:t xml:space="preserve">Section 6.6.11.1, Emergency Response Service Capacity Payments; </w:t>
            </w:r>
          </w:p>
          <w:p w14:paraId="46C835BB"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(tt)</w:t>
            </w:r>
            <w:r w:rsidRPr="002D575F">
              <w:rPr>
                <w:rFonts w:ascii="Times New Roman" w:eastAsia="Times New Roman" w:hAnsi="Times New Roman" w:cs="Times New Roman"/>
                <w:kern w:val="0"/>
                <w:szCs w:val="20"/>
                <w14:ligatures w14:val="none"/>
              </w:rPr>
              <w:tab/>
              <w:t xml:space="preserve">Section 6.6.11.2, Emergency Response Service Capacity Charge; </w:t>
            </w:r>
          </w:p>
          <w:p w14:paraId="09C21CBB"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(uu)</w:t>
            </w:r>
            <w:r w:rsidRPr="002D575F">
              <w:rPr>
                <w:rFonts w:ascii="Times New Roman" w:eastAsia="Times New Roman" w:hAnsi="Times New Roman" w:cs="Times New Roman"/>
                <w:kern w:val="0"/>
                <w:szCs w:val="20"/>
                <w14:ligatures w14:val="none"/>
              </w:rPr>
              <w:tab/>
              <w:t>Section 6.6.14.2, Firm Fuel Supply Service Hourly Standby Fee Payment and Fuel Replacement Cost Recovery;</w:t>
            </w:r>
          </w:p>
          <w:p w14:paraId="76D4E495"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(vv)</w:t>
            </w:r>
            <w:r w:rsidRPr="002D575F">
              <w:rPr>
                <w:rFonts w:ascii="Times New Roman" w:eastAsia="Times New Roman" w:hAnsi="Times New Roman" w:cs="Times New Roman"/>
                <w:kern w:val="0"/>
                <w:szCs w:val="20"/>
                <w14:ligatures w14:val="none"/>
              </w:rPr>
              <w:tab/>
              <w:t>Section 6.6.14.3, Firm Fuel Supply Service Capacity Charge;</w:t>
            </w:r>
          </w:p>
          <w:p w14:paraId="6052203D"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(ww)</w:t>
            </w:r>
            <w:r w:rsidRPr="002D575F">
              <w:rPr>
                <w:rFonts w:ascii="Times New Roman" w:eastAsia="Times New Roman" w:hAnsi="Times New Roman" w:cs="Times New Roman"/>
                <w:kern w:val="0"/>
                <w:szCs w:val="20"/>
                <w14:ligatures w14:val="none"/>
              </w:rPr>
              <w:tab/>
              <w:t>Section 6.7.4, Real-Time Settlement for Updated Day-Ahead Market Ancillary Service Obligations;</w:t>
            </w:r>
          </w:p>
          <w:p w14:paraId="49ABA498"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(xx)</w:t>
            </w:r>
            <w:r w:rsidRPr="002D575F">
              <w:rPr>
                <w:rFonts w:ascii="Times New Roman" w:eastAsia="Times New Roman" w:hAnsi="Times New Roman" w:cs="Times New Roman"/>
                <w:kern w:val="0"/>
                <w:szCs w:val="20"/>
                <w14:ligatures w14:val="none"/>
              </w:rPr>
              <w:tab/>
              <w:t>Section 6.7.5.2, Regulation Up Service Payments and Charges;</w:t>
            </w:r>
          </w:p>
          <w:p w14:paraId="58D62C4A"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(yy)</w:t>
            </w:r>
            <w:r w:rsidRPr="002D575F">
              <w:rPr>
                <w:rFonts w:ascii="Times New Roman" w:eastAsia="Times New Roman" w:hAnsi="Times New Roman" w:cs="Times New Roman"/>
                <w:kern w:val="0"/>
                <w:szCs w:val="20"/>
                <w14:ligatures w14:val="none"/>
              </w:rPr>
              <w:tab/>
              <w:t>Section 6.7.5.3, Regulation Down Service Payments and Charges;</w:t>
            </w:r>
          </w:p>
          <w:p w14:paraId="2B6E0141"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(zz)</w:t>
            </w:r>
            <w:r w:rsidRPr="002D575F">
              <w:rPr>
                <w:rFonts w:ascii="Times New Roman" w:eastAsia="Times New Roman" w:hAnsi="Times New Roman" w:cs="Times New Roman"/>
                <w:kern w:val="0"/>
                <w:szCs w:val="20"/>
                <w14:ligatures w14:val="none"/>
              </w:rPr>
              <w:tab/>
              <w:t>Section 6.7.5.4, Responsive Reserve Payments and Charges;</w:t>
            </w:r>
          </w:p>
          <w:p w14:paraId="3632E372"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(aaa)</w:t>
            </w:r>
            <w:r w:rsidRPr="002D575F">
              <w:rPr>
                <w:rFonts w:ascii="Times New Roman" w:eastAsia="Times New Roman" w:hAnsi="Times New Roman" w:cs="Times New Roman"/>
                <w:kern w:val="0"/>
                <w:szCs w:val="20"/>
                <w14:ligatures w14:val="none"/>
              </w:rPr>
              <w:tab/>
              <w:t>Section 6.7.5.5</w:t>
            </w:r>
            <w:r w:rsidRPr="002D575F">
              <w:rPr>
                <w:rFonts w:ascii="Times New Roman" w:eastAsia="Times New Roman" w:hAnsi="Times New Roman" w:cs="Times New Roman"/>
                <w:kern w:val="0"/>
                <w:szCs w:val="20"/>
                <w14:ligatures w14:val="none"/>
              </w:rPr>
              <w:tab/>
              <w:t>, Non-Spinning Reserve Service Payments and Charges;</w:t>
            </w:r>
          </w:p>
          <w:p w14:paraId="594C552B"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(bbb)</w:t>
            </w:r>
            <w:r w:rsidRPr="002D575F">
              <w:rPr>
                <w:rFonts w:ascii="Times New Roman" w:eastAsia="Times New Roman" w:hAnsi="Times New Roman" w:cs="Times New Roman"/>
                <w:kern w:val="0"/>
                <w:szCs w:val="20"/>
                <w14:ligatures w14:val="none"/>
              </w:rPr>
              <w:tab/>
              <w:t>Section 6.7.5.6</w:t>
            </w:r>
            <w:r w:rsidRPr="002D575F">
              <w:rPr>
                <w:rFonts w:ascii="Times New Roman" w:eastAsia="Times New Roman" w:hAnsi="Times New Roman" w:cs="Times New Roman"/>
                <w:kern w:val="0"/>
                <w:szCs w:val="20"/>
                <w14:ligatures w14:val="none"/>
              </w:rPr>
              <w:tab/>
              <w:t>, ERCOT Contingency Reserve Service Payments and Charges;</w:t>
            </w:r>
          </w:p>
          <w:p w14:paraId="606C3AC5"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(ccc)</w:t>
            </w:r>
            <w:r w:rsidRPr="002D575F">
              <w:rPr>
                <w:rFonts w:ascii="Times New Roman" w:eastAsia="Times New Roman" w:hAnsi="Times New Roman" w:cs="Times New Roman"/>
                <w:kern w:val="0"/>
                <w:szCs w:val="20"/>
                <w14:ligatures w14:val="none"/>
              </w:rPr>
              <w:tab/>
              <w:t>Section 6.7.5.7</w:t>
            </w:r>
            <w:r w:rsidRPr="002D575F">
              <w:rPr>
                <w:rFonts w:ascii="Times New Roman" w:eastAsia="Times New Roman" w:hAnsi="Times New Roman" w:cs="Times New Roman"/>
                <w:kern w:val="0"/>
                <w:szCs w:val="20"/>
                <w14:ligatures w14:val="none"/>
              </w:rPr>
              <w:tab/>
              <w:t>, Real-Time Derated Ancillary Service Capability Payment;</w:t>
            </w:r>
          </w:p>
          <w:p w14:paraId="331783D7"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(ddd)</w:t>
            </w:r>
            <w:r w:rsidRPr="002D575F">
              <w:rPr>
                <w:rFonts w:ascii="Times New Roman" w:eastAsia="Times New Roman" w:hAnsi="Times New Roman" w:cs="Times New Roman"/>
                <w:kern w:val="0"/>
                <w:szCs w:val="20"/>
                <w14:ligatures w14:val="none"/>
              </w:rPr>
              <w:tab/>
              <w:t>Section 6.7.5.8</w:t>
            </w:r>
            <w:r w:rsidRPr="002D575F">
              <w:rPr>
                <w:rFonts w:ascii="Times New Roman" w:eastAsia="Times New Roman" w:hAnsi="Times New Roman" w:cs="Times New Roman"/>
                <w:kern w:val="0"/>
                <w:szCs w:val="20"/>
                <w14:ligatures w14:val="none"/>
              </w:rPr>
              <w:tab/>
              <w:t>, Real-Time Derated Ancillary Service Capability Charge;</w:t>
            </w:r>
          </w:p>
          <w:p w14:paraId="282994A4"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(eee)</w:t>
            </w:r>
            <w:r w:rsidRPr="002D575F">
              <w:rPr>
                <w:rFonts w:ascii="Times New Roman" w:eastAsia="Times New Roman" w:hAnsi="Times New Roman" w:cs="Times New Roman"/>
                <w:kern w:val="0"/>
                <w:szCs w:val="20"/>
                <w14:ligatures w14:val="none"/>
              </w:rPr>
              <w:tab/>
              <w:t>Section 6.7.6, Real-Time Ancillary Service Revenue Neutrality Allocation;</w:t>
            </w:r>
          </w:p>
          <w:p w14:paraId="5E3820A2"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fff</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6.8.2, Recovery of Operating Losses During an LCAP or ECAP Effective Period;</w:t>
            </w:r>
          </w:p>
          <w:p w14:paraId="6FE8CB80" w14:textId="36F6CFB4"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ggg</w:t>
            </w:r>
            <w:proofErr w:type="spellEnd"/>
            <w:r w:rsidRPr="002D575F">
              <w:rPr>
                <w:rFonts w:ascii="Times New Roman" w:eastAsia="Times New Roman" w:hAnsi="Times New Roman" w:cs="Times New Roman"/>
                <w:kern w:val="0"/>
                <w:szCs w:val="20"/>
                <w14:ligatures w14:val="none"/>
              </w:rPr>
              <w:t>)   Section 6.8.3, Charges for Operating Losses During an LCAP or ECAP Effective Period;</w:t>
            </w:r>
          </w:p>
          <w:p w14:paraId="67E25ED4" w14:textId="7D14BEA3" w:rsidR="00C76809" w:rsidRPr="002055EF" w:rsidRDefault="00C76809" w:rsidP="00C76809">
            <w:pPr>
              <w:spacing w:after="240" w:line="240" w:lineRule="auto"/>
              <w:ind w:left="1440" w:hanging="720"/>
              <w:rPr>
                <w:ins w:id="2770" w:author="ERCOT" w:date="2025-07-14T09:30:00Z" w16du:dateUtc="2025-07-14T14:30:00Z"/>
                <w:rFonts w:ascii="Times New Roman" w:eastAsia="Calibri" w:hAnsi="Times New Roman" w:cs="Times New Roman"/>
              </w:rPr>
            </w:pPr>
            <w:ins w:id="2771" w:author="ERCOT" w:date="2025-07-14T09:30:00Z" w16du:dateUtc="2025-07-14T14:30:00Z">
              <w:r w:rsidRPr="002055EF">
                <w:rPr>
                  <w:rFonts w:ascii="Times New Roman" w:eastAsia="Calibri" w:hAnsi="Times New Roman" w:cs="Times New Roman"/>
                </w:rPr>
                <w:t>(</w:t>
              </w:r>
            </w:ins>
            <w:proofErr w:type="spellStart"/>
            <w:ins w:id="2772" w:author="ERCOT" w:date="2025-07-14T09:31:00Z" w16du:dateUtc="2025-07-14T14:31:00Z">
              <w:r>
                <w:rPr>
                  <w:rFonts w:ascii="Times New Roman" w:eastAsia="Calibri" w:hAnsi="Times New Roman" w:cs="Times New Roman"/>
                </w:rPr>
                <w:t>hhh</w:t>
              </w:r>
            </w:ins>
            <w:proofErr w:type="spellEnd"/>
            <w:ins w:id="2773" w:author="ERCOT" w:date="2025-07-14T09:30:00Z" w16du:dateUtc="2025-07-14T14:30:00Z">
              <w:r w:rsidRPr="002055EF">
                <w:rPr>
                  <w:rFonts w:ascii="Times New Roman" w:eastAsia="Calibri" w:hAnsi="Times New Roman" w:cs="Times New Roman"/>
                </w:rPr>
                <w:t>)</w:t>
              </w:r>
              <w:r w:rsidRPr="002055EF">
                <w:rPr>
                  <w:rFonts w:ascii="Times New Roman" w:eastAsia="Calibri" w:hAnsi="Times New Roman" w:cs="Times New Roman"/>
                </w:rPr>
                <w:tab/>
                <w:t xml:space="preserve">Section 6.9.2, Residential Demand Response Payments; </w:t>
              </w:r>
            </w:ins>
          </w:p>
          <w:p w14:paraId="725CC96C" w14:textId="525CA1A1" w:rsidR="00C76809" w:rsidRPr="002055EF" w:rsidRDefault="00C76809" w:rsidP="00C76809">
            <w:pPr>
              <w:spacing w:after="240" w:line="240" w:lineRule="auto"/>
              <w:ind w:left="1440" w:hanging="720"/>
              <w:rPr>
                <w:ins w:id="2774" w:author="ERCOT" w:date="2025-07-14T09:30:00Z" w16du:dateUtc="2025-07-14T14:30:00Z"/>
                <w:rFonts w:ascii="Times New Roman" w:eastAsia="Calibri" w:hAnsi="Times New Roman" w:cs="Times New Roman"/>
              </w:rPr>
            </w:pPr>
            <w:ins w:id="2775" w:author="ERCOT" w:date="2025-07-14T09:30:00Z" w16du:dateUtc="2025-07-14T14:30:00Z">
              <w:r w:rsidRPr="002055EF">
                <w:rPr>
                  <w:rFonts w:ascii="Times New Roman" w:eastAsia="Calibri" w:hAnsi="Times New Roman" w:cs="Times New Roman"/>
                </w:rPr>
                <w:t>(</w:t>
              </w:r>
            </w:ins>
            <w:ins w:id="2776" w:author="ERCOT" w:date="2025-07-14T09:31:00Z" w16du:dateUtc="2025-07-14T14:31:00Z">
              <w:r>
                <w:rPr>
                  <w:rFonts w:ascii="Times New Roman" w:eastAsia="Calibri" w:hAnsi="Times New Roman" w:cs="Times New Roman"/>
                </w:rPr>
                <w:t>iii</w:t>
              </w:r>
            </w:ins>
            <w:ins w:id="2777" w:author="ERCOT" w:date="2025-07-14T09:30:00Z" w16du:dateUtc="2025-07-14T14:30:00Z">
              <w:r w:rsidRPr="002055EF">
                <w:rPr>
                  <w:rFonts w:ascii="Times New Roman" w:eastAsia="Calibri" w:hAnsi="Times New Roman" w:cs="Times New Roman"/>
                </w:rPr>
                <w:t>)</w:t>
              </w:r>
              <w:r w:rsidRPr="002055EF">
                <w:rPr>
                  <w:rFonts w:ascii="Times New Roman" w:eastAsia="Calibri" w:hAnsi="Times New Roman" w:cs="Times New Roman"/>
                </w:rPr>
                <w:tab/>
                <w:t xml:space="preserve">Section 6.9.3, Residential Demand Response Charge; </w:t>
              </w:r>
            </w:ins>
          </w:p>
          <w:p w14:paraId="44A7B161" w14:textId="18FCC0BF"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ins w:id="2778" w:author="ERCOT" w:date="2025-07-14T09:31:00Z" w16du:dateUtc="2025-07-14T14:31:00Z">
              <w:r w:rsidR="00C76809">
                <w:rPr>
                  <w:rFonts w:ascii="Times New Roman" w:eastAsia="Times New Roman" w:hAnsi="Times New Roman" w:cs="Times New Roman"/>
                  <w:kern w:val="0"/>
                  <w:szCs w:val="20"/>
                  <w14:ligatures w14:val="none"/>
                </w:rPr>
                <w:t>jjj</w:t>
              </w:r>
            </w:ins>
            <w:proofErr w:type="spellEnd"/>
            <w:del w:id="2779" w:author="ERCOT" w:date="2025-07-14T09:31:00Z" w16du:dateUtc="2025-07-14T14:31:00Z">
              <w:r w:rsidRPr="002D575F" w:rsidDel="00C76809">
                <w:rPr>
                  <w:rFonts w:ascii="Times New Roman" w:eastAsia="Times New Roman" w:hAnsi="Times New Roman" w:cs="Times New Roman"/>
                  <w:kern w:val="0"/>
                  <w:szCs w:val="20"/>
                  <w14:ligatures w14:val="none"/>
                </w:rPr>
                <w:delText>hhh</w:delText>
              </w:r>
            </w:del>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7.9.2.1, Payments and Charges for PTP Obligations Settled in Real-Time; and</w:t>
            </w:r>
          </w:p>
          <w:p w14:paraId="704C9D45" w14:textId="55D45DEE"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ins w:id="2780" w:author="ERCOT" w:date="2025-07-14T09:31:00Z" w16du:dateUtc="2025-07-14T14:31:00Z">
              <w:r w:rsidR="00C76809">
                <w:rPr>
                  <w:rFonts w:ascii="Times New Roman" w:eastAsia="Times New Roman" w:hAnsi="Times New Roman" w:cs="Times New Roman"/>
                  <w:kern w:val="0"/>
                  <w:szCs w:val="20"/>
                  <w14:ligatures w14:val="none"/>
                </w:rPr>
                <w:t>kkk</w:t>
              </w:r>
            </w:ins>
            <w:proofErr w:type="spellEnd"/>
            <w:del w:id="2781" w:author="ERCOT" w:date="2025-07-14T09:31:00Z" w16du:dateUtc="2025-07-14T14:31:00Z">
              <w:r w:rsidRPr="002D575F" w:rsidDel="00C76809">
                <w:rPr>
                  <w:rFonts w:ascii="Times New Roman" w:eastAsia="Times New Roman" w:hAnsi="Times New Roman" w:cs="Times New Roman"/>
                  <w:kern w:val="0"/>
                  <w:szCs w:val="20"/>
                  <w14:ligatures w14:val="none"/>
                </w:rPr>
                <w:delText>iii</w:delText>
              </w:r>
            </w:del>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9.16.1, ERCOT System Administration Fee.</w:t>
            </w:r>
          </w:p>
        </w:tc>
      </w:tr>
    </w:tbl>
    <w:p w14:paraId="1869D2D6" w14:textId="77777777" w:rsidR="002D575F" w:rsidRPr="002D575F" w:rsidRDefault="002D575F" w:rsidP="002D575F">
      <w:pPr>
        <w:spacing w:before="240" w:after="240" w:line="240" w:lineRule="auto"/>
        <w:ind w:left="720" w:hanging="720"/>
        <w:rPr>
          <w:rFonts w:ascii="Times New Roman" w:eastAsia="Calibri" w:hAnsi="Times New Roman" w:cs="Times New Roman"/>
        </w:rPr>
      </w:pPr>
      <w:r w:rsidRPr="002D575F">
        <w:rPr>
          <w:rFonts w:ascii="Times New Roman" w:eastAsia="Calibri" w:hAnsi="Times New Roman" w:cs="Times New Roman"/>
        </w:rPr>
        <w:lastRenderedPageBreak/>
        <w:t>(2)</w:t>
      </w:r>
      <w:r w:rsidRPr="002D575F">
        <w:rPr>
          <w:rFonts w:ascii="Times New Roman" w:eastAsia="Calibri" w:hAnsi="Times New Roman" w:cs="Times New Roman"/>
        </w:rPr>
        <w:tab/>
        <w:t>In the event that ERCOT is unable to execute the Day-Ahead Market (DAM), ERCOT shall provide, on each RTM Settlement Statement, the dollar amount for the following RTM Congestion Revenue Right (CRR) Settlement charges and payments:</w:t>
      </w:r>
    </w:p>
    <w:p w14:paraId="2ECA2B8B" w14:textId="77777777" w:rsidR="002D575F" w:rsidRPr="002D575F" w:rsidRDefault="002D575F" w:rsidP="002D575F">
      <w:pPr>
        <w:spacing w:after="240" w:line="240" w:lineRule="auto"/>
        <w:ind w:left="1440" w:hanging="720"/>
        <w:rPr>
          <w:rFonts w:ascii="Times New Roman" w:eastAsia="Calibri" w:hAnsi="Times New Roman" w:cs="Times New Roman"/>
        </w:rPr>
      </w:pPr>
      <w:r w:rsidRPr="002D575F">
        <w:rPr>
          <w:rFonts w:ascii="Times New Roman" w:eastAsia="Calibri" w:hAnsi="Times New Roman" w:cs="Times New Roman"/>
        </w:rPr>
        <w:t>(a)</w:t>
      </w:r>
      <w:r w:rsidRPr="002D575F">
        <w:rPr>
          <w:rFonts w:ascii="Times New Roman" w:eastAsia="Calibri" w:hAnsi="Times New Roman" w:cs="Times New Roman"/>
        </w:rPr>
        <w:tab/>
        <w:t>Section 7.9.2.4, Payments for FGRs in Real-Time; and</w:t>
      </w:r>
    </w:p>
    <w:p w14:paraId="1CF53822" w14:textId="77777777" w:rsidR="002D575F" w:rsidRDefault="002D575F" w:rsidP="002D575F">
      <w:pPr>
        <w:spacing w:after="240" w:line="240" w:lineRule="auto"/>
        <w:ind w:left="1440" w:hanging="720"/>
        <w:rPr>
          <w:ins w:id="2782" w:author="ERCOT" w:date="2025-07-11T12:08:00Z" w16du:dateUtc="2025-07-11T17:08:00Z"/>
          <w:rFonts w:ascii="Times New Roman" w:eastAsia="Calibri" w:hAnsi="Times New Roman" w:cs="Times New Roman"/>
        </w:rPr>
      </w:pPr>
      <w:r w:rsidRPr="002D575F">
        <w:rPr>
          <w:rFonts w:ascii="Times New Roman" w:eastAsia="Calibri" w:hAnsi="Times New Roman" w:cs="Times New Roman"/>
        </w:rPr>
        <w:t>(b)</w:t>
      </w:r>
      <w:r w:rsidRPr="002D575F">
        <w:rPr>
          <w:rFonts w:ascii="Times New Roman" w:eastAsia="Calibri" w:hAnsi="Times New Roman" w:cs="Times New Roman"/>
        </w:rPr>
        <w:tab/>
        <w:t>Section 7.9.2.5, Payments and Charges for PTP Obligations with Refund in Real-Time.</w:t>
      </w:r>
    </w:p>
    <w:p w14:paraId="7863C683" w14:textId="67C1C7BB" w:rsidR="002055EF" w:rsidRPr="002055EF" w:rsidRDefault="002055EF" w:rsidP="002055EF">
      <w:pPr>
        <w:keepNext/>
        <w:tabs>
          <w:tab w:val="left" w:pos="1080"/>
        </w:tabs>
        <w:spacing w:before="240" w:after="240" w:line="240" w:lineRule="auto"/>
        <w:ind w:left="1080" w:hanging="1080"/>
        <w:outlineLvl w:val="2"/>
        <w:rPr>
          <w:ins w:id="2783" w:author="ERCOT" w:date="2025-07-11T12:08:00Z" w16du:dateUtc="2025-07-11T17:08:00Z"/>
          <w:rFonts w:ascii="Times New Roman" w:eastAsia="Calibri" w:hAnsi="Times New Roman" w:cs="Times New Roman"/>
          <w:b/>
          <w:bCs/>
          <w:i/>
        </w:rPr>
      </w:pPr>
      <w:ins w:id="2784" w:author="ERCOT" w:date="2025-07-11T12:08:00Z" w16du:dateUtc="2025-07-11T17:08:00Z">
        <w:r w:rsidRPr="002055EF">
          <w:rPr>
            <w:rFonts w:ascii="Times New Roman" w:eastAsia="Calibri" w:hAnsi="Times New Roman" w:cs="Times New Roman"/>
            <w:b/>
            <w:bCs/>
            <w:i/>
          </w:rPr>
          <w:t>9.5.13</w:t>
        </w:r>
        <w:r>
          <w:rPr>
            <w:rFonts w:ascii="Times New Roman" w:eastAsia="Calibri" w:hAnsi="Times New Roman" w:cs="Times New Roman"/>
            <w:b/>
            <w:bCs/>
            <w:i/>
          </w:rPr>
          <w:tab/>
        </w:r>
        <w:r w:rsidRPr="002055EF">
          <w:rPr>
            <w:rFonts w:ascii="Times New Roman" w:eastAsia="Calibri" w:hAnsi="Times New Roman" w:cs="Times New Roman"/>
            <w:b/>
            <w:bCs/>
            <w:i/>
          </w:rPr>
          <w:t xml:space="preserve">Settlement of Residential Demand Response </w:t>
        </w:r>
      </w:ins>
      <w:ins w:id="2785" w:author="ERCOT" w:date="2025-07-11T12:09:00Z" w16du:dateUtc="2025-07-11T17:09:00Z">
        <w:r>
          <w:rPr>
            <w:rFonts w:ascii="Times New Roman" w:eastAsia="Calibri" w:hAnsi="Times New Roman" w:cs="Times New Roman"/>
            <w:b/>
            <w:bCs/>
            <w:i/>
          </w:rPr>
          <w:t>Progr</w:t>
        </w:r>
      </w:ins>
      <w:ins w:id="2786" w:author="ERCOT" w:date="2025-07-11T12:08:00Z" w16du:dateUtc="2025-07-11T17:08:00Z">
        <w:r w:rsidRPr="002055EF">
          <w:rPr>
            <w:rFonts w:ascii="Times New Roman" w:eastAsia="Calibri" w:hAnsi="Times New Roman" w:cs="Times New Roman"/>
            <w:b/>
            <w:bCs/>
            <w:i/>
          </w:rPr>
          <w:t>am</w:t>
        </w:r>
      </w:ins>
    </w:p>
    <w:p w14:paraId="26C3847B" w14:textId="51FF6739" w:rsidR="002055EF" w:rsidRPr="00895FDB" w:rsidRDefault="002055EF" w:rsidP="002055EF">
      <w:pPr>
        <w:spacing w:before="240" w:after="240" w:line="240" w:lineRule="auto"/>
        <w:ind w:left="720" w:hanging="720"/>
        <w:rPr>
          <w:ins w:id="2787" w:author="ERCOT" w:date="2025-07-11T12:08:00Z" w16du:dateUtc="2025-07-11T17:08:00Z"/>
          <w:rFonts w:ascii="Times New Roman" w:eastAsia="Times New Roman" w:hAnsi="Times New Roman" w:cs="Times New Roman"/>
          <w:color w:val="000000"/>
          <w:kern w:val="0"/>
          <w14:ligatures w14:val="none"/>
        </w:rPr>
      </w:pPr>
      <w:ins w:id="2788" w:author="ERCOT" w:date="2025-07-11T12:08:00Z" w16du:dateUtc="2025-07-11T17:08:00Z">
        <w:r w:rsidRPr="00895FDB">
          <w:rPr>
            <w:rFonts w:ascii="Times New Roman" w:eastAsia="Times New Roman" w:hAnsi="Times New Roman" w:cs="Times New Roman"/>
            <w:color w:val="000000"/>
            <w:kern w:val="0"/>
            <w14:ligatures w14:val="none"/>
          </w:rPr>
          <w:t>(1)</w:t>
        </w:r>
        <w:r w:rsidRPr="00895FDB">
          <w:rPr>
            <w:rFonts w:ascii="Times New Roman" w:eastAsia="Times New Roman" w:hAnsi="Times New Roman" w:cs="Times New Roman"/>
            <w:color w:val="000000"/>
            <w:kern w:val="0"/>
            <w14:ligatures w14:val="none"/>
          </w:rPr>
          <w:tab/>
          <w:t xml:space="preserve">ERCOT shall post the </w:t>
        </w:r>
      </w:ins>
      <w:ins w:id="2789" w:author="ERCOT" w:date="2025-07-11T12:09:00Z" w16du:dateUtc="2025-07-11T17:09:00Z">
        <w:r>
          <w:rPr>
            <w:rFonts w:ascii="Times New Roman" w:eastAsia="Times New Roman" w:hAnsi="Times New Roman" w:cs="Times New Roman"/>
            <w:color w:val="000000"/>
            <w:kern w:val="0"/>
            <w14:ligatures w14:val="none"/>
          </w:rPr>
          <w:t>S</w:t>
        </w:r>
      </w:ins>
      <w:ins w:id="2790" w:author="ERCOT" w:date="2025-07-11T12:08:00Z" w16du:dateUtc="2025-07-11T17:08:00Z">
        <w:r w:rsidRPr="00895FDB">
          <w:rPr>
            <w:rFonts w:ascii="Times New Roman" w:eastAsia="Times New Roman" w:hAnsi="Times New Roman" w:cs="Times New Roman"/>
            <w:color w:val="000000"/>
            <w:kern w:val="0"/>
            <w14:ligatures w14:val="none"/>
          </w:rPr>
          <w:t xml:space="preserve">ettlement for the Residential Demand Response (RDR) Program 35 days after </w:t>
        </w:r>
        <w:r>
          <w:rPr>
            <w:rFonts w:ascii="Times New Roman" w:eastAsia="Times New Roman" w:hAnsi="Times New Roman" w:cs="Times New Roman"/>
            <w:color w:val="000000"/>
            <w:kern w:val="0"/>
            <w14:ligatures w14:val="none"/>
          </w:rPr>
          <w:t xml:space="preserve">the due date for the quarterly data submissions as described in paragraph (1)(a) in Section </w:t>
        </w:r>
        <w:r w:rsidRPr="004570C2">
          <w:rPr>
            <w:rFonts w:ascii="Times New Roman" w:eastAsia="Times New Roman" w:hAnsi="Times New Roman" w:cs="Times New Roman"/>
            <w:color w:val="000000"/>
            <w:kern w:val="0"/>
            <w14:ligatures w14:val="none"/>
          </w:rPr>
          <w:t>3.10.7.2.3</w:t>
        </w:r>
        <w:r>
          <w:rPr>
            <w:rFonts w:ascii="Times New Roman" w:eastAsia="Times New Roman" w:hAnsi="Times New Roman" w:cs="Times New Roman"/>
            <w:color w:val="000000"/>
            <w:kern w:val="0"/>
            <w14:ligatures w14:val="none"/>
          </w:rPr>
          <w:t xml:space="preserve">, </w:t>
        </w:r>
        <w:r w:rsidRPr="004570C2">
          <w:rPr>
            <w:rFonts w:ascii="Times New Roman" w:eastAsia="Times New Roman" w:hAnsi="Times New Roman" w:cs="Times New Roman"/>
            <w:color w:val="000000"/>
            <w:kern w:val="0"/>
            <w14:ligatures w14:val="none"/>
          </w:rPr>
          <w:t>Quarterly Residential Demand Response Data Submission</w:t>
        </w:r>
        <w:r>
          <w:rPr>
            <w:rFonts w:ascii="Times New Roman" w:eastAsia="Times New Roman" w:hAnsi="Times New Roman" w:cs="Times New Roman"/>
            <w:color w:val="000000"/>
            <w:kern w:val="0"/>
            <w14:ligatures w14:val="none"/>
          </w:rPr>
          <w:t xml:space="preserve">.   </w:t>
        </w:r>
        <w:r w:rsidRPr="00895FDB">
          <w:rPr>
            <w:rFonts w:ascii="Times New Roman" w:eastAsia="Times New Roman" w:hAnsi="Times New Roman" w:cs="Times New Roman"/>
            <w:color w:val="000000"/>
            <w:kern w:val="0"/>
            <w14:ligatures w14:val="none"/>
          </w:rPr>
          <w:t xml:space="preserve">  If the 35th day is not a Business Day, ERCOT will post the RDR Settlement on the next Business Day thereafter. </w:t>
        </w:r>
      </w:ins>
      <w:ins w:id="2791" w:author="ERCOT" w:date="2025-07-11T12:09:00Z" w16du:dateUtc="2025-07-11T17:09:00Z">
        <w:r>
          <w:rPr>
            <w:rFonts w:ascii="Times New Roman" w:eastAsia="Times New Roman" w:hAnsi="Times New Roman" w:cs="Times New Roman"/>
            <w:color w:val="000000"/>
            <w:kern w:val="0"/>
            <w14:ligatures w14:val="none"/>
          </w:rPr>
          <w:t xml:space="preserve"> </w:t>
        </w:r>
      </w:ins>
      <w:ins w:id="2792" w:author="ERCOT" w:date="2025-07-11T12:08:00Z" w16du:dateUtc="2025-07-11T17:08:00Z">
        <w:r w:rsidRPr="00895FDB">
          <w:rPr>
            <w:rFonts w:ascii="Times New Roman" w:eastAsia="Times New Roman" w:hAnsi="Times New Roman" w:cs="Times New Roman"/>
            <w:color w:val="000000"/>
            <w:kern w:val="0"/>
            <w14:ligatures w14:val="none"/>
          </w:rPr>
          <w:t xml:space="preserve">All disputes for the Settlement of the RDR Seasonal Period are due ten Business Days after the date that the RDR settlement was posted. </w:t>
        </w:r>
      </w:ins>
      <w:ins w:id="2793" w:author="ERCOT" w:date="2025-07-11T12:09:00Z" w16du:dateUtc="2025-07-11T17:09:00Z">
        <w:r>
          <w:rPr>
            <w:rFonts w:ascii="Times New Roman" w:eastAsia="Times New Roman" w:hAnsi="Times New Roman" w:cs="Times New Roman"/>
            <w:color w:val="000000"/>
            <w:kern w:val="0"/>
            <w14:ligatures w14:val="none"/>
          </w:rPr>
          <w:t xml:space="preserve"> </w:t>
        </w:r>
      </w:ins>
      <w:ins w:id="2794" w:author="ERCOT" w:date="2025-07-11T12:08:00Z" w16du:dateUtc="2025-07-11T17:08:00Z">
        <w:r w:rsidRPr="00895FDB">
          <w:rPr>
            <w:rFonts w:ascii="Times New Roman" w:eastAsia="Times New Roman" w:hAnsi="Times New Roman" w:cs="Times New Roman"/>
            <w:color w:val="000000"/>
            <w:kern w:val="0"/>
            <w14:ligatures w14:val="none"/>
          </w:rPr>
          <w:t>ERCOT shall resolve any approved disputes upon resettlement of the RDR Seasonal Period, as described in paragraph (2) below.</w:t>
        </w:r>
      </w:ins>
    </w:p>
    <w:p w14:paraId="3AF0B66F" w14:textId="5F64DF01" w:rsidR="00ED0477" w:rsidRDefault="00207088" w:rsidP="00207088">
      <w:pPr>
        <w:spacing w:before="240" w:after="240" w:line="240" w:lineRule="auto"/>
        <w:ind w:left="720" w:hanging="720"/>
        <w:rPr>
          <w:rFonts w:ascii="Times New Roman" w:eastAsia="Times New Roman" w:hAnsi="Times New Roman" w:cs="Times New Roman"/>
          <w:color w:val="000000"/>
          <w:kern w:val="0"/>
          <w14:ligatures w14:val="none"/>
        </w:rPr>
      </w:pPr>
      <w:ins w:id="2795" w:author="ERCOT" w:date="2025-08-22T09:20:00Z" w16du:dateUtc="2025-08-22T14:20:00Z">
        <w:r w:rsidRPr="0926AC20">
          <w:rPr>
            <w:rFonts w:ascii="Times New Roman" w:eastAsia="Times New Roman" w:hAnsi="Times New Roman" w:cs="Times New Roman"/>
            <w:color w:val="000000" w:themeColor="text1"/>
          </w:rPr>
          <w:t>(2)</w:t>
        </w:r>
        <w:r>
          <w:tab/>
        </w:r>
        <w:r w:rsidRPr="0926AC20">
          <w:rPr>
            <w:rFonts w:ascii="Times New Roman" w:eastAsia="Times New Roman" w:hAnsi="Times New Roman" w:cs="Times New Roman"/>
            <w:color w:val="000000" w:themeColor="text1"/>
          </w:rPr>
          <w:t>ERCOT shall post the resettlement for each RDR Seasonal Period on the True-Up Settlement for the Operating Day on which the charge was first settled, as described in paragraph (1) above.  RDR disputes filed based on a change in Load after the True-Up Settlement will be approved only if the Qualified Scheduling Entity’s (QSE’s) calculated Load reduction changes by 10% or more.  ERCOT shall resolve any approved RDR disputes no later than 30 Business Days after the date that the RDR resettlement was posted.</w:t>
        </w:r>
      </w:ins>
      <w:r w:rsidR="00ED0477">
        <w:rPr>
          <w:rFonts w:ascii="Times New Roman" w:eastAsia="Times New Roman" w:hAnsi="Times New Roman" w:cs="Times New Roman"/>
          <w:color w:val="000000"/>
          <w:kern w:val="0"/>
          <w14:ligatures w14:val="none"/>
        </w:rPr>
        <w:br w:type="page"/>
      </w:r>
    </w:p>
    <w:p w14:paraId="4887C6CB" w14:textId="77777777" w:rsidR="00ED0477" w:rsidRPr="00ED0477" w:rsidRDefault="00ED0477" w:rsidP="00ED0477">
      <w:pPr>
        <w:spacing w:before="2400" w:after="0" w:line="240" w:lineRule="auto"/>
        <w:jc w:val="center"/>
        <w:rPr>
          <w:rFonts w:ascii="Times New Roman" w:eastAsia="Times New Roman" w:hAnsi="Times New Roman" w:cs="Times New Roman"/>
          <w:b/>
          <w:kern w:val="0"/>
          <w:sz w:val="36"/>
          <w:szCs w:val="36"/>
          <w14:ligatures w14:val="none"/>
        </w:rPr>
      </w:pPr>
      <w:r w:rsidRPr="00ED0477">
        <w:rPr>
          <w:rFonts w:ascii="Times New Roman" w:eastAsia="Times New Roman" w:hAnsi="Times New Roman" w:cs="Times New Roman"/>
          <w:b/>
          <w:kern w:val="0"/>
          <w:sz w:val="36"/>
          <w14:ligatures w14:val="none"/>
        </w:rPr>
        <w:lastRenderedPageBreak/>
        <w:t xml:space="preserve">ERCOT Nodal Protocols </w:t>
      </w:r>
    </w:p>
    <w:p w14:paraId="1BE2226E" w14:textId="77777777" w:rsidR="00ED0477" w:rsidRPr="00ED0477" w:rsidRDefault="00ED0477" w:rsidP="00ED0477">
      <w:pPr>
        <w:spacing w:after="0" w:line="240" w:lineRule="auto"/>
        <w:jc w:val="center"/>
        <w:rPr>
          <w:rFonts w:ascii="Times New Roman" w:eastAsia="Times New Roman" w:hAnsi="Times New Roman" w:cs="Times New Roman"/>
          <w:b/>
          <w:kern w:val="0"/>
          <w:sz w:val="36"/>
          <w14:ligatures w14:val="none"/>
        </w:rPr>
      </w:pPr>
    </w:p>
    <w:p w14:paraId="4D4F90C7" w14:textId="77777777" w:rsidR="00ED0477" w:rsidRPr="00ED0477" w:rsidRDefault="00ED0477" w:rsidP="00ED0477">
      <w:pPr>
        <w:spacing w:after="0" w:line="240" w:lineRule="auto"/>
        <w:jc w:val="center"/>
        <w:rPr>
          <w:rFonts w:ascii="Times New Roman" w:eastAsia="Times New Roman" w:hAnsi="Times New Roman" w:cs="Times New Roman"/>
          <w:b/>
          <w:kern w:val="0"/>
          <w:sz w:val="36"/>
          <w14:ligatures w14:val="none"/>
        </w:rPr>
      </w:pPr>
      <w:r w:rsidRPr="00ED0477">
        <w:rPr>
          <w:rFonts w:ascii="Times New Roman" w:eastAsia="Times New Roman" w:hAnsi="Times New Roman" w:cs="Times New Roman"/>
          <w:b/>
          <w:kern w:val="0"/>
          <w:sz w:val="36"/>
          <w14:ligatures w14:val="none"/>
        </w:rPr>
        <w:t>Section 22</w:t>
      </w:r>
    </w:p>
    <w:p w14:paraId="007212B1" w14:textId="77777777" w:rsidR="00ED0477" w:rsidRPr="00ED0477" w:rsidRDefault="00ED0477" w:rsidP="00ED0477">
      <w:pPr>
        <w:spacing w:after="0" w:line="240" w:lineRule="auto"/>
        <w:jc w:val="center"/>
        <w:rPr>
          <w:rFonts w:ascii="Times New Roman" w:eastAsia="Times New Roman" w:hAnsi="Times New Roman" w:cs="Times New Roman"/>
          <w:b/>
          <w:kern w:val="0"/>
          <w:sz w:val="36"/>
          <w:szCs w:val="36"/>
          <w14:ligatures w14:val="none"/>
        </w:rPr>
      </w:pPr>
    </w:p>
    <w:p w14:paraId="7C2EB1CE" w14:textId="77777777" w:rsidR="005B2AA8" w:rsidRPr="005B2AA8" w:rsidRDefault="005B2AA8" w:rsidP="005B2AA8">
      <w:pPr>
        <w:spacing w:after="0" w:line="240" w:lineRule="auto"/>
        <w:jc w:val="center"/>
        <w:rPr>
          <w:rFonts w:ascii="Times New Roman" w:eastAsia="Times New Roman" w:hAnsi="Times New Roman" w:cs="Times New Roman"/>
          <w:b/>
          <w:kern w:val="0"/>
          <w:sz w:val="36"/>
          <w14:ligatures w14:val="none"/>
        </w:rPr>
      </w:pPr>
      <w:r w:rsidRPr="005B2AA8">
        <w:rPr>
          <w:rFonts w:ascii="Times New Roman" w:eastAsia="Times New Roman" w:hAnsi="Times New Roman" w:cs="Times New Roman"/>
          <w:b/>
          <w:kern w:val="0"/>
          <w:sz w:val="36"/>
          <w:szCs w:val="36"/>
          <w14:ligatures w14:val="none"/>
        </w:rPr>
        <w:t xml:space="preserve">Attachment O:  </w:t>
      </w:r>
      <w:bookmarkStart w:id="2796" w:name="_Hlk157607461"/>
      <w:r w:rsidRPr="005B2AA8">
        <w:rPr>
          <w:rFonts w:ascii="Times New Roman" w:eastAsia="Times New Roman" w:hAnsi="Times New Roman" w:cs="Times New Roman"/>
          <w:b/>
          <w:bCs/>
          <w:kern w:val="0"/>
          <w:sz w:val="36"/>
          <w:szCs w:val="36"/>
          <w14:ligatures w14:val="none"/>
        </w:rPr>
        <w:t xml:space="preserve">Requirements for </w:t>
      </w:r>
      <w:r w:rsidRPr="005B2AA8">
        <w:rPr>
          <w:rFonts w:ascii="Times New Roman" w:eastAsia="Times New Roman" w:hAnsi="Times New Roman" w:cs="Times New Roman"/>
          <w:b/>
          <w:bCs/>
          <w:kern w:val="0"/>
          <w:sz w:val="36"/>
          <w:szCs w:val="36"/>
          <w14:ligatures w14:val="none"/>
        </w:rPr>
        <w:br/>
        <w:t xml:space="preserve">Aggregate Load Resource Participation </w:t>
      </w:r>
      <w:r w:rsidRPr="005B2AA8">
        <w:rPr>
          <w:rFonts w:ascii="Times New Roman" w:eastAsia="Times New Roman" w:hAnsi="Times New Roman" w:cs="Times New Roman"/>
          <w:b/>
          <w:bCs/>
          <w:kern w:val="0"/>
          <w:sz w:val="36"/>
          <w:szCs w:val="36"/>
          <w14:ligatures w14:val="none"/>
        </w:rPr>
        <w:br/>
        <w:t>in the ERCOT Markets</w:t>
      </w:r>
      <w:bookmarkEnd w:id="2796"/>
    </w:p>
    <w:p w14:paraId="266822E6" w14:textId="77777777" w:rsidR="005B2AA8" w:rsidRPr="005B2AA8" w:rsidRDefault="005B2AA8" w:rsidP="005B2AA8">
      <w:pPr>
        <w:spacing w:after="0" w:line="240" w:lineRule="auto"/>
        <w:jc w:val="center"/>
        <w:outlineLvl w:val="0"/>
        <w:rPr>
          <w:rFonts w:ascii="Times New Roman" w:eastAsia="Times New Roman" w:hAnsi="Times New Roman" w:cs="Times New Roman"/>
          <w:b/>
          <w:kern w:val="0"/>
          <w14:ligatures w14:val="none"/>
        </w:rPr>
      </w:pPr>
    </w:p>
    <w:p w14:paraId="040F9D29" w14:textId="77777777" w:rsidR="005B2AA8" w:rsidRPr="005B2AA8" w:rsidRDefault="005B2AA8" w:rsidP="005B2AA8">
      <w:pPr>
        <w:spacing w:after="0" w:line="240" w:lineRule="auto"/>
        <w:jc w:val="center"/>
        <w:outlineLvl w:val="0"/>
        <w:rPr>
          <w:rFonts w:ascii="Times New Roman" w:eastAsia="Times New Roman" w:hAnsi="Times New Roman" w:cs="Times New Roman"/>
          <w:b/>
          <w:kern w:val="0"/>
          <w14:ligatures w14:val="none"/>
        </w:rPr>
      </w:pPr>
    </w:p>
    <w:p w14:paraId="660CEBEF" w14:textId="2802F79A" w:rsidR="005B2AA8" w:rsidRPr="005B2AA8" w:rsidRDefault="005B2AA8" w:rsidP="005B2AA8">
      <w:pPr>
        <w:spacing w:after="0" w:line="240" w:lineRule="auto"/>
        <w:jc w:val="center"/>
        <w:outlineLvl w:val="0"/>
        <w:rPr>
          <w:rFonts w:ascii="Times New Roman" w:eastAsia="Times New Roman" w:hAnsi="Times New Roman" w:cs="Times New Roman"/>
          <w:b/>
          <w:kern w:val="0"/>
          <w14:ligatures w14:val="none"/>
        </w:rPr>
      </w:pPr>
      <w:ins w:id="2797" w:author="ERCOT" w:date="2025-08-22T09:22:00Z" w16du:dateUtc="2025-08-22T14:22:00Z">
        <w:r>
          <w:rPr>
            <w:rFonts w:ascii="Times New Roman" w:eastAsia="Times New Roman" w:hAnsi="Times New Roman" w:cs="Times New Roman"/>
            <w:b/>
            <w:kern w:val="0"/>
            <w14:ligatures w14:val="none"/>
          </w:rPr>
          <w:t>TBD</w:t>
        </w:r>
      </w:ins>
      <w:del w:id="2798" w:author="ERCOT" w:date="2025-08-22T09:22:00Z" w16du:dateUtc="2025-08-22T14:22:00Z">
        <w:r w:rsidRPr="005B2AA8" w:rsidDel="005B2AA8">
          <w:rPr>
            <w:rFonts w:ascii="Times New Roman" w:eastAsia="Times New Roman" w:hAnsi="Times New Roman" w:cs="Times New Roman"/>
            <w:b/>
            <w:kern w:val="0"/>
            <w14:ligatures w14:val="none"/>
          </w:rPr>
          <w:delText>March 1, 2024</w:delText>
        </w:r>
      </w:del>
    </w:p>
    <w:p w14:paraId="46A11EA9" w14:textId="77777777" w:rsidR="00ED0477" w:rsidRPr="00ED0477" w:rsidRDefault="00ED0477" w:rsidP="00ED0477"/>
    <w:p w14:paraId="781483E1" w14:textId="77777777" w:rsidR="00F145CF" w:rsidRPr="00F145CF" w:rsidRDefault="00F145CF" w:rsidP="00F145CF">
      <w:pPr>
        <w:keepNext/>
        <w:spacing w:after="240" w:line="240" w:lineRule="auto"/>
        <w:outlineLvl w:val="0"/>
        <w:rPr>
          <w:rFonts w:ascii="Times New Roman" w:eastAsia="Times New Roman" w:hAnsi="Times New Roman" w:cs="Times New Roman"/>
          <w:b/>
          <w:bCs/>
          <w:kern w:val="32"/>
          <w:sz w:val="32"/>
          <w14:ligatures w14:val="none"/>
        </w:rPr>
      </w:pPr>
      <w:bookmarkStart w:id="2799" w:name="_Toc389156940"/>
      <w:bookmarkStart w:id="2800" w:name="_Toc389141744"/>
      <w:bookmarkStart w:id="2801" w:name="_Toc389234521"/>
      <w:bookmarkStart w:id="2802" w:name="_Toc303339284"/>
      <w:r w:rsidRPr="00F145CF">
        <w:rPr>
          <w:rFonts w:ascii="Times New Roman" w:eastAsia="Times New Roman" w:hAnsi="Times New Roman" w:cs="Times New Roman"/>
          <w:b/>
          <w:bCs/>
          <w:caps/>
          <w:kern w:val="32"/>
          <w:sz w:val="32"/>
          <w:szCs w:val="32"/>
          <w14:ligatures w14:val="none"/>
        </w:rPr>
        <w:t>1</w:t>
      </w:r>
      <w:r w:rsidRPr="00F145CF">
        <w:rPr>
          <w:rFonts w:ascii="Times New Roman" w:eastAsia="Times New Roman" w:hAnsi="Times New Roman" w:cs="Times New Roman"/>
          <w:b/>
          <w:bCs/>
          <w:caps/>
          <w:kern w:val="32"/>
          <w:sz w:val="32"/>
          <w:szCs w:val="32"/>
          <w14:ligatures w14:val="none"/>
        </w:rPr>
        <w:tab/>
        <w:t>Background</w:t>
      </w:r>
      <w:r w:rsidRPr="00F145CF" w:rsidDel="00265396">
        <w:rPr>
          <w:rFonts w:ascii="Times New Roman" w:eastAsia="Times New Roman" w:hAnsi="Times New Roman" w:cs="Times New Roman"/>
          <w:b/>
          <w:bCs/>
          <w:caps/>
          <w:kern w:val="32"/>
          <w:sz w:val="32"/>
          <w:szCs w:val="32"/>
          <w14:ligatures w14:val="none"/>
        </w:rPr>
        <w:t xml:space="preserve"> </w:t>
      </w:r>
      <w:r w:rsidRPr="00F145CF">
        <w:rPr>
          <w:rFonts w:ascii="Times New Roman" w:eastAsia="Times New Roman" w:hAnsi="Times New Roman" w:cs="Times New Roman"/>
          <w:b/>
          <w:bCs/>
          <w:caps/>
          <w:kern w:val="32"/>
          <w:sz w:val="32"/>
          <w:szCs w:val="32"/>
          <w14:ligatures w14:val="none"/>
        </w:rPr>
        <w:t>and Introduction</w:t>
      </w:r>
      <w:bookmarkEnd w:id="2799"/>
      <w:bookmarkEnd w:id="2800"/>
      <w:bookmarkEnd w:id="2801"/>
    </w:p>
    <w:p w14:paraId="46143A7C"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Qualification as a Load Resource is a prerequisite for the provision of Demand response in the Ancillary Services markets and Real-Time Energy Market.   </w:t>
      </w:r>
    </w:p>
    <w:p w14:paraId="111488AE"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This attachment sets forth the detailed requirements for Aggregations of Loads (more than one single Load site) to qualify as Aggregate Load Resources (ALRs) and maintain such qualification, thus becoming eligible to provide Ancillary Services.  The attachment is limited to ALR qualification for participation in Security-Constrained Economic Dispatch (SCED) and the provision of Non-Spinning Reserve (Non-Spin).  </w:t>
      </w:r>
    </w:p>
    <w:p w14:paraId="5BCC48AF"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For purposes of this attachment, the following terminology applies: </w:t>
      </w:r>
    </w:p>
    <w:p w14:paraId="470D5ABC"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 “Device” refers to an appliance, implement, or instrument under control or otherwise being used to provide Demand response.  A Device is always located behind a Premise-level meter.</w:t>
      </w:r>
    </w:p>
    <w:p w14:paraId="665EAD1F"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 “Resource” or “Aggregation” refers to an ALR, as defined in Section 2, Definitions and Acronyms.</w:t>
      </w:r>
    </w:p>
    <w:p w14:paraId="59245B65"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All references to ALR in this attachment refer to an ALR that is also a Controllable Load Resource.</w:t>
      </w:r>
      <w:r w:rsidRPr="00F145CF">
        <w:rPr>
          <w:rFonts w:ascii="Times New Roman" w:eastAsia="Times New Roman" w:hAnsi="Times New Roman" w:cs="Times New Roman"/>
          <w:kern w:val="0"/>
          <w:vertAlign w:val="superscript"/>
          <w14:ligatures w14:val="none"/>
        </w:rPr>
        <w:footnoteReference w:id="1"/>
      </w:r>
    </w:p>
    <w:p w14:paraId="62D3296D" w14:textId="77777777" w:rsidR="00F145CF" w:rsidRPr="00F145CF" w:rsidRDefault="00F145CF" w:rsidP="00F145CF">
      <w:pPr>
        <w:keepNext/>
        <w:spacing w:after="240" w:line="240" w:lineRule="auto"/>
        <w:outlineLvl w:val="0"/>
        <w:rPr>
          <w:rFonts w:ascii="Times New Roman" w:eastAsia="Times New Roman" w:hAnsi="Times New Roman" w:cs="Times New Roman"/>
          <w:b/>
          <w:bCs/>
          <w:kern w:val="32"/>
          <w:sz w:val="32"/>
          <w14:ligatures w14:val="none"/>
        </w:rPr>
      </w:pPr>
      <w:bookmarkStart w:id="2803" w:name="_Toc389156942"/>
      <w:bookmarkStart w:id="2804" w:name="_Toc389141746"/>
      <w:bookmarkStart w:id="2805" w:name="_Toc389234523"/>
      <w:r w:rsidRPr="00F145CF">
        <w:rPr>
          <w:rFonts w:ascii="Times New Roman" w:eastAsia="Times New Roman" w:hAnsi="Times New Roman" w:cs="Times New Roman"/>
          <w:b/>
          <w:bCs/>
          <w:caps/>
          <w:kern w:val="32"/>
          <w:sz w:val="32"/>
          <w:szCs w:val="32"/>
          <w14:ligatures w14:val="none"/>
        </w:rPr>
        <w:t>2</w:t>
      </w:r>
      <w:r w:rsidRPr="00F145CF">
        <w:rPr>
          <w:rFonts w:ascii="Times New Roman" w:eastAsia="Times New Roman" w:hAnsi="Times New Roman" w:cs="Times New Roman"/>
          <w:b/>
          <w:bCs/>
          <w:caps/>
          <w:kern w:val="32"/>
          <w:sz w:val="32"/>
          <w:szCs w:val="32"/>
          <w14:ligatures w14:val="none"/>
        </w:rPr>
        <w:tab/>
        <w:t xml:space="preserve">Telemetry </w:t>
      </w:r>
      <w:bookmarkEnd w:id="2803"/>
      <w:r w:rsidRPr="00F145CF">
        <w:rPr>
          <w:rFonts w:ascii="Times New Roman" w:eastAsia="Times New Roman" w:hAnsi="Times New Roman" w:cs="Times New Roman"/>
          <w:b/>
          <w:bCs/>
          <w:caps/>
          <w:kern w:val="32"/>
          <w:sz w:val="32"/>
          <w:szCs w:val="32"/>
          <w14:ligatures w14:val="none"/>
        </w:rPr>
        <w:t>and Metering Requirements</w:t>
      </w:r>
      <w:bookmarkEnd w:id="2804"/>
      <w:bookmarkEnd w:id="2805"/>
    </w:p>
    <w:p w14:paraId="59E91E7A" w14:textId="77777777" w:rsidR="00F145CF" w:rsidRPr="00F145CF" w:rsidRDefault="00F145CF" w:rsidP="00F145CF">
      <w:pPr>
        <w:keepNext/>
        <w:tabs>
          <w:tab w:val="left" w:pos="900"/>
        </w:tabs>
        <w:spacing w:before="240" w:after="240" w:line="240" w:lineRule="auto"/>
        <w:ind w:left="900" w:hanging="900"/>
        <w:outlineLvl w:val="1"/>
        <w:rPr>
          <w:rFonts w:ascii="Times New Roman" w:eastAsia="Times New Roman" w:hAnsi="Times New Roman" w:cs="Times New Roman"/>
          <w:b/>
          <w:kern w:val="0"/>
          <w14:ligatures w14:val="none"/>
        </w:rPr>
      </w:pPr>
      <w:bookmarkStart w:id="2806" w:name="_Toc389156943"/>
      <w:bookmarkStart w:id="2807" w:name="_Toc389141747"/>
      <w:bookmarkStart w:id="2808" w:name="_Toc389234524"/>
      <w:proofErr w:type="gramStart"/>
      <w:r w:rsidRPr="00F145CF">
        <w:rPr>
          <w:rFonts w:ascii="Times New Roman" w:eastAsia="Times New Roman" w:hAnsi="Times New Roman" w:cs="Times New Roman"/>
          <w:b/>
          <w:kern w:val="0"/>
          <w14:ligatures w14:val="none"/>
        </w:rPr>
        <w:t>A</w:t>
      </w:r>
      <w:r w:rsidRPr="00F145CF">
        <w:rPr>
          <w:rFonts w:ascii="Times New Roman" w:eastAsia="Times New Roman" w:hAnsi="Times New Roman" w:cs="Times New Roman"/>
          <w:b/>
          <w:kern w:val="0"/>
          <w14:ligatures w14:val="none"/>
        </w:rPr>
        <w:tab/>
        <w:t>QSE</w:t>
      </w:r>
      <w:proofErr w:type="gramEnd"/>
      <w:r w:rsidRPr="00F145CF">
        <w:rPr>
          <w:rFonts w:ascii="Times New Roman" w:eastAsia="Times New Roman" w:hAnsi="Times New Roman" w:cs="Times New Roman"/>
          <w:b/>
          <w:kern w:val="0"/>
          <w14:ligatures w14:val="none"/>
        </w:rPr>
        <w:t xml:space="preserve"> Telemetry</w:t>
      </w:r>
      <w:bookmarkEnd w:id="2806"/>
      <w:bookmarkEnd w:id="2807"/>
      <w:bookmarkEnd w:id="2808"/>
    </w:p>
    <w:p w14:paraId="5F430D07"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A Qualified Scheduling Entity (QSE) representing a Load Resource is required to send Resource-level Real-Time telemetry to ERCOT every two seconds per Section 6.5.5.2, Operational Data Requirements; Nodal Operating Guide, Section 7, Telemetry and </w:t>
      </w:r>
      <w:r w:rsidRPr="00F145CF">
        <w:rPr>
          <w:rFonts w:ascii="Times New Roman" w:eastAsia="Times New Roman" w:hAnsi="Times New Roman" w:cs="Times New Roman"/>
          <w:iCs/>
          <w:kern w:val="0"/>
          <w14:ligatures w14:val="none"/>
        </w:rPr>
        <w:lastRenderedPageBreak/>
        <w:t xml:space="preserve">Communication, and the ERCOT Nodal ICCP Communication Handbook available on the ERCOT website.  Telemetered data points are specific to the service being provided and are listed in detail in Section 6.5.5.2.  </w:t>
      </w:r>
    </w:p>
    <w:p w14:paraId="2A57B629"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relevant telemetry signals shall represent one of the following:</w:t>
      </w:r>
    </w:p>
    <w:p w14:paraId="01F41CF6"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sum of the Load of all Premises in the ALR, or </w:t>
      </w:r>
    </w:p>
    <w:p w14:paraId="0D07C996"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sum of the Load of the Devices under control.</w:t>
      </w:r>
    </w:p>
    <w:p w14:paraId="7ECD2627" w14:textId="77777777" w:rsidR="00F145CF" w:rsidRPr="00F145CF" w:rsidRDefault="00F145CF" w:rsidP="00F145CF">
      <w:pPr>
        <w:keepNext/>
        <w:tabs>
          <w:tab w:val="left" w:pos="900"/>
        </w:tabs>
        <w:spacing w:before="240" w:after="240" w:line="240" w:lineRule="auto"/>
        <w:ind w:left="900" w:hanging="900"/>
        <w:outlineLvl w:val="1"/>
        <w:rPr>
          <w:rFonts w:ascii="Times New Roman" w:eastAsia="Times New Roman" w:hAnsi="Times New Roman" w:cs="Times New Roman"/>
          <w:b/>
          <w:kern w:val="0"/>
          <w14:ligatures w14:val="none"/>
        </w:rPr>
      </w:pPr>
      <w:bookmarkStart w:id="2809" w:name="_Toc389156944"/>
      <w:bookmarkStart w:id="2810" w:name="_Toc389141748"/>
      <w:bookmarkStart w:id="2811" w:name="_Toc389234525"/>
      <w:r w:rsidRPr="00F145CF">
        <w:rPr>
          <w:rFonts w:ascii="Times New Roman" w:eastAsia="Times New Roman" w:hAnsi="Times New Roman" w:cs="Times New Roman"/>
          <w:b/>
          <w:kern w:val="0"/>
          <w14:ligatures w14:val="none"/>
        </w:rPr>
        <w:t>B</w:t>
      </w:r>
      <w:r w:rsidRPr="00F145CF">
        <w:rPr>
          <w:rFonts w:ascii="Times New Roman" w:eastAsia="Times New Roman" w:hAnsi="Times New Roman" w:cs="Times New Roman"/>
          <w:b/>
          <w:kern w:val="0"/>
          <w14:ligatures w14:val="none"/>
        </w:rPr>
        <w:tab/>
        <w:t>Premise-Level Interval Metering</w:t>
      </w:r>
      <w:bookmarkEnd w:id="2809"/>
      <w:bookmarkEnd w:id="2810"/>
      <w:bookmarkEnd w:id="2811"/>
    </w:p>
    <w:p w14:paraId="1F3DB2E0"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Premises in an ALR are required to have 15-minute interval meter data, whether Electric Service Identifier (ESI ID) data from the competitive choice areas of ERCOT or revenue-quality meter data within a Non Opt-In Entity (NOIE) territory.</w:t>
      </w:r>
      <w:r w:rsidRPr="00F145CF">
        <w:rPr>
          <w:rFonts w:ascii="Times New Roman" w:eastAsia="Times New Roman" w:hAnsi="Times New Roman" w:cs="Times New Roman"/>
          <w:kern w:val="0"/>
          <w:vertAlign w:val="superscript"/>
          <w14:ligatures w14:val="none"/>
        </w:rPr>
        <w:footnoteReference w:id="2"/>
      </w:r>
      <w:r w:rsidRPr="00F145CF">
        <w:rPr>
          <w:rFonts w:ascii="Times New Roman" w:eastAsia="Times New Roman" w:hAnsi="Times New Roman" w:cs="Times New Roman"/>
          <w:iCs/>
          <w:kern w:val="0"/>
          <w14:ligatures w14:val="none"/>
        </w:rPr>
        <w:t xml:space="preserve">  ERCOT will use this Premise-level interval meter data both as the foundation of the telemetry validation process and for event performance measurement and verification.  </w:t>
      </w:r>
    </w:p>
    <w:p w14:paraId="1D040ABA"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Interval meter data must be time-stamped within appropriate standards in correlation with ERCOT 15-minute Settlement clock intervals, and shall be provided to ERCOT for metered sites within the ALR through one of the following methods:</w:t>
      </w:r>
    </w:p>
    <w:p w14:paraId="3F1C42C2"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For ALRs in competitive choice areas of ERCOT, investor-owned Transmission and/or Distribution Service Providers (TDSPs) submit ESI ID-level Interval Data Recorder (IDR) or Advanced Metering Infrastructure (AMI) data via the Texas Standard Electronic Transaction (TX SET) process (for IDR metering) or via the approved file format defined in Retail Market Guide, Section 9, Appendix G, ERCOT Specified File Format for Submission of Interval Data for Advanced Metering Systems, (for AMI metering); or</w:t>
      </w:r>
    </w:p>
    <w:p w14:paraId="3A39E75E" w14:textId="6D5D299C"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For ALRs in a NOIE service area, the NOIE shall submit IDR, AMI, or equivalent Premise-level meter data, associated with a non-Settlement ESI ID or a designated </w:t>
      </w:r>
      <w:ins w:id="2812" w:author="ERCOT" w:date="2025-08-22T09:22:00Z" w16du:dateUtc="2025-08-22T14:22:00Z">
        <w:r w:rsidR="005B2AA8">
          <w:rPr>
            <w:rFonts w:ascii="Times New Roman" w:eastAsia="Times New Roman" w:hAnsi="Times New Roman" w:cs="Times New Roman"/>
            <w:iCs/>
            <w:kern w:val="0"/>
            <w14:ligatures w14:val="none"/>
          </w:rPr>
          <w:t>U</w:t>
        </w:r>
      </w:ins>
      <w:del w:id="2813" w:author="ERCOT" w:date="2025-08-22T09:22:00Z" w16du:dateUtc="2025-08-22T14:22:00Z">
        <w:r w:rsidRPr="00F145CF" w:rsidDel="005B2AA8">
          <w:rPr>
            <w:rFonts w:ascii="Times New Roman" w:eastAsia="Times New Roman" w:hAnsi="Times New Roman" w:cs="Times New Roman"/>
            <w:iCs/>
            <w:kern w:val="0"/>
            <w14:ligatures w14:val="none"/>
          </w:rPr>
          <w:delText>u</w:delText>
        </w:r>
      </w:del>
      <w:r w:rsidRPr="00F145CF">
        <w:rPr>
          <w:rFonts w:ascii="Times New Roman" w:eastAsia="Times New Roman" w:hAnsi="Times New Roman" w:cs="Times New Roman"/>
          <w:iCs/>
          <w:kern w:val="0"/>
          <w14:ligatures w14:val="none"/>
        </w:rPr>
        <w:t xml:space="preserve">nique </w:t>
      </w:r>
      <w:del w:id="2814" w:author="ERCOT" w:date="2025-08-22T09:23:00Z" w16du:dateUtc="2025-08-22T14:23:00Z">
        <w:r w:rsidRPr="00F145CF" w:rsidDel="00B0034D">
          <w:rPr>
            <w:rFonts w:ascii="Times New Roman" w:eastAsia="Times New Roman" w:hAnsi="Times New Roman" w:cs="Times New Roman"/>
            <w:iCs/>
            <w:kern w:val="0"/>
            <w14:ligatures w14:val="none"/>
          </w:rPr>
          <w:delText>m</w:delText>
        </w:r>
      </w:del>
      <w:ins w:id="2815" w:author="ERCOT" w:date="2025-08-22T09:23:00Z" w16du:dateUtc="2025-08-22T14:23:00Z">
        <w:r w:rsidR="00B0034D">
          <w:rPr>
            <w:rFonts w:ascii="Times New Roman" w:eastAsia="Times New Roman" w:hAnsi="Times New Roman" w:cs="Times New Roman"/>
            <w:iCs/>
            <w:kern w:val="0"/>
            <w14:ligatures w14:val="none"/>
          </w:rPr>
          <w:t>M</w:t>
        </w:r>
      </w:ins>
      <w:r w:rsidRPr="00F145CF">
        <w:rPr>
          <w:rFonts w:ascii="Times New Roman" w:eastAsia="Times New Roman" w:hAnsi="Times New Roman" w:cs="Times New Roman"/>
          <w:iCs/>
          <w:kern w:val="0"/>
          <w14:ligatures w14:val="none"/>
        </w:rPr>
        <w:t xml:space="preserve">eter </w:t>
      </w:r>
      <w:del w:id="2816" w:author="ERCOT" w:date="2025-08-22T09:23:00Z" w16du:dateUtc="2025-08-22T14:23:00Z">
        <w:r w:rsidRPr="00F145CF" w:rsidDel="00B0034D">
          <w:rPr>
            <w:rFonts w:ascii="Times New Roman" w:eastAsia="Times New Roman" w:hAnsi="Times New Roman" w:cs="Times New Roman"/>
            <w:iCs/>
            <w:kern w:val="0"/>
            <w14:ligatures w14:val="none"/>
          </w:rPr>
          <w:delText>i</w:delText>
        </w:r>
      </w:del>
      <w:ins w:id="2817" w:author="ERCOT" w:date="2025-08-22T09:23:00Z" w16du:dateUtc="2025-08-22T14:23:00Z">
        <w:r w:rsidR="00B0034D">
          <w:rPr>
            <w:rFonts w:ascii="Times New Roman" w:eastAsia="Times New Roman" w:hAnsi="Times New Roman" w:cs="Times New Roman"/>
            <w:iCs/>
            <w:kern w:val="0"/>
            <w14:ligatures w14:val="none"/>
          </w:rPr>
          <w:t>I</w:t>
        </w:r>
      </w:ins>
      <w:r w:rsidRPr="00F145CF">
        <w:rPr>
          <w:rFonts w:ascii="Times New Roman" w:eastAsia="Times New Roman" w:hAnsi="Times New Roman" w:cs="Times New Roman"/>
          <w:iCs/>
          <w:kern w:val="0"/>
          <w14:ligatures w14:val="none"/>
        </w:rPr>
        <w:t>dentifier</w:t>
      </w:r>
      <w:ins w:id="2818" w:author="ERCOT" w:date="2025-08-22T09:23:00Z" w16du:dateUtc="2025-08-22T14:23:00Z">
        <w:r w:rsidR="00B0034D">
          <w:rPr>
            <w:rFonts w:ascii="Times New Roman" w:eastAsia="Times New Roman" w:hAnsi="Times New Roman" w:cs="Times New Roman"/>
            <w:iCs/>
            <w:kern w:val="0"/>
            <w14:ligatures w14:val="none"/>
          </w:rPr>
          <w:t xml:space="preserve"> (UMI)</w:t>
        </w:r>
      </w:ins>
      <w:r w:rsidRPr="00F145CF">
        <w:rPr>
          <w:rFonts w:ascii="Times New Roman" w:eastAsia="Times New Roman" w:hAnsi="Times New Roman" w:cs="Times New Roman"/>
          <w:iCs/>
          <w:kern w:val="0"/>
          <w14:ligatures w14:val="none"/>
        </w:rPr>
        <w:t xml:space="preserve">.  Such meters shall be maintained and read by the NOIE meter-reading entity.  The data shall be submitted to ERCOT either via TX SET or in a format and transport method defined by ERCOT no later than 35 days after each corresponding Operating Day. </w:t>
      </w:r>
    </w:p>
    <w:p w14:paraId="5A6DC149" w14:textId="4C325ECF"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NOIE Premise-level </w:t>
      </w:r>
      <w:del w:id="2819" w:author="ERCOT" w:date="2025-08-22T09:23:00Z" w16du:dateUtc="2025-08-22T14:23:00Z">
        <w:r w:rsidRPr="00F145CF" w:rsidDel="00B0034D">
          <w:rPr>
            <w:rFonts w:ascii="Times New Roman" w:eastAsia="Times New Roman" w:hAnsi="Times New Roman" w:cs="Times New Roman"/>
            <w:iCs/>
            <w:kern w:val="0"/>
            <w14:ligatures w14:val="none"/>
          </w:rPr>
          <w:delText>unique meter identifier</w:delText>
        </w:r>
      </w:del>
      <w:ins w:id="2820" w:author="ERCOT" w:date="2025-08-22T09:23:00Z" w16du:dateUtc="2025-08-22T14:23:00Z">
        <w:r w:rsidR="00B0034D">
          <w:rPr>
            <w:rFonts w:ascii="Times New Roman" w:eastAsia="Times New Roman" w:hAnsi="Times New Roman" w:cs="Times New Roman"/>
            <w:iCs/>
            <w:kern w:val="0"/>
            <w14:ligatures w14:val="none"/>
          </w:rPr>
          <w:t>UMI</w:t>
        </w:r>
      </w:ins>
      <w:r w:rsidRPr="00F145CF">
        <w:rPr>
          <w:rFonts w:ascii="Times New Roman" w:eastAsia="Times New Roman" w:hAnsi="Times New Roman" w:cs="Times New Roman"/>
          <w:iCs/>
          <w:kern w:val="0"/>
          <w14:ligatures w14:val="none"/>
        </w:rPr>
        <w:t xml:space="preserve">s must use ESI ID-style nomenclature, in which the NOIE TDSP Department of Energy (DOE) code comprises the first digits of the identifier.  The </w:t>
      </w:r>
      <w:del w:id="2821" w:author="ERCOT" w:date="2025-08-22T09:23:00Z" w16du:dateUtc="2025-08-22T14:23:00Z">
        <w:r w:rsidRPr="00F145CF" w:rsidDel="00B0034D">
          <w:rPr>
            <w:rFonts w:ascii="Times New Roman" w:eastAsia="Times New Roman" w:hAnsi="Times New Roman" w:cs="Times New Roman"/>
            <w:iCs/>
            <w:kern w:val="0"/>
            <w14:ligatures w14:val="none"/>
          </w:rPr>
          <w:delText>unique meter identifier</w:delText>
        </w:r>
      </w:del>
      <w:ins w:id="2822" w:author="ERCOT" w:date="2025-08-22T09:23:00Z" w16du:dateUtc="2025-08-22T14:23:00Z">
        <w:r w:rsidR="00B0034D">
          <w:rPr>
            <w:rFonts w:ascii="Times New Roman" w:eastAsia="Times New Roman" w:hAnsi="Times New Roman" w:cs="Times New Roman"/>
            <w:iCs/>
            <w:kern w:val="0"/>
            <w14:ligatures w14:val="none"/>
          </w:rPr>
          <w:t>UMI</w:t>
        </w:r>
      </w:ins>
      <w:r w:rsidRPr="00F145CF">
        <w:rPr>
          <w:rFonts w:ascii="Times New Roman" w:eastAsia="Times New Roman" w:hAnsi="Times New Roman" w:cs="Times New Roman"/>
          <w:iCs/>
          <w:kern w:val="0"/>
          <w14:ligatures w14:val="none"/>
        </w:rPr>
        <w:t xml:space="preserve"> must remain constant in perpetuity at the Premise.  </w:t>
      </w:r>
    </w:p>
    <w:p w14:paraId="3F9CF9F1"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A NOIE meter-reading entity shall validate Premise-level interval meter data; however, any gaps in the data should not be edited or estimated.  ERCOT will not use data with gaps, or data flagged by the NOIE or ERCOT as invalid. </w:t>
      </w:r>
    </w:p>
    <w:p w14:paraId="042D6606"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lastRenderedPageBreak/>
        <w:t xml:space="preserve">Ongoing telemetry validation and performance measurement and verification are dependent upon a NOIE making timely and accurate Premise-level meter data submissions.  Failure to meet the data submission requirements may result in suspension of the ALR’s qualification to participate in SCED and provide Non-Spin.  An ALR that has been suspended for this reason may be reinstated only upon successful restoration of accurate and </w:t>
      </w:r>
      <w:proofErr w:type="gramStart"/>
      <w:r w:rsidRPr="00F145CF">
        <w:rPr>
          <w:rFonts w:ascii="Times New Roman" w:eastAsia="Times New Roman" w:hAnsi="Times New Roman" w:cs="Times New Roman"/>
          <w:iCs/>
          <w:kern w:val="0"/>
          <w14:ligatures w14:val="none"/>
        </w:rPr>
        <w:t>timely meter</w:t>
      </w:r>
      <w:proofErr w:type="gramEnd"/>
      <w:r w:rsidRPr="00F145CF">
        <w:rPr>
          <w:rFonts w:ascii="Times New Roman" w:eastAsia="Times New Roman" w:hAnsi="Times New Roman" w:cs="Times New Roman"/>
          <w:iCs/>
          <w:kern w:val="0"/>
          <w14:ligatures w14:val="none"/>
        </w:rPr>
        <w:t xml:space="preserve"> data submissions.</w:t>
      </w:r>
    </w:p>
    <w:p w14:paraId="5CAFB4FE" w14:textId="77777777" w:rsidR="00F145CF" w:rsidRPr="00F145CF" w:rsidRDefault="00F145CF" w:rsidP="00F145CF">
      <w:pPr>
        <w:spacing w:after="240" w:line="240" w:lineRule="auto"/>
        <w:rPr>
          <w:rFonts w:ascii="Times New Roman" w:eastAsia="Times New Roman" w:hAnsi="Times New Roman" w:cs="Times New Roman"/>
          <w:kern w:val="0"/>
          <w14:ligatures w14:val="none"/>
        </w:rPr>
      </w:pPr>
      <w:r w:rsidRPr="00F145CF">
        <w:rPr>
          <w:rFonts w:ascii="Times New Roman" w:eastAsia="Times New Roman" w:hAnsi="Times New Roman" w:cs="Times New Roman"/>
          <w:iCs/>
          <w:kern w:val="0"/>
          <w14:ligatures w14:val="none"/>
        </w:rPr>
        <w:t>NOIEs shall archive Premise-level data sufficient to meet these requirements.</w:t>
      </w:r>
    </w:p>
    <w:p w14:paraId="5BBF52AF" w14:textId="77777777" w:rsidR="00F145CF" w:rsidRPr="00F145CF" w:rsidRDefault="00F145CF" w:rsidP="00F145CF">
      <w:pPr>
        <w:keepNext/>
        <w:tabs>
          <w:tab w:val="left" w:pos="900"/>
        </w:tabs>
        <w:spacing w:before="240" w:after="240" w:line="240" w:lineRule="auto"/>
        <w:ind w:left="900" w:hanging="900"/>
        <w:outlineLvl w:val="1"/>
        <w:rPr>
          <w:rFonts w:ascii="Times New Roman" w:eastAsia="Times New Roman" w:hAnsi="Times New Roman" w:cs="Times New Roman"/>
          <w:b/>
          <w:kern w:val="0"/>
          <w14:ligatures w14:val="none"/>
        </w:rPr>
      </w:pPr>
      <w:bookmarkStart w:id="2823" w:name="_Toc389156945"/>
      <w:bookmarkStart w:id="2824" w:name="_Toc389141749"/>
      <w:bookmarkStart w:id="2825" w:name="_Toc389234526"/>
      <w:r w:rsidRPr="00F145CF">
        <w:rPr>
          <w:rFonts w:ascii="Times New Roman" w:eastAsia="Times New Roman" w:hAnsi="Times New Roman" w:cs="Times New Roman"/>
          <w:b/>
          <w:kern w:val="0"/>
          <w14:ligatures w14:val="none"/>
        </w:rPr>
        <w:t>C</w:t>
      </w:r>
      <w:r w:rsidRPr="00F145CF">
        <w:rPr>
          <w:rFonts w:ascii="Times New Roman" w:eastAsia="Times New Roman" w:hAnsi="Times New Roman" w:cs="Times New Roman"/>
          <w:b/>
          <w:kern w:val="0"/>
          <w14:ligatures w14:val="none"/>
        </w:rPr>
        <w:tab/>
        <w:t>Statistical Sampling</w:t>
      </w:r>
      <w:bookmarkEnd w:id="2823"/>
      <w:bookmarkEnd w:id="2824"/>
      <w:bookmarkEnd w:id="2825"/>
    </w:p>
    <w:p w14:paraId="55D3D851"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If interval metering is not present or accessible for all sites in an ALR, ERCOT, at its discretion, may design a statistical sample consisting of a sufficient number of 15-minute interval-metered Premises to be consistent with industry best practices.</w:t>
      </w:r>
      <w:r w:rsidRPr="00F145CF">
        <w:rPr>
          <w:rFonts w:ascii="Times New Roman" w:eastAsia="Times New Roman" w:hAnsi="Times New Roman" w:cs="Times New Roman"/>
          <w:kern w:val="0"/>
          <w:vertAlign w:val="superscript"/>
          <w14:ligatures w14:val="none"/>
        </w:rPr>
        <w:footnoteReference w:id="3"/>
      </w:r>
      <w:r w:rsidRPr="00F145CF">
        <w:rPr>
          <w:rFonts w:ascii="Times New Roman" w:eastAsia="Times New Roman" w:hAnsi="Times New Roman" w:cs="Times New Roman"/>
          <w:iCs/>
          <w:kern w:val="0"/>
          <w14:ligatures w14:val="none"/>
        </w:rPr>
        <w:t xml:space="preserve">  ERCOT shall determine the sample size and composition for any statistical sample.  </w:t>
      </w:r>
    </w:p>
    <w:p w14:paraId="3B1E85F9"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If statistical sampling is employed, the meter-reading entity shall provide at least 270 days of historical Premise-level 15-minute interval data for each Premise in the statistical sample.  If </w:t>
      </w:r>
      <w:proofErr w:type="gramStart"/>
      <w:r w:rsidRPr="00F145CF">
        <w:rPr>
          <w:rFonts w:ascii="Times New Roman" w:eastAsia="Times New Roman" w:hAnsi="Times New Roman" w:cs="Times New Roman"/>
          <w:iCs/>
          <w:kern w:val="0"/>
          <w14:ligatures w14:val="none"/>
        </w:rPr>
        <w:t>270 days</w:t>
      </w:r>
      <w:proofErr w:type="gramEnd"/>
      <w:r w:rsidRPr="00F145CF">
        <w:rPr>
          <w:rFonts w:ascii="Times New Roman" w:eastAsia="Times New Roman" w:hAnsi="Times New Roman" w:cs="Times New Roman"/>
          <w:iCs/>
          <w:kern w:val="0"/>
          <w14:ligatures w14:val="none"/>
        </w:rPr>
        <w:t xml:space="preserve"> of historical interval data are not available, the meter-reading entity shall provide as much historical data as is available.  ERCOT may disqualify an ALR if it determines that the available historical data for a statistical sample is insufficient to create accurate baseline modeling.   </w:t>
      </w:r>
    </w:p>
    <w:p w14:paraId="1D06868A"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To assist in sampling accuracy, the meter-reading entity shall provide at the time of enrollment, for each Premise in the ALR, at least 12 months of historical monthly billing kWh data, and shall provide monthly billing kWh data for each Premise on an ongoing basis.  In addition, ERCOT may require the QSE or meter-reading entity to provide attributes, if available, for each Premise, potentially including but not limited to:</w:t>
      </w:r>
    </w:p>
    <w:p w14:paraId="1E6410E2"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Identification of Transmission Substation and Load point (irrespective of the Load point associated with the ALR in the Network Model);</w:t>
      </w:r>
    </w:p>
    <w:p w14:paraId="7FE88324"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House type (e.g., single-family, multi-family, manufactured); and</w:t>
      </w:r>
    </w:p>
    <w:p w14:paraId="15FC0281"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Devices subject to control (e.g., AC, heat pump, electric resistance heat, water heater, pool pump).</w:t>
      </w:r>
    </w:p>
    <w:p w14:paraId="7FF8BD3E"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Submitting Premise attributes may enable ERCOT to create a smaller statistical sample size.</w:t>
      </w:r>
    </w:p>
    <w:p w14:paraId="0480DE13"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ERCOT will refresh the makeup of a statistical sample periodically based on population changes.  In addition, ERCOT may adjust the size of a statistical sample periodically to reflect the </w:t>
      </w:r>
      <w:proofErr w:type="gramStart"/>
      <w:r w:rsidRPr="00F145CF">
        <w:rPr>
          <w:rFonts w:ascii="Times New Roman" w:eastAsia="Times New Roman" w:hAnsi="Times New Roman" w:cs="Times New Roman"/>
          <w:iCs/>
          <w:kern w:val="0"/>
          <w14:ligatures w14:val="none"/>
        </w:rPr>
        <w:t>percent</w:t>
      </w:r>
      <w:proofErr w:type="gramEnd"/>
      <w:r w:rsidRPr="00F145CF">
        <w:rPr>
          <w:rFonts w:ascii="Times New Roman" w:eastAsia="Times New Roman" w:hAnsi="Times New Roman" w:cs="Times New Roman"/>
          <w:iCs/>
          <w:kern w:val="0"/>
          <w14:ligatures w14:val="none"/>
        </w:rPr>
        <w:t xml:space="preserve"> of valid data being provided.  When new Premises are added to a statistical sample, the meter-reading entity shall provide historical data for the new Premises consistent with the enrollment requirements cited in the preceding paragraph.  </w:t>
      </w:r>
    </w:p>
    <w:p w14:paraId="5ED43DC4"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As a condition for allowing statistical sampling, ERCOT and the meter-reading entity shall establish a mutually agreeable goal of providing universal interval data at a date in the future.</w:t>
      </w:r>
    </w:p>
    <w:p w14:paraId="0F527142" w14:textId="77777777" w:rsidR="00F145CF" w:rsidRPr="00F145CF" w:rsidRDefault="00F145CF" w:rsidP="00F145CF">
      <w:pPr>
        <w:keepNext/>
        <w:spacing w:after="240" w:line="240" w:lineRule="auto"/>
        <w:outlineLvl w:val="0"/>
        <w:rPr>
          <w:rFonts w:ascii="Times New Roman" w:eastAsia="Times New Roman" w:hAnsi="Times New Roman" w:cs="Times New Roman"/>
          <w:b/>
          <w:bCs/>
          <w:caps/>
          <w:kern w:val="32"/>
          <w:sz w:val="32"/>
          <w:szCs w:val="32"/>
          <w14:ligatures w14:val="none"/>
        </w:rPr>
      </w:pPr>
      <w:bookmarkStart w:id="2826" w:name="_Toc389141750"/>
      <w:bookmarkStart w:id="2827" w:name="_Toc389234527"/>
      <w:bookmarkStart w:id="2828" w:name="_Toc389156946"/>
      <w:r w:rsidRPr="00F145CF">
        <w:rPr>
          <w:rFonts w:ascii="Times New Roman" w:eastAsia="Times New Roman" w:hAnsi="Times New Roman" w:cs="Times New Roman"/>
          <w:b/>
          <w:bCs/>
          <w:caps/>
          <w:kern w:val="32"/>
          <w:sz w:val="32"/>
          <w:szCs w:val="32"/>
          <w14:ligatures w14:val="none"/>
        </w:rPr>
        <w:lastRenderedPageBreak/>
        <w:t>3</w:t>
      </w:r>
      <w:r w:rsidRPr="00F145CF">
        <w:rPr>
          <w:rFonts w:ascii="Times New Roman" w:eastAsia="Times New Roman" w:hAnsi="Times New Roman" w:cs="Times New Roman"/>
          <w:b/>
          <w:bCs/>
          <w:caps/>
          <w:kern w:val="32"/>
          <w:sz w:val="32"/>
          <w:szCs w:val="32"/>
          <w14:ligatures w14:val="none"/>
        </w:rPr>
        <w:tab/>
        <w:t>Telemetry Validation</w:t>
      </w:r>
      <w:bookmarkEnd w:id="2826"/>
      <w:bookmarkEnd w:id="2827"/>
      <w:bookmarkEnd w:id="2828"/>
    </w:p>
    <w:p w14:paraId="68CF976A"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objective of ALR telemetry validation is to create an acceptable standard that provides ERCOT operations with assurance that the telemetered values from the QSE provide an accurate representation of the physical Load characteristics of the ALR.  This section describes the processes ERCOT will use to conduct qualification testing and validation for QSE telemetry, with the goal of insuring that an ALR’s telemetered data points provide a representation of ALR performance that meets </w:t>
      </w:r>
      <w:proofErr w:type="gramStart"/>
      <w:r w:rsidRPr="00F145CF">
        <w:rPr>
          <w:rFonts w:ascii="Times New Roman" w:eastAsia="Times New Roman" w:hAnsi="Times New Roman" w:cs="Times New Roman"/>
          <w:iCs/>
          <w:kern w:val="0"/>
          <w14:ligatures w14:val="none"/>
        </w:rPr>
        <w:t>reasonableness</w:t>
      </w:r>
      <w:proofErr w:type="gramEnd"/>
      <w:r w:rsidRPr="00F145CF">
        <w:rPr>
          <w:rFonts w:ascii="Times New Roman" w:eastAsia="Times New Roman" w:hAnsi="Times New Roman" w:cs="Times New Roman"/>
          <w:iCs/>
          <w:kern w:val="0"/>
          <w14:ligatures w14:val="none"/>
        </w:rPr>
        <w:t xml:space="preserve"> criteria consistent with good utility practice.  </w:t>
      </w:r>
    </w:p>
    <w:p w14:paraId="7EF09E50"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kern w:val="0"/>
          <w14:ligatures w14:val="none"/>
        </w:rPr>
        <w:t xml:space="preserve">ERCOT shall validate telemetry data by comparing aggregated Premise-level </w:t>
      </w:r>
      <w:proofErr w:type="gramStart"/>
      <w:r w:rsidRPr="00F145CF">
        <w:rPr>
          <w:rFonts w:ascii="Times New Roman" w:eastAsia="Times New Roman" w:hAnsi="Times New Roman" w:cs="Times New Roman"/>
          <w:kern w:val="0"/>
          <w14:ligatures w14:val="none"/>
        </w:rPr>
        <w:t>15 minute</w:t>
      </w:r>
      <w:proofErr w:type="gramEnd"/>
      <w:r w:rsidRPr="00F145CF">
        <w:rPr>
          <w:rFonts w:ascii="Times New Roman" w:eastAsia="Times New Roman" w:hAnsi="Times New Roman" w:cs="Times New Roman"/>
          <w:kern w:val="0"/>
          <w14:ligatures w14:val="none"/>
        </w:rPr>
        <w:t xml:space="preserve"> interval data to the ALR-level QSE telemetry signal, using the procedures described here.  </w:t>
      </w:r>
    </w:p>
    <w:p w14:paraId="6FF656F9" w14:textId="77777777" w:rsidR="00F145CF" w:rsidRPr="00F145CF" w:rsidRDefault="00F145CF" w:rsidP="00F145CF">
      <w:pPr>
        <w:spacing w:after="0" w:line="240" w:lineRule="auto"/>
        <w:ind w:left="720"/>
        <w:rPr>
          <w:rFonts w:ascii="Times New Roman" w:eastAsia="Times New Roman" w:hAnsi="Times New Roman" w:cs="Times New Roman"/>
          <w:b/>
          <w:kern w:val="0"/>
          <w14:ligatures w14:val="none"/>
        </w:rPr>
      </w:pPr>
      <w:bookmarkStart w:id="2829" w:name="_Toc389141751"/>
      <w:r w:rsidRPr="00F145CF">
        <w:rPr>
          <w:rFonts w:ascii="Times New Roman" w:eastAsia="Times New Roman" w:hAnsi="Times New Roman" w:cs="Times New Roman"/>
          <w:b/>
          <w:kern w:val="0"/>
          <w14:ligatures w14:val="none"/>
        </w:rPr>
        <w:t>Premise-Level Telemetry</w:t>
      </w:r>
      <w:bookmarkEnd w:id="2829"/>
    </w:p>
    <w:p w14:paraId="58738EA8" w14:textId="77777777" w:rsidR="00F145CF" w:rsidRPr="00F145CF" w:rsidRDefault="00F145CF" w:rsidP="00F145CF">
      <w:pPr>
        <w:spacing w:after="240" w:line="240" w:lineRule="auto"/>
        <w:ind w:left="720"/>
        <w:rPr>
          <w:rFonts w:ascii="Times New Roman" w:eastAsia="Times New Roman" w:hAnsi="Times New Roman" w:cs="Times New Roman"/>
          <w:iCs/>
          <w:kern w:val="0"/>
          <w14:ligatures w14:val="none"/>
        </w:rPr>
      </w:pPr>
      <w:r w:rsidRPr="00F145CF">
        <w:rPr>
          <w:rFonts w:ascii="Times New Roman" w:eastAsia="Times New Roman" w:hAnsi="Times New Roman" w:cs="Times New Roman"/>
          <w:kern w:val="0"/>
          <w14:ligatures w14:val="none"/>
        </w:rPr>
        <w:t xml:space="preserve">In a case in which the ALR telemetry values represent the sum of the Load of the ALR member Premises, ERCOT will aggregate (or, in the case of a statistical sample, extrapolate) the Premise-level 15-minute interval meter data to the ALR level and will compare this data to the QSE telemetry values for Net Real Power Consumption, averaged over each 15-minute Settlement interval.  ERCOT will conduct this telemetry validation periodically with each test encompassing all 15-minute Settlement intervals during the calendar month being evaluated.  </w:t>
      </w:r>
      <w:r w:rsidRPr="00F145CF">
        <w:rPr>
          <w:rFonts w:ascii="Times New Roman" w:eastAsia="Times New Roman" w:hAnsi="Times New Roman" w:cs="Times New Roman"/>
          <w:iCs/>
          <w:kern w:val="0"/>
          <w14:ligatures w14:val="none"/>
        </w:rPr>
        <w:t xml:space="preserve">The </w:t>
      </w:r>
      <w:proofErr w:type="gramStart"/>
      <w:r w:rsidRPr="00F145CF">
        <w:rPr>
          <w:rFonts w:ascii="Times New Roman" w:eastAsia="Times New Roman" w:hAnsi="Times New Roman" w:cs="Times New Roman"/>
          <w:iCs/>
          <w:kern w:val="0"/>
          <w14:ligatures w14:val="none"/>
        </w:rPr>
        <w:t>telemetry</w:t>
      </w:r>
      <w:proofErr w:type="gramEnd"/>
      <w:r w:rsidRPr="00F145CF">
        <w:rPr>
          <w:rFonts w:ascii="Times New Roman" w:eastAsia="Times New Roman" w:hAnsi="Times New Roman" w:cs="Times New Roman"/>
          <w:iCs/>
          <w:kern w:val="0"/>
          <w14:ligatures w14:val="none"/>
        </w:rPr>
        <w:t xml:space="preserve"> must </w:t>
      </w:r>
      <w:proofErr w:type="gramStart"/>
      <w:r w:rsidRPr="00F145CF">
        <w:rPr>
          <w:rFonts w:ascii="Times New Roman" w:eastAsia="Times New Roman" w:hAnsi="Times New Roman" w:cs="Times New Roman"/>
          <w:iCs/>
          <w:kern w:val="0"/>
          <w14:ligatures w14:val="none"/>
        </w:rPr>
        <w:t>validate</w:t>
      </w:r>
      <w:proofErr w:type="gramEnd"/>
      <w:r w:rsidRPr="00F145CF">
        <w:rPr>
          <w:rFonts w:ascii="Times New Roman" w:eastAsia="Times New Roman" w:hAnsi="Times New Roman" w:cs="Times New Roman"/>
          <w:iCs/>
          <w:kern w:val="0"/>
          <w14:ligatures w14:val="none"/>
        </w:rPr>
        <w:t xml:space="preserve"> </w:t>
      </w:r>
      <w:proofErr w:type="gramStart"/>
      <w:r w:rsidRPr="00F145CF">
        <w:rPr>
          <w:rFonts w:ascii="Times New Roman" w:eastAsia="Times New Roman" w:hAnsi="Times New Roman" w:cs="Times New Roman"/>
          <w:iCs/>
          <w:kern w:val="0"/>
          <w14:ligatures w14:val="none"/>
        </w:rPr>
        <w:t>to</w:t>
      </w:r>
      <w:proofErr w:type="gramEnd"/>
      <w:r w:rsidRPr="00F145CF">
        <w:rPr>
          <w:rFonts w:ascii="Times New Roman" w:eastAsia="Times New Roman" w:hAnsi="Times New Roman" w:cs="Times New Roman"/>
          <w:iCs/>
          <w:kern w:val="0"/>
          <w14:ligatures w14:val="none"/>
        </w:rPr>
        <w:t xml:space="preserve"> the following criteria:  for each month being evaluated, 90% of the 15-minute aggregated Net Real Power Consumption values must be within 10% of the resource-level interval meter data.  </w:t>
      </w:r>
    </w:p>
    <w:p w14:paraId="6434BB24" w14:textId="77777777" w:rsidR="00F145CF" w:rsidRPr="00F145CF" w:rsidRDefault="00F145CF" w:rsidP="00F145CF">
      <w:pPr>
        <w:spacing w:after="0" w:line="240" w:lineRule="auto"/>
        <w:ind w:left="720"/>
        <w:rPr>
          <w:rFonts w:ascii="Times New Roman" w:eastAsia="Times New Roman" w:hAnsi="Times New Roman" w:cs="Times New Roman"/>
          <w:b/>
          <w:kern w:val="0"/>
          <w14:ligatures w14:val="none"/>
        </w:rPr>
      </w:pPr>
      <w:bookmarkStart w:id="2830" w:name="_Toc389156948"/>
      <w:bookmarkStart w:id="2831" w:name="_Toc389141752"/>
      <w:r w:rsidRPr="00F145CF">
        <w:rPr>
          <w:rFonts w:ascii="Times New Roman" w:eastAsia="Times New Roman" w:hAnsi="Times New Roman" w:cs="Times New Roman"/>
          <w:b/>
          <w:kern w:val="0"/>
          <w14:ligatures w14:val="none"/>
        </w:rPr>
        <w:t>Device-Level Telemetry</w:t>
      </w:r>
      <w:bookmarkEnd w:id="2830"/>
      <w:bookmarkEnd w:id="2831"/>
    </w:p>
    <w:p w14:paraId="55FC346F" w14:textId="77777777" w:rsidR="00F145CF" w:rsidRPr="00F145CF" w:rsidRDefault="00F145CF" w:rsidP="00F145CF">
      <w:pPr>
        <w:spacing w:after="240" w:line="240" w:lineRule="auto"/>
        <w:ind w:left="72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In a case in which the ALR telemetry values represent the sum of the Load of the Devices under control, ERCOT will compare aggregated (or extrapolated) Premise-level data to the ALR QSE telemetry values.  </w:t>
      </w:r>
    </w:p>
    <w:p w14:paraId="477476CB" w14:textId="77777777" w:rsidR="00F145CF" w:rsidRPr="00F145CF" w:rsidRDefault="00F145CF" w:rsidP="00F145CF">
      <w:pPr>
        <w:spacing w:after="240" w:line="240" w:lineRule="auto"/>
        <w:ind w:left="72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As the initial step in validating Device-level ALR telemetry, ERCOT shall compare the telemetered values for Net Real Power Consumption, averaged over each 15-minute interval, to the aggregated (or extrapolated) Premise-level interval-metered Load.   The Premise-level metered Load must exceed the Device-level telemetered NPC values for at least 99 percent of all Settlement intervals in the calendar month being evaluated; otherwise, the telemetry will be considered invalid.</w:t>
      </w:r>
    </w:p>
    <w:p w14:paraId="59FE15DF" w14:textId="77777777" w:rsidR="00F145CF" w:rsidRPr="00F145CF" w:rsidRDefault="00F145CF" w:rsidP="00F145CF">
      <w:pPr>
        <w:spacing w:after="240" w:line="240" w:lineRule="auto"/>
        <w:ind w:left="72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As the second step in validating Device-level ALR telemetry, ERCOT shall evaluate changes in the magnitude of telemetered Device-level Load in response to SCED Base Point Instructions or QSE-initiated self-deployment.   Such changes in telemetered NPC should be reflected as corresponding changes in the aggregated (or extrapolated) Premise-level interval meter data, as estimated using an applicable ERCOT baseline methodology.</w:t>
      </w:r>
      <w:r w:rsidRPr="00F145CF">
        <w:rPr>
          <w:rFonts w:ascii="Times New Roman" w:eastAsia="Times New Roman" w:hAnsi="Times New Roman" w:cs="Times New Roman"/>
          <w:kern w:val="0"/>
          <w:vertAlign w:val="superscript"/>
          <w14:ligatures w14:val="none"/>
        </w:rPr>
        <w:footnoteReference w:id="4"/>
      </w:r>
      <w:r w:rsidRPr="00F145CF">
        <w:rPr>
          <w:rFonts w:ascii="Times New Roman" w:eastAsia="Times New Roman" w:hAnsi="Times New Roman" w:cs="Times New Roman"/>
          <w:kern w:val="0"/>
          <w:vertAlign w:val="superscript"/>
          <w14:ligatures w14:val="none"/>
        </w:rPr>
        <w:t>.</w:t>
      </w:r>
      <w:r w:rsidRPr="00F145CF">
        <w:rPr>
          <w:rFonts w:ascii="Times New Roman" w:eastAsia="Times New Roman" w:hAnsi="Times New Roman" w:cs="Times New Roman"/>
          <w:iCs/>
          <w:kern w:val="0"/>
          <w14:ligatures w14:val="none"/>
        </w:rPr>
        <w:t xml:space="preserve">  ERCOT will conduct this telemetry validation periodically with each test encompassing all 15-minute Settlement intervals during the calendar month being evaluated.  The following intervals will be subject to telemetry validation:  </w:t>
      </w:r>
    </w:p>
    <w:p w14:paraId="0399FAD6" w14:textId="77777777" w:rsidR="00F145CF" w:rsidRPr="00F145CF" w:rsidRDefault="00F145CF" w:rsidP="00F145CF">
      <w:pPr>
        <w:numPr>
          <w:ilvl w:val="0"/>
          <w:numId w:val="21"/>
        </w:numPr>
        <w:spacing w:after="240" w:line="240" w:lineRule="auto"/>
        <w:ind w:left="144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lastRenderedPageBreak/>
        <w:t>Any intervals in which the ALR was instructed by SCED to reduce its consumption to a level below its Scheduled Power Consumption by a MW value greater than 10% of the difference between its Scheduled Power Consumption and its Low Power Consumption;</w:t>
      </w:r>
    </w:p>
    <w:p w14:paraId="453889A8" w14:textId="77777777" w:rsidR="00F145CF" w:rsidRPr="00F145CF" w:rsidRDefault="00F145CF" w:rsidP="00F145CF">
      <w:pPr>
        <w:numPr>
          <w:ilvl w:val="0"/>
          <w:numId w:val="21"/>
        </w:numPr>
        <w:spacing w:after="240" w:line="240" w:lineRule="auto"/>
        <w:ind w:left="144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Any intervals in which the ALR was instructed by SCED to increase its consumption to a level greater than 110% of its current Net Real Power Consumption; and</w:t>
      </w:r>
    </w:p>
    <w:p w14:paraId="2505C86D" w14:textId="77777777" w:rsidR="00F145CF" w:rsidRPr="00F145CF" w:rsidRDefault="00F145CF" w:rsidP="00F145CF">
      <w:pPr>
        <w:numPr>
          <w:ilvl w:val="0"/>
          <w:numId w:val="21"/>
        </w:numPr>
        <w:spacing w:after="240" w:line="240" w:lineRule="auto"/>
        <w:ind w:left="144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Any intervals in which the QSE initiated an out-of-market deployment of the ALR and reported the deployment details to ERCOT, unless the QSE has notified ERCOT of a telemetry failure.</w:t>
      </w:r>
    </w:p>
    <w:p w14:paraId="69E6C1A1" w14:textId="77777777" w:rsidR="00F145CF" w:rsidRPr="00F145CF" w:rsidRDefault="00F145CF" w:rsidP="00F145CF">
      <w:pPr>
        <w:spacing w:after="240" w:line="240" w:lineRule="auto"/>
        <w:ind w:left="72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telemetry must </w:t>
      </w:r>
      <w:proofErr w:type="gramStart"/>
      <w:r w:rsidRPr="00F145CF">
        <w:rPr>
          <w:rFonts w:ascii="Times New Roman" w:eastAsia="Times New Roman" w:hAnsi="Times New Roman" w:cs="Times New Roman"/>
          <w:iCs/>
          <w:kern w:val="0"/>
          <w14:ligatures w14:val="none"/>
        </w:rPr>
        <w:t>validate</w:t>
      </w:r>
      <w:proofErr w:type="gramEnd"/>
      <w:r w:rsidRPr="00F145CF">
        <w:rPr>
          <w:rFonts w:ascii="Times New Roman" w:eastAsia="Times New Roman" w:hAnsi="Times New Roman" w:cs="Times New Roman"/>
          <w:iCs/>
          <w:kern w:val="0"/>
          <w14:ligatures w14:val="none"/>
        </w:rPr>
        <w:t xml:space="preserve"> to the following criteria:  for each month being evaluated, in at least 90% of the intervals subject to telemetry validation, the changes to the telemetered Net Real Power Consumption values, averaged over 15-minute intervals, must be within 10% of the corresponding changes to the aggregated (or extrapolated) Premise-level interval meter data.  ERCOT will conduct this validation for any ALRs that have a cumulative rolling six-month total of at least 50 intervals subject to validation.  For any six-month period in which an ALR has fewer than 50 intervals subject to validation, the ALR shall be exempt from the suspension provisions detailed below.</w:t>
      </w:r>
    </w:p>
    <w:p w14:paraId="549F3AFE"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ERCOT will conduct a telemetry validation test as part of any ALR’s qualification test to provide Non-Spin as follows: for the duration of the specified period of the qualification test, 80% of the 15-minute aggregated Scheduled Power Consumption plus Two (SPC+2) values must be within 10% of the telemetered Net Real Power Consumption values for the corresponding interval.  </w:t>
      </w:r>
    </w:p>
    <w:p w14:paraId="7BA705A0"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In addition, ERCOT will perform periodic telemetry validation as follows: on a monthly basis, 80% of the 15-minute aggregated SPC+2 values must be within 10% of the Scheduled Power Consumption values for the corresponding interval.</w:t>
      </w:r>
    </w:p>
    <w:p w14:paraId="518FC5C8"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For a Non-Spin deployment event, ERCOT may compare the telemetered Scheduled Power Consumption and SPC+2 values for each interval of the event to the ERCOT baseline for the interval.  If the difference between the ERCOT baseline and both the Scheduled Power Consumption and SPC+2 values is less than or equal to 10%, the telemetry will be deemed valid for that event.</w:t>
      </w:r>
    </w:p>
    <w:p w14:paraId="13A370D6"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Failure to meet telemetry validation criteria may result in suspension of the ALR’s qualification to participate in SCED and/or provide Non-Spin.  An ALR that has been suspended for telemetry validation failure may be reinstated only upon successfully completing a new telemetry validation test as prescribed herein.</w:t>
      </w:r>
    </w:p>
    <w:p w14:paraId="002C79CB"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No later than April 1 of each year, ERCOT shall submit a report to TAC containing the results of telemetry validation testing for the prior calendar year.  The report shall contain, at a minimum:</w:t>
      </w:r>
    </w:p>
    <w:p w14:paraId="45490F20"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total number of qualified ALRs in the ERCOT Region;</w:t>
      </w:r>
    </w:p>
    <w:p w14:paraId="1ED6292D"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lastRenderedPageBreak/>
        <w:t>The number of telemetry validation tests conducted; and</w:t>
      </w:r>
    </w:p>
    <w:p w14:paraId="18F67074"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number of telemetry validation test failures.</w:t>
      </w:r>
    </w:p>
    <w:p w14:paraId="4144C218" w14:textId="77777777" w:rsidR="00F145CF" w:rsidRPr="00F145CF" w:rsidRDefault="00F145CF" w:rsidP="00F145CF">
      <w:pPr>
        <w:keepNext/>
        <w:spacing w:after="240" w:line="240" w:lineRule="auto"/>
        <w:outlineLvl w:val="0"/>
        <w:rPr>
          <w:rFonts w:ascii="Times New Roman" w:eastAsia="Times New Roman" w:hAnsi="Times New Roman" w:cs="Times New Roman"/>
          <w:b/>
          <w:bCs/>
          <w:kern w:val="32"/>
          <w:sz w:val="32"/>
          <w14:ligatures w14:val="none"/>
        </w:rPr>
      </w:pPr>
      <w:bookmarkStart w:id="2832" w:name="_Toc389141753"/>
      <w:bookmarkStart w:id="2833" w:name="_Toc389234528"/>
      <w:bookmarkStart w:id="2834" w:name="_Toc389156949"/>
      <w:bookmarkEnd w:id="2802"/>
      <w:r w:rsidRPr="00F145CF">
        <w:rPr>
          <w:rFonts w:ascii="Times New Roman" w:eastAsia="Times New Roman" w:hAnsi="Times New Roman" w:cs="Times New Roman"/>
          <w:b/>
          <w:bCs/>
          <w:caps/>
          <w:kern w:val="32"/>
          <w:sz w:val="32"/>
          <w:szCs w:val="32"/>
          <w14:ligatures w14:val="none"/>
        </w:rPr>
        <w:t>4</w:t>
      </w:r>
      <w:r w:rsidRPr="00F145CF">
        <w:rPr>
          <w:rFonts w:ascii="Times New Roman" w:eastAsia="Times New Roman" w:hAnsi="Times New Roman" w:cs="Times New Roman"/>
          <w:b/>
          <w:bCs/>
          <w:caps/>
          <w:kern w:val="32"/>
          <w:sz w:val="32"/>
          <w:szCs w:val="32"/>
          <w14:ligatures w14:val="none"/>
        </w:rPr>
        <w:tab/>
        <w:t>Management of Changes to ALR Populations</w:t>
      </w:r>
      <w:bookmarkStart w:id="2835" w:name="_Toc456598592"/>
      <w:bookmarkStart w:id="2836" w:name="_Toc477925620"/>
      <w:bookmarkStart w:id="2837" w:name="_Toc477925826"/>
      <w:bookmarkEnd w:id="2832"/>
      <w:bookmarkEnd w:id="2833"/>
      <w:bookmarkEnd w:id="2834"/>
      <w:r w:rsidRPr="00F145CF">
        <w:rPr>
          <w:rFonts w:ascii="Times New Roman" w:eastAsia="Times New Roman" w:hAnsi="Times New Roman" w:cs="Times New Roman"/>
          <w:b/>
          <w:bCs/>
          <w:kern w:val="32"/>
          <w:sz w:val="32"/>
          <w14:ligatures w14:val="none"/>
        </w:rPr>
        <w:t xml:space="preserve"> </w:t>
      </w:r>
    </w:p>
    <w:p w14:paraId="05D6F627"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Changing ALR parameters will be managed by the Resource Entity and the QSE using a market interface</w:t>
      </w:r>
      <w:r w:rsidRPr="00F145CF">
        <w:rPr>
          <w:rFonts w:ascii="Times New Roman" w:eastAsia="Times New Roman" w:hAnsi="Times New Roman" w:cs="Times New Roman"/>
          <w:kern w:val="0"/>
          <w:vertAlign w:val="superscript"/>
          <w14:ligatures w14:val="none"/>
        </w:rPr>
        <w:footnoteReference w:id="5"/>
      </w:r>
      <w:r w:rsidRPr="00F145CF">
        <w:rPr>
          <w:rFonts w:ascii="Times New Roman" w:eastAsia="Times New Roman" w:hAnsi="Times New Roman" w:cs="Times New Roman"/>
          <w:iCs/>
          <w:kern w:val="0"/>
          <w14:ligatures w14:val="none"/>
        </w:rPr>
        <w:t xml:space="preserve"> dedicated to ALR population maintenance.</w:t>
      </w:r>
    </w:p>
    <w:p w14:paraId="22ADEB12"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ALR parameters will be established in the Network Model by the ALR’s Resource Entity using the approved Resource Registration process.  ALRs that are subject to dynamically changing populations should set their Resource Registration data parameters at levels that will accommodate several months of potential growth so as to reduce the need for frequent Resource Registration updates.</w:t>
      </w:r>
    </w:p>
    <w:p w14:paraId="051FCE29"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QSE may add or subtract Premises from an ALR at any time.  The QSE shall update appropriate telemetry values when a change is made to the population,</w:t>
      </w:r>
    </w:p>
    <w:p w14:paraId="3034AC59"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QSEs shall report to ERCOT its ALR population changes on a monthly basis via the market interface.</w:t>
      </w:r>
    </w:p>
    <w:p w14:paraId="6FC4A7AC" w14:textId="77777777" w:rsidR="00F145CF" w:rsidRPr="00F145CF" w:rsidRDefault="00F145CF" w:rsidP="00F145CF">
      <w:pPr>
        <w:numPr>
          <w:ilvl w:val="1"/>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updates shall include start and stop dates for new Premises in the ALR and/or Premises that have left the ALR.  If a Premise is vacated, the Stop Date should reflect that date; and if a new customer later moves into that Premise and joins the ALR, a new start date should be used. </w:t>
      </w:r>
    </w:p>
    <w:p w14:paraId="66616D6A" w14:textId="4BC8AA1E" w:rsidR="00F145CF" w:rsidRPr="00F145CF" w:rsidRDefault="00F145CF" w:rsidP="00F145CF">
      <w:pPr>
        <w:numPr>
          <w:ilvl w:val="1"/>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In the competitive choice areas, QSEs will manage the ALR population by ESI ID, which ERCOT will then cross-reference to its internal systems.  In the NOIE territories, QSEs shall provide </w:t>
      </w:r>
      <w:ins w:id="2838" w:author="ERCOT" w:date="2025-08-22T09:23:00Z" w16du:dateUtc="2025-08-22T14:23:00Z">
        <w:r w:rsidR="00B0034D">
          <w:rPr>
            <w:rFonts w:ascii="Times New Roman" w:eastAsia="Times New Roman" w:hAnsi="Times New Roman" w:cs="Times New Roman"/>
            <w:iCs/>
            <w:kern w:val="0"/>
            <w14:ligatures w14:val="none"/>
          </w:rPr>
          <w:t>UMI</w:t>
        </w:r>
      </w:ins>
      <w:del w:id="2839" w:author="ERCOT" w:date="2025-08-22T09:23:00Z" w16du:dateUtc="2025-08-22T14:23:00Z">
        <w:r w:rsidRPr="00F145CF" w:rsidDel="00B0034D">
          <w:rPr>
            <w:rFonts w:ascii="Times New Roman" w:eastAsia="Times New Roman" w:hAnsi="Times New Roman" w:cs="Times New Roman"/>
            <w:iCs/>
            <w:kern w:val="0"/>
            <w14:ligatures w14:val="none"/>
          </w:rPr>
          <w:delText>unique meter identifier</w:delText>
        </w:r>
      </w:del>
      <w:r w:rsidRPr="00F145CF">
        <w:rPr>
          <w:rFonts w:ascii="Times New Roman" w:eastAsia="Times New Roman" w:hAnsi="Times New Roman" w:cs="Times New Roman"/>
          <w:iCs/>
          <w:kern w:val="0"/>
          <w14:ligatures w14:val="none"/>
        </w:rPr>
        <w:t xml:space="preserve">s consistent with the requirements detailed elsewhere in this attachment. </w:t>
      </w:r>
    </w:p>
    <w:p w14:paraId="42AF6622" w14:textId="77777777" w:rsidR="00F145CF" w:rsidRPr="00F145CF" w:rsidRDefault="00F145CF" w:rsidP="00F145CF">
      <w:pPr>
        <w:keepNext/>
        <w:spacing w:after="240" w:line="240" w:lineRule="auto"/>
        <w:outlineLvl w:val="0"/>
        <w:rPr>
          <w:rFonts w:ascii="Times New Roman" w:eastAsia="Times New Roman" w:hAnsi="Times New Roman" w:cs="Times New Roman"/>
          <w:b/>
          <w:bCs/>
          <w:kern w:val="32"/>
          <w:sz w:val="32"/>
          <w14:ligatures w14:val="none"/>
        </w:rPr>
      </w:pPr>
      <w:bookmarkStart w:id="2840" w:name="_Toc389141754"/>
      <w:bookmarkStart w:id="2841" w:name="_Toc389234529"/>
      <w:bookmarkStart w:id="2842" w:name="_Toc389156950"/>
      <w:r w:rsidRPr="00F145CF">
        <w:rPr>
          <w:rFonts w:ascii="Times New Roman" w:eastAsia="Times New Roman" w:hAnsi="Times New Roman" w:cs="Times New Roman"/>
          <w:b/>
          <w:bCs/>
          <w:caps/>
          <w:kern w:val="32"/>
          <w:sz w:val="32"/>
          <w:szCs w:val="32"/>
          <w14:ligatures w14:val="none"/>
        </w:rPr>
        <w:t>5</w:t>
      </w:r>
      <w:r w:rsidRPr="00F145CF">
        <w:rPr>
          <w:rFonts w:ascii="Times New Roman" w:eastAsia="Times New Roman" w:hAnsi="Times New Roman" w:cs="Times New Roman"/>
          <w:b/>
          <w:bCs/>
          <w:caps/>
          <w:kern w:val="32"/>
          <w:sz w:val="32"/>
          <w:szCs w:val="32"/>
          <w14:ligatures w14:val="none"/>
        </w:rPr>
        <w:tab/>
        <w:t>Network Modeling</w:t>
      </w:r>
      <w:bookmarkEnd w:id="2840"/>
      <w:bookmarkEnd w:id="2841"/>
      <w:bookmarkEnd w:id="2842"/>
      <w:r w:rsidRPr="00F145CF">
        <w:rPr>
          <w:rFonts w:ascii="Times New Roman" w:eastAsia="Times New Roman" w:hAnsi="Times New Roman" w:cs="Times New Roman"/>
          <w:b/>
          <w:bCs/>
          <w:kern w:val="32"/>
          <w:sz w:val="32"/>
          <w14:ligatures w14:val="none"/>
        </w:rPr>
        <w:t xml:space="preserve"> </w:t>
      </w:r>
    </w:p>
    <w:p w14:paraId="5DEDEC09"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Opening the ERCOT markets to participation by aggregations of distribution-connected small commercial and residential Loads will require development of alternative Network Modeling provisions.  This section of the requirements attachment sets forth the criteria for the initial rollout of those provisions.</w:t>
      </w:r>
    </w:p>
    <w:p w14:paraId="0B84EC44"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location of a Load Resource in the Network Model is identified in the Resource Asset Code.  During the initial phase of ALR participation in the ERCOT markets, membership in an ALR shall be limited to metered Load sites within the same ERCOT Load Zone.  Consistent with current practice for distribution-level single-site Load Resources, the TDSP in collaboration with the Resource Entity and ERCOT will assign each ALR to a single Load point in the ERCOT Common Information Model (CIM).  The total Demand response capability of all ALRs assigned </w:t>
      </w:r>
      <w:r w:rsidRPr="00F145CF">
        <w:rPr>
          <w:rFonts w:ascii="Times New Roman" w:eastAsia="Times New Roman" w:hAnsi="Times New Roman" w:cs="Times New Roman"/>
          <w:iCs/>
          <w:kern w:val="0"/>
          <w14:ligatures w14:val="none"/>
        </w:rPr>
        <w:lastRenderedPageBreak/>
        <w:t xml:space="preserve">to any single Load point shall be capped at 100% of the rating of the Load point.  The rating of a Load point is defined as the value estimated by the ERCOT State Estimator for that Load point at the time of the ERCOT historic </w:t>
      </w:r>
      <w:proofErr w:type="gramStart"/>
      <w:r w:rsidRPr="00F145CF">
        <w:rPr>
          <w:rFonts w:ascii="Times New Roman" w:eastAsia="Times New Roman" w:hAnsi="Times New Roman" w:cs="Times New Roman"/>
          <w:iCs/>
          <w:kern w:val="0"/>
          <w14:ligatures w14:val="none"/>
        </w:rPr>
        <w:t>coincident</w:t>
      </w:r>
      <w:proofErr w:type="gramEnd"/>
      <w:r w:rsidRPr="00F145CF">
        <w:rPr>
          <w:rFonts w:ascii="Times New Roman" w:eastAsia="Times New Roman" w:hAnsi="Times New Roman" w:cs="Times New Roman"/>
          <w:iCs/>
          <w:kern w:val="0"/>
          <w14:ligatures w14:val="none"/>
        </w:rPr>
        <w:t xml:space="preserve"> peak Demand.</w:t>
      </w:r>
    </w:p>
    <w:p w14:paraId="05689BC3"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In the long-term, ALR participation in the markets may require an ALR to associate with multiple Loads in the ERCOT CIM while preserving the ability of the ERCOT Independent System Operator (ISO) to dispatch Resources for congestion management based on their location.  ERCOT will engage with stakeholders during the phase 1 of ALR participation to identify workable options for this phase 2 approach.  Because phase 2 will require changes to market rules and potentially Substantive Rules, and is certain to require significant ERCOT system upgrades, ERCOT hereby establishes a set of caps on initial ALR participation.  These caps are implemented </w:t>
      </w:r>
      <w:proofErr w:type="gramStart"/>
      <w:r w:rsidRPr="00F145CF">
        <w:rPr>
          <w:rFonts w:ascii="Times New Roman" w:eastAsia="Times New Roman" w:hAnsi="Times New Roman" w:cs="Times New Roman"/>
          <w:iCs/>
          <w:kern w:val="0"/>
          <w14:ligatures w14:val="none"/>
        </w:rPr>
        <w:t>in order to</w:t>
      </w:r>
      <w:proofErr w:type="gramEnd"/>
      <w:r w:rsidRPr="00F145CF">
        <w:rPr>
          <w:rFonts w:ascii="Times New Roman" w:eastAsia="Times New Roman" w:hAnsi="Times New Roman" w:cs="Times New Roman"/>
          <w:iCs/>
          <w:kern w:val="0"/>
          <w14:ligatures w14:val="none"/>
        </w:rPr>
        <w:t xml:space="preserve"> avoid system degradation (which could occur if large numbers of ALRs </w:t>
      </w:r>
      <w:proofErr w:type="gramStart"/>
      <w:r w:rsidRPr="00F145CF">
        <w:rPr>
          <w:rFonts w:ascii="Times New Roman" w:eastAsia="Times New Roman" w:hAnsi="Times New Roman" w:cs="Times New Roman"/>
          <w:iCs/>
          <w:kern w:val="0"/>
          <w14:ligatures w14:val="none"/>
        </w:rPr>
        <w:t>begin are</w:t>
      </w:r>
      <w:proofErr w:type="gramEnd"/>
      <w:r w:rsidRPr="00F145CF">
        <w:rPr>
          <w:rFonts w:ascii="Times New Roman" w:eastAsia="Times New Roman" w:hAnsi="Times New Roman" w:cs="Times New Roman"/>
          <w:iCs/>
          <w:kern w:val="0"/>
          <w14:ligatures w14:val="none"/>
        </w:rPr>
        <w:t xml:space="preserve"> participating) and potential challenges to effective congestion management and grid reliability (due to dispersion of participating Loads with insufficient locational specificity).  The caps shall be lifted upon development and implementation of phase 2 of the ALR network modeling approach.</w:t>
      </w:r>
    </w:p>
    <w:p w14:paraId="192C3E04"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System-wide ALR participation shall be capped at 250 ALRs.</w:t>
      </w:r>
    </w:p>
    <w:p w14:paraId="5153DF71"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combined Demand response capability of all ALRs within any single ERCOT Load Zone shall be capped at 5% of the Load Zone’s highest historic summer peak Demand.</w:t>
      </w:r>
    </w:p>
    <w:p w14:paraId="19AFD08A"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If ERCOT or a TDSP determines that any of the caps described in this section are insufficient to prevent an operational challenge, ERCOT commits to working with stakeholders to determine appropriate changes and seek expedited approval of an amended version of this attachment.</w:t>
      </w:r>
    </w:p>
    <w:p w14:paraId="08DFF37C" w14:textId="77777777" w:rsidR="00F145CF" w:rsidRPr="00F145CF" w:rsidRDefault="00F145CF" w:rsidP="00F145CF">
      <w:pPr>
        <w:keepNext/>
        <w:spacing w:after="240" w:line="240" w:lineRule="auto"/>
        <w:outlineLvl w:val="0"/>
        <w:rPr>
          <w:rFonts w:ascii="Times New Roman" w:eastAsia="Times New Roman" w:hAnsi="Times New Roman" w:cs="Times New Roman"/>
          <w:b/>
          <w:bCs/>
          <w:kern w:val="32"/>
          <w:sz w:val="32"/>
          <w14:ligatures w14:val="none"/>
        </w:rPr>
      </w:pPr>
      <w:bookmarkStart w:id="2843" w:name="_Toc389141755"/>
      <w:bookmarkStart w:id="2844" w:name="_Toc389234530"/>
      <w:bookmarkStart w:id="2845" w:name="_Toc389156951"/>
      <w:r w:rsidRPr="00F145CF">
        <w:rPr>
          <w:rFonts w:ascii="Times New Roman" w:eastAsia="Times New Roman" w:hAnsi="Times New Roman" w:cs="Times New Roman"/>
          <w:b/>
          <w:bCs/>
          <w:caps/>
          <w:kern w:val="32"/>
          <w:sz w:val="32"/>
          <w:szCs w:val="32"/>
          <w14:ligatures w14:val="none"/>
        </w:rPr>
        <w:t>6</w:t>
      </w:r>
      <w:r w:rsidRPr="00F145CF">
        <w:rPr>
          <w:rFonts w:ascii="Times New Roman" w:eastAsia="Times New Roman" w:hAnsi="Times New Roman" w:cs="Times New Roman"/>
          <w:b/>
          <w:bCs/>
          <w:caps/>
          <w:kern w:val="32"/>
          <w:sz w:val="32"/>
          <w:szCs w:val="32"/>
          <w14:ligatures w14:val="none"/>
        </w:rPr>
        <w:tab/>
        <w:t>Measurement &amp; Verification</w:t>
      </w:r>
      <w:bookmarkEnd w:id="2843"/>
      <w:bookmarkEnd w:id="2844"/>
      <w:bookmarkEnd w:id="2845"/>
      <w:r w:rsidRPr="00F145CF">
        <w:rPr>
          <w:rFonts w:ascii="Times New Roman" w:eastAsia="Times New Roman" w:hAnsi="Times New Roman" w:cs="Times New Roman"/>
          <w:b/>
          <w:bCs/>
          <w:kern w:val="32"/>
          <w:sz w:val="32"/>
          <w14:ligatures w14:val="none"/>
        </w:rPr>
        <w:t xml:space="preserve"> </w:t>
      </w:r>
    </w:p>
    <w:p w14:paraId="128C9C1D"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As part of the qualification process for an ALR to provide Non-Spin, ERCOT will assign the ALR to its appropriate performance evaluation methodology based on an analysis of the ALR’s historical meter data. This process will be similar to the baseline assignment process used by ERCOT in the administration of ERS.  In order to qualify to provide Non-Spin, an ALR must be deemed by ERCOT to be eligible for measurement and verification via either the Meter Before/Meter After or Baseline performance evaluation methodologies per Sections 8.1.1.2.1.3, Non-Spinning Reserve Qualification, and 8.1.1.4.3, Non-Spinning Reserve Service Energy Deployment Criteria.   </w:t>
      </w:r>
    </w:p>
    <w:p w14:paraId="374DC3A0"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Performance evaluation methodology assignments will depend on the following factors:</w:t>
      </w:r>
    </w:p>
    <w:p w14:paraId="3D56A8B7"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predictability of the Load as determined through analysis of historical meter data.  </w:t>
      </w:r>
    </w:p>
    <w:p w14:paraId="40935B48"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amount of historical interval meter data available.</w:t>
      </w:r>
    </w:p>
    <w:p w14:paraId="7021BB16"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ability of ERCOT to distinguish between historic </w:t>
      </w:r>
      <w:proofErr w:type="gramStart"/>
      <w:r w:rsidRPr="00F145CF">
        <w:rPr>
          <w:rFonts w:ascii="Times New Roman" w:eastAsia="Times New Roman" w:hAnsi="Times New Roman" w:cs="Times New Roman"/>
          <w:iCs/>
          <w:kern w:val="0"/>
          <w14:ligatures w14:val="none"/>
        </w:rPr>
        <w:t>event days</w:t>
      </w:r>
      <w:proofErr w:type="gramEnd"/>
      <w:r w:rsidRPr="00F145CF">
        <w:rPr>
          <w:rFonts w:ascii="Times New Roman" w:eastAsia="Times New Roman" w:hAnsi="Times New Roman" w:cs="Times New Roman"/>
          <w:iCs/>
          <w:kern w:val="0"/>
          <w14:ligatures w14:val="none"/>
        </w:rPr>
        <w:t xml:space="preserve"> and non-event days.  The QSE shall provide ERCOT with a history of QSE-initiated ALR deployments that are not in response to SCED deployment instructions, including start and stop dates and times for each such QSE-initiated deployment.  </w:t>
      </w:r>
    </w:p>
    <w:p w14:paraId="59132457"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lastRenderedPageBreak/>
        <w:t xml:space="preserve">Whether the ALR’s membership is dynamic (subject to migration in either direction) or static.  </w:t>
      </w:r>
    </w:p>
    <w:p w14:paraId="4E66066E" w14:textId="77777777" w:rsidR="00F145CF" w:rsidRPr="00F145CF" w:rsidRDefault="00F145CF" w:rsidP="00F145CF">
      <w:pPr>
        <w:numPr>
          <w:ilvl w:val="1"/>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If the ALR membership is dynamic, the following provisions are in effect:  </w:t>
      </w:r>
    </w:p>
    <w:p w14:paraId="3B118839" w14:textId="77777777" w:rsidR="00F145CF" w:rsidRPr="00F145CF" w:rsidRDefault="00F145CF" w:rsidP="00F145CF">
      <w:pPr>
        <w:numPr>
          <w:ilvl w:val="2"/>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Any ALR consisting entirely of residential sites will be considered eligible for assignment to a Baseline methodology and will retain that designation so long as any sites added to the ALR are residential.</w:t>
      </w:r>
    </w:p>
    <w:p w14:paraId="2AA3B984" w14:textId="77777777" w:rsidR="00F145CF" w:rsidRPr="00F145CF" w:rsidRDefault="00F145CF" w:rsidP="00F145CF">
      <w:pPr>
        <w:numPr>
          <w:ilvl w:val="2"/>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An ALR consisting of commercial and industrial sites and also subject to migration will be subject to baseline review by ERCOT any time a site is added.  This review provision may be waived by ERCOT if ERCOT, in consultation with the QSE, determines that the added sites meet a uniformity test consistent with the existing sites in the ALR.  To avoid ongoing baseline reviews, the ALR should be composed of Loads with similar Load shapes and, depending on the size of the Aggregation, Load magnitude.  Uniformity (a.k.a. homogeneity) enables scalable growth, statistical sampling consistent with industry standard Load research practices, and acceptable migration management.  ERCOT may revoke an ALR’s Non-Spin qualification if ERCOT determines that the composition of the ALR fails to meet a uniformity standard consistent with good utility practice.</w:t>
      </w:r>
    </w:p>
    <w:p w14:paraId="6610C961"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If the ALR membership is static (not subject to migration), the ALR will retain the performance evaluation methodology assigned at the time of registration and qualification.  ERCOT may annually review </w:t>
      </w:r>
      <w:proofErr w:type="gramStart"/>
      <w:r w:rsidRPr="00F145CF">
        <w:rPr>
          <w:rFonts w:ascii="Times New Roman" w:eastAsia="Times New Roman" w:hAnsi="Times New Roman" w:cs="Times New Roman"/>
          <w:iCs/>
          <w:kern w:val="0"/>
          <w14:ligatures w14:val="none"/>
        </w:rPr>
        <w:t>a static</w:t>
      </w:r>
      <w:proofErr w:type="gramEnd"/>
      <w:r w:rsidRPr="00F145CF">
        <w:rPr>
          <w:rFonts w:ascii="Times New Roman" w:eastAsia="Times New Roman" w:hAnsi="Times New Roman" w:cs="Times New Roman"/>
          <w:iCs/>
          <w:kern w:val="0"/>
          <w14:ligatures w14:val="none"/>
        </w:rPr>
        <w:t xml:space="preserve"> ALR’s Load characteristics to ensure the performance evaluation methodology assignment continues to apply.  </w:t>
      </w:r>
    </w:p>
    <w:p w14:paraId="2D0A7292"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ERCOT shall deny Non-Spin qualification for an ALR if it fails to qualify using either the </w:t>
      </w:r>
      <w:proofErr w:type="gramStart"/>
      <w:r w:rsidRPr="00F145CF">
        <w:rPr>
          <w:rFonts w:ascii="Times New Roman" w:eastAsia="Times New Roman" w:hAnsi="Times New Roman" w:cs="Times New Roman"/>
          <w:iCs/>
          <w:kern w:val="0"/>
          <w14:ligatures w14:val="none"/>
        </w:rPr>
        <w:t>Meter Before</w:t>
      </w:r>
      <w:proofErr w:type="gramEnd"/>
      <w:r w:rsidRPr="00F145CF">
        <w:rPr>
          <w:rFonts w:ascii="Times New Roman" w:eastAsia="Times New Roman" w:hAnsi="Times New Roman" w:cs="Times New Roman"/>
          <w:iCs/>
          <w:kern w:val="0"/>
          <w14:ligatures w14:val="none"/>
        </w:rPr>
        <w:t>/Meter After, or Baseline methodologies.  For the latter, ERCOT may evaluate the ALR against any of the four baseline types described in document entitled “Emergency Response Service Default Baseline Methodologies,” available on the ERCOT website.</w:t>
      </w:r>
    </w:p>
    <w:p w14:paraId="52EC9383" w14:textId="7877465B" w:rsidR="002055EF" w:rsidRPr="000408CD"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As described in Section 8.1.1.4.3, the data used for primary measurement and verification of Load Resource performance in a Non-Spin event are the telemetry values for net real power consumption (net power flow), scheduled power consumption, and scheduled power consumption plus two.  As a secondary validation step, ERCOT may use interval meter data from the ALR to verify an ALR’s performance in a Non-Spin deployment event.   If the interval meter data evaluation indicates that the ALR met its performance obligations in the Non-Spin event, the ALR will be considered in compliance for that event irrespective of the telemetry values.  If the interval meter data evaluation indicates that the ALR failed to meet its performance obligations in the Non-Spin event, the ALR will be deemed to have failed to meet its responsibility for that event irrespective of the telemetry values.  ERCOT may revoke the ALR’s qualification to provide Non-Spin if the ALR demonstrates a continuing pattern of failure to perform.</w:t>
      </w:r>
      <w:bookmarkEnd w:id="2835"/>
      <w:bookmarkEnd w:id="2836"/>
      <w:bookmarkEnd w:id="2837"/>
    </w:p>
    <w:sectPr w:rsidR="002055EF" w:rsidRPr="000408CD" w:rsidSect="002055EF">
      <w:headerReference w:type="default" r:id="rId23"/>
      <w:footerReference w:type="default" r:id="rId24"/>
      <w:headerReference w:type="first" r:id="rId25"/>
      <w:footerReference w:type="first" r:id="rId2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761" w:author="ERCOT Market Rules" w:date="2025-08-26T11:44:00Z" w:initials="CP">
    <w:p w14:paraId="36F259DB" w14:textId="2091F68F" w:rsidR="00FD2520" w:rsidRDefault="00FD2520">
      <w:pPr>
        <w:pStyle w:val="CommentText"/>
      </w:pPr>
      <w:r>
        <w:rPr>
          <w:rStyle w:val="CommentReference"/>
        </w:rPr>
        <w:annotationRef/>
      </w:r>
      <w:r>
        <w:t>Please note NPRRs 1214 and 1235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6F259D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1D01399" w16cex:dateUtc="2025-08-26T16: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6F259DB" w16cid:durableId="61D0139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F34B2" w14:textId="77777777" w:rsidR="00AB2044" w:rsidRDefault="00AB2044" w:rsidP="00EC19E8">
      <w:pPr>
        <w:spacing w:after="0" w:line="240" w:lineRule="auto"/>
      </w:pPr>
      <w:r>
        <w:separator/>
      </w:r>
    </w:p>
  </w:endnote>
  <w:endnote w:type="continuationSeparator" w:id="0">
    <w:p w14:paraId="6BA2398C" w14:textId="77777777" w:rsidR="00AB2044" w:rsidRDefault="00AB2044" w:rsidP="00EC19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5431012"/>
      <w:docPartObj>
        <w:docPartGallery w:val="Page Numbers (Bottom of Page)"/>
        <w:docPartUnique/>
      </w:docPartObj>
    </w:sdtPr>
    <w:sdtEndPr>
      <w:rPr>
        <w:noProof/>
      </w:rPr>
    </w:sdtEndPr>
    <w:sdtContent>
      <w:p w14:paraId="3F5E7CC4" w14:textId="736AD45A" w:rsidR="002055EF" w:rsidRDefault="004850AC" w:rsidP="002055EF">
        <w:pPr>
          <w:pStyle w:val="Footer"/>
          <w:rPr>
            <w:rFonts w:ascii="Arial" w:hAnsi="Arial" w:cs="Arial"/>
            <w:sz w:val="18"/>
          </w:rPr>
        </w:pPr>
        <w:r w:rsidRPr="009E4B4D">
          <w:rPr>
            <w:rFonts w:ascii="Arial" w:hAnsi="Arial" w:cs="Arial"/>
            <w:sz w:val="18"/>
            <w:szCs w:val="18"/>
          </w:rPr>
          <w:t>1296</w:t>
        </w:r>
        <w:r w:rsidR="002055EF" w:rsidRPr="009E4B4D">
          <w:rPr>
            <w:rFonts w:ascii="Arial" w:hAnsi="Arial" w:cs="Arial"/>
            <w:sz w:val="18"/>
            <w:szCs w:val="18"/>
          </w:rPr>
          <w:t>NPRR-0</w:t>
        </w:r>
        <w:r w:rsidR="009E4B4D" w:rsidRPr="009E4B4D">
          <w:rPr>
            <w:rFonts w:ascii="Arial" w:hAnsi="Arial" w:cs="Arial"/>
            <w:sz w:val="18"/>
            <w:szCs w:val="18"/>
          </w:rPr>
          <w:t>5 PRS Report</w:t>
        </w:r>
        <w:r w:rsidR="002055EF" w:rsidRPr="009E4B4D">
          <w:rPr>
            <w:rFonts w:ascii="Arial" w:hAnsi="Arial" w:cs="Arial"/>
            <w:sz w:val="18"/>
            <w:szCs w:val="18"/>
          </w:rPr>
          <w:t xml:space="preserve"> </w:t>
        </w:r>
        <w:r w:rsidRPr="009E4B4D">
          <w:rPr>
            <w:rFonts w:ascii="Arial" w:hAnsi="Arial" w:cs="Arial"/>
            <w:sz w:val="18"/>
            <w:szCs w:val="18"/>
          </w:rPr>
          <w:t>0</w:t>
        </w:r>
        <w:r w:rsidR="009E4B4D" w:rsidRPr="009E4B4D">
          <w:rPr>
            <w:rFonts w:ascii="Arial" w:hAnsi="Arial" w:cs="Arial"/>
            <w:sz w:val="18"/>
            <w:szCs w:val="18"/>
          </w:rPr>
          <w:t>917</w:t>
        </w:r>
        <w:r w:rsidR="002055EF" w:rsidRPr="009E4B4D">
          <w:rPr>
            <w:rFonts w:ascii="Arial" w:hAnsi="Arial" w:cs="Arial"/>
            <w:sz w:val="18"/>
            <w:szCs w:val="18"/>
          </w:rPr>
          <w:t>25</w:t>
        </w:r>
        <w:r w:rsidR="002055EF" w:rsidRPr="009E4B4D">
          <w:rPr>
            <w:rFonts w:ascii="Arial" w:hAnsi="Arial" w:cs="Arial"/>
            <w:sz w:val="18"/>
            <w:szCs w:val="18"/>
          </w:rPr>
          <w:tab/>
        </w:r>
        <w:r w:rsidR="009E4B4D">
          <w:rPr>
            <w:rFonts w:ascii="Arial" w:hAnsi="Arial" w:cs="Arial"/>
            <w:sz w:val="18"/>
            <w:szCs w:val="18"/>
          </w:rPr>
          <w:tab/>
        </w:r>
        <w:r w:rsidR="002055EF" w:rsidRPr="009E4B4D">
          <w:rPr>
            <w:rFonts w:ascii="Arial" w:hAnsi="Arial" w:cs="Arial"/>
            <w:sz w:val="18"/>
            <w:szCs w:val="18"/>
          </w:rPr>
          <w:t xml:space="preserve">Page </w:t>
        </w:r>
        <w:r w:rsidR="002055EF" w:rsidRPr="009E4B4D">
          <w:rPr>
            <w:rFonts w:ascii="Arial" w:hAnsi="Arial" w:cs="Arial"/>
            <w:sz w:val="18"/>
            <w:szCs w:val="18"/>
          </w:rPr>
          <w:fldChar w:fldCharType="begin"/>
        </w:r>
        <w:r w:rsidR="002055EF" w:rsidRPr="009E4B4D">
          <w:rPr>
            <w:rFonts w:ascii="Arial" w:hAnsi="Arial" w:cs="Arial"/>
            <w:sz w:val="18"/>
            <w:szCs w:val="18"/>
          </w:rPr>
          <w:instrText xml:space="preserve"> PAGE </w:instrText>
        </w:r>
        <w:r w:rsidR="002055EF" w:rsidRPr="009E4B4D">
          <w:rPr>
            <w:rFonts w:ascii="Arial" w:hAnsi="Arial" w:cs="Arial"/>
            <w:sz w:val="18"/>
            <w:szCs w:val="18"/>
          </w:rPr>
          <w:fldChar w:fldCharType="separate"/>
        </w:r>
        <w:r w:rsidR="002055EF" w:rsidRPr="009E4B4D">
          <w:rPr>
            <w:rFonts w:ascii="Arial" w:hAnsi="Arial" w:cs="Arial"/>
            <w:sz w:val="18"/>
            <w:szCs w:val="18"/>
          </w:rPr>
          <w:t>1</w:t>
        </w:r>
        <w:r w:rsidR="002055EF" w:rsidRPr="009E4B4D">
          <w:rPr>
            <w:rFonts w:ascii="Arial" w:hAnsi="Arial" w:cs="Arial"/>
            <w:sz w:val="18"/>
            <w:szCs w:val="18"/>
          </w:rPr>
          <w:fldChar w:fldCharType="end"/>
        </w:r>
        <w:r w:rsidR="002055EF" w:rsidRPr="009E4B4D">
          <w:rPr>
            <w:rFonts w:ascii="Arial" w:hAnsi="Arial" w:cs="Arial"/>
            <w:sz w:val="18"/>
            <w:szCs w:val="18"/>
          </w:rPr>
          <w:t xml:space="preserve"> of </w:t>
        </w:r>
        <w:r w:rsidR="002055EF" w:rsidRPr="009E4B4D">
          <w:rPr>
            <w:rFonts w:ascii="Arial" w:hAnsi="Arial" w:cs="Arial"/>
            <w:sz w:val="18"/>
            <w:szCs w:val="18"/>
          </w:rPr>
          <w:fldChar w:fldCharType="begin"/>
        </w:r>
        <w:r w:rsidR="002055EF" w:rsidRPr="009E4B4D">
          <w:rPr>
            <w:rFonts w:ascii="Arial" w:hAnsi="Arial" w:cs="Arial"/>
            <w:sz w:val="18"/>
            <w:szCs w:val="18"/>
          </w:rPr>
          <w:instrText xml:space="preserve"> NUMPAGES </w:instrText>
        </w:r>
        <w:r w:rsidR="002055EF" w:rsidRPr="009E4B4D">
          <w:rPr>
            <w:rFonts w:ascii="Arial" w:hAnsi="Arial" w:cs="Arial"/>
            <w:sz w:val="18"/>
            <w:szCs w:val="18"/>
          </w:rPr>
          <w:fldChar w:fldCharType="separate"/>
        </w:r>
        <w:r w:rsidR="002055EF" w:rsidRPr="009E4B4D">
          <w:rPr>
            <w:rFonts w:ascii="Arial" w:hAnsi="Arial" w:cs="Arial"/>
            <w:sz w:val="18"/>
            <w:szCs w:val="18"/>
          </w:rPr>
          <w:t>3</w:t>
        </w:r>
        <w:r w:rsidR="002055EF" w:rsidRPr="009E4B4D">
          <w:rPr>
            <w:rFonts w:ascii="Arial" w:hAnsi="Arial" w:cs="Arial"/>
            <w:sz w:val="18"/>
            <w:szCs w:val="18"/>
          </w:rPr>
          <w:fldChar w:fldCharType="end"/>
        </w:r>
      </w:p>
      <w:p w14:paraId="6D64C472" w14:textId="4910662E" w:rsidR="00414477" w:rsidRPr="002055EF" w:rsidRDefault="002055EF" w:rsidP="002055EF">
        <w:pPr>
          <w:pStyle w:val="Footer"/>
          <w:rPr>
            <w:rFonts w:ascii="Arial" w:hAnsi="Arial" w:cs="Arial"/>
            <w:sz w:val="18"/>
          </w:rPr>
        </w:pPr>
        <w:r>
          <w:rPr>
            <w:rFonts w:ascii="Arial" w:hAnsi="Arial" w:cs="Arial"/>
            <w:sz w:val="18"/>
          </w:rPr>
          <w:t>PUBLIC</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9936653"/>
      <w:docPartObj>
        <w:docPartGallery w:val="Page Numbers (Bottom of Page)"/>
        <w:docPartUnique/>
      </w:docPartObj>
    </w:sdtPr>
    <w:sdtEndPr>
      <w:rPr>
        <w:noProof/>
      </w:rPr>
    </w:sdtEndPr>
    <w:sdtContent>
      <w:p w14:paraId="6AA80C25" w14:textId="52A0848D" w:rsidR="00ED6CDC" w:rsidRDefault="00ED6CDC" w:rsidP="00ED6CDC">
        <w:pPr>
          <w:pStyle w:val="Footer"/>
          <w:rPr>
            <w:rFonts w:ascii="Arial" w:hAnsi="Arial" w:cs="Arial"/>
            <w:sz w:val="18"/>
          </w:rPr>
        </w:pPr>
        <w:r>
          <w:t>XXX</w:t>
        </w:r>
        <w:r>
          <w:rPr>
            <w:rFonts w:ascii="Arial" w:hAnsi="Arial" w:cs="Arial"/>
            <w:sz w:val="18"/>
          </w:rPr>
          <w:t xml:space="preserve">NPRR-01 </w:t>
        </w:r>
        <w:r w:rsidRPr="00ED6CDC">
          <w:rPr>
            <w:rFonts w:ascii="Arial" w:hAnsi="Arial" w:cs="Arial"/>
            <w:sz w:val="18"/>
          </w:rPr>
          <w:t>Residential Demand Response Program</w:t>
        </w:r>
        <w:r>
          <w:rPr>
            <w:rFonts w:ascii="Arial" w:hAnsi="Arial" w:cs="Arial"/>
            <w:sz w:val="18"/>
          </w:rPr>
          <w:t xml:space="preserve"> MMDD25</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sz w:val="18"/>
          </w:rPr>
          <w:t>3</w:t>
        </w:r>
        <w:r w:rsidRPr="00412DCA">
          <w:rPr>
            <w:rFonts w:ascii="Arial" w:hAnsi="Arial" w:cs="Arial"/>
            <w:sz w:val="18"/>
          </w:rPr>
          <w:fldChar w:fldCharType="end"/>
        </w:r>
      </w:p>
      <w:p w14:paraId="5C459806" w14:textId="6890E6B4" w:rsidR="00414477" w:rsidRPr="00ED6CDC" w:rsidRDefault="00ED6CDC" w:rsidP="00ED6CDC">
        <w:pPr>
          <w:pStyle w:val="Footer"/>
          <w:rPr>
            <w:rFonts w:ascii="Arial" w:hAnsi="Arial" w:cs="Arial"/>
            <w:sz w:val="18"/>
          </w:rPr>
        </w:pPr>
        <w:r>
          <w:rPr>
            <w:rFonts w:ascii="Arial" w:hAnsi="Arial" w:cs="Arial"/>
            <w:sz w:val="18"/>
          </w:rPr>
          <w:t>PUBLIC</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D6730A" w14:textId="77777777" w:rsidR="00AB2044" w:rsidRDefault="00AB2044" w:rsidP="00EC19E8">
      <w:pPr>
        <w:spacing w:after="0" w:line="240" w:lineRule="auto"/>
      </w:pPr>
      <w:r>
        <w:separator/>
      </w:r>
    </w:p>
  </w:footnote>
  <w:footnote w:type="continuationSeparator" w:id="0">
    <w:p w14:paraId="3BD722CD" w14:textId="77777777" w:rsidR="00AB2044" w:rsidRDefault="00AB2044" w:rsidP="00EC19E8">
      <w:pPr>
        <w:spacing w:after="0" w:line="240" w:lineRule="auto"/>
      </w:pPr>
      <w:r>
        <w:continuationSeparator/>
      </w:r>
    </w:p>
  </w:footnote>
  <w:footnote w:id="1">
    <w:p w14:paraId="3B44F145" w14:textId="77777777" w:rsidR="00F145CF" w:rsidRPr="003C60A4" w:rsidRDefault="00F145CF" w:rsidP="00F145CF">
      <w:pPr>
        <w:pStyle w:val="FootnoteText"/>
        <w:rPr>
          <w:rFonts w:ascii="Times New Roman" w:hAnsi="Times New Roman"/>
        </w:rPr>
      </w:pPr>
      <w:r w:rsidRPr="003C60A4">
        <w:rPr>
          <w:rStyle w:val="FootnoteReference"/>
          <w:rFonts w:ascii="Times New Roman" w:hAnsi="Times New Roman"/>
        </w:rPr>
        <w:footnoteRef/>
      </w:r>
      <w:r w:rsidRPr="003C60A4">
        <w:rPr>
          <w:rFonts w:ascii="Times New Roman" w:hAnsi="Times New Roman"/>
        </w:rPr>
        <w:t xml:space="preserve"> Load Resource provision of Non-</w:t>
      </w:r>
      <w:r>
        <w:rPr>
          <w:rFonts w:ascii="Times New Roman" w:hAnsi="Times New Roman"/>
        </w:rPr>
        <w:t>S</w:t>
      </w:r>
      <w:r w:rsidRPr="003C60A4">
        <w:rPr>
          <w:rFonts w:ascii="Times New Roman" w:hAnsi="Times New Roman"/>
        </w:rPr>
        <w:t>pin may be provided only by Controllable Load Resources qualified for SCED.</w:t>
      </w:r>
    </w:p>
  </w:footnote>
  <w:footnote w:id="2">
    <w:p w14:paraId="5EE8C060" w14:textId="77777777" w:rsidR="00F145CF" w:rsidRPr="008A4521" w:rsidRDefault="00F145CF" w:rsidP="00F145CF">
      <w:pPr>
        <w:pStyle w:val="FootnoteText"/>
      </w:pPr>
      <w:r>
        <w:rPr>
          <w:rStyle w:val="FootnoteReference"/>
        </w:rPr>
        <w:footnoteRef/>
      </w:r>
      <w:r>
        <w:t xml:space="preserve"> </w:t>
      </w:r>
      <w:r w:rsidRPr="005822FD">
        <w:rPr>
          <w:rFonts w:ascii="Times New Roman" w:hAnsi="Times New Roman"/>
        </w:rPr>
        <w:t xml:space="preserve">NOIE </w:t>
      </w:r>
      <w:r>
        <w:rPr>
          <w:rFonts w:ascii="Times New Roman" w:hAnsi="Times New Roman"/>
        </w:rPr>
        <w:t>Advanced Meter</w:t>
      </w:r>
      <w:r w:rsidRPr="005822FD">
        <w:rPr>
          <w:rFonts w:ascii="Times New Roman" w:hAnsi="Times New Roman"/>
        </w:rPr>
        <w:t xml:space="preserve"> data submission must meet formatting requirements in place </w:t>
      </w:r>
      <w:r w:rsidRPr="00CC01E2">
        <w:rPr>
          <w:rFonts w:ascii="Times New Roman" w:hAnsi="Times New Roman"/>
        </w:rPr>
        <w:t xml:space="preserve">for </w:t>
      </w:r>
      <w:r w:rsidRPr="003F5974">
        <w:rPr>
          <w:rFonts w:ascii="Times New Roman" w:hAnsi="Times New Roman"/>
          <w:iCs/>
        </w:rPr>
        <w:t>Emergency Response Service (</w:t>
      </w:r>
      <w:r w:rsidRPr="00CC01E2">
        <w:rPr>
          <w:rFonts w:ascii="Times New Roman" w:hAnsi="Times New Roman"/>
        </w:rPr>
        <w:t>ERS</w:t>
      </w:r>
      <w:r>
        <w:rPr>
          <w:rFonts w:ascii="Times New Roman" w:hAnsi="Times New Roman"/>
        </w:rPr>
        <w:t>)</w:t>
      </w:r>
      <w:r w:rsidRPr="00CC01E2">
        <w:rPr>
          <w:rFonts w:ascii="Times New Roman" w:hAnsi="Times New Roman"/>
        </w:rPr>
        <w:t>.</w:t>
      </w:r>
      <w:r w:rsidRPr="005822FD">
        <w:rPr>
          <w:rFonts w:ascii="Times New Roman" w:hAnsi="Times New Roman"/>
        </w:rPr>
        <w:t xml:space="preserve">  See document entitled “Interval Data File Format Descriptions</w:t>
      </w:r>
      <w:r>
        <w:rPr>
          <w:rFonts w:ascii="Times New Roman" w:hAnsi="Times New Roman"/>
        </w:rPr>
        <w:t>”</w:t>
      </w:r>
      <w:r w:rsidRPr="005822FD">
        <w:rPr>
          <w:rFonts w:ascii="Times New Roman" w:hAnsi="Times New Roman"/>
        </w:rPr>
        <w:t xml:space="preserve"> available on the ERCOT website.</w:t>
      </w:r>
      <w:r>
        <w:t xml:space="preserve">  </w:t>
      </w:r>
    </w:p>
  </w:footnote>
  <w:footnote w:id="3">
    <w:p w14:paraId="22291AB0" w14:textId="77777777" w:rsidR="00F145CF" w:rsidRPr="00C97179" w:rsidRDefault="00F145CF" w:rsidP="00F145CF">
      <w:pPr>
        <w:pStyle w:val="FootnoteText"/>
      </w:pPr>
      <w:r w:rsidRPr="00A7337F">
        <w:rPr>
          <w:rStyle w:val="FootnoteReference"/>
          <w:rFonts w:ascii="Times New Roman" w:hAnsi="Times New Roman"/>
        </w:rPr>
        <w:footnoteRef/>
      </w:r>
      <w:r w:rsidRPr="00A7337F">
        <w:rPr>
          <w:rFonts w:ascii="Times New Roman" w:hAnsi="Times New Roman"/>
        </w:rPr>
        <w:t xml:space="preserve"> Further explanation of industry best practice can be found in Load Profiling Guide</w:t>
      </w:r>
      <w:r w:rsidRPr="00C97179">
        <w:t>.</w:t>
      </w:r>
    </w:p>
  </w:footnote>
  <w:footnote w:id="4">
    <w:p w14:paraId="1DF1966D" w14:textId="77777777" w:rsidR="00F145CF" w:rsidRPr="00552CDF" w:rsidRDefault="00F145CF" w:rsidP="00F145CF">
      <w:pPr>
        <w:pStyle w:val="FootnoteText"/>
        <w:rPr>
          <w:rFonts w:ascii="Times New Roman" w:hAnsi="Times New Roman"/>
        </w:rPr>
      </w:pPr>
      <w:r w:rsidRPr="00552CDF">
        <w:rPr>
          <w:rStyle w:val="FootnoteReference"/>
          <w:rFonts w:ascii="Times New Roman" w:hAnsi="Times New Roman"/>
        </w:rPr>
        <w:footnoteRef/>
      </w:r>
      <w:r w:rsidRPr="00552CDF">
        <w:rPr>
          <w:rFonts w:ascii="Times New Roman" w:hAnsi="Times New Roman"/>
        </w:rPr>
        <w:t xml:space="preserve"> See “Default Baseline Methodologies” document available on </w:t>
      </w:r>
      <w:r>
        <w:rPr>
          <w:rFonts w:ascii="Times New Roman" w:hAnsi="Times New Roman"/>
        </w:rPr>
        <w:t>the ERCOT website</w:t>
      </w:r>
      <w:r w:rsidRPr="00552CDF">
        <w:rPr>
          <w:rFonts w:ascii="Times New Roman" w:hAnsi="Times New Roman"/>
        </w:rPr>
        <w:t>.</w:t>
      </w:r>
    </w:p>
  </w:footnote>
  <w:footnote w:id="5">
    <w:p w14:paraId="582487D2" w14:textId="77777777" w:rsidR="00F145CF" w:rsidRPr="00552CDF" w:rsidRDefault="00F145CF" w:rsidP="00F145CF">
      <w:pPr>
        <w:pStyle w:val="FootnoteText"/>
        <w:rPr>
          <w:rFonts w:ascii="Times New Roman" w:hAnsi="Times New Roman"/>
        </w:rPr>
      </w:pPr>
      <w:r w:rsidRPr="00552CDF">
        <w:rPr>
          <w:rStyle w:val="FootnoteReference"/>
          <w:rFonts w:ascii="Times New Roman" w:hAnsi="Times New Roman"/>
        </w:rPr>
        <w:footnoteRef/>
      </w:r>
      <w:r w:rsidRPr="00552CDF">
        <w:rPr>
          <w:rFonts w:ascii="Times New Roman" w:hAnsi="Times New Roman"/>
        </w:rPr>
        <w:t xml:space="preserve"> </w:t>
      </w:r>
      <w:r w:rsidRPr="009B1553">
        <w:rPr>
          <w:rFonts w:ascii="Times New Roman" w:hAnsi="Times New Roman"/>
          <w:bCs/>
        </w:rPr>
        <w:t>PR 117-01, Requirements for Data Submission to Support Aggregate Load Resource Participation in the ERCOT Markets</w:t>
      </w:r>
      <w:r>
        <w:rPr>
          <w:rFonts w:ascii="Times New Roman" w:hAnsi="Times New Roman"/>
          <w:b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5B621" w14:textId="5115C026" w:rsidR="00C76809" w:rsidRPr="00C76809" w:rsidRDefault="009E4B4D" w:rsidP="00C76809">
    <w:pPr>
      <w:tabs>
        <w:tab w:val="center" w:pos="4320"/>
        <w:tab w:val="right" w:pos="8640"/>
      </w:tabs>
      <w:spacing w:after="0" w:line="240" w:lineRule="auto"/>
      <w:jc w:val="center"/>
      <w:rPr>
        <w:rFonts w:ascii="Arial" w:eastAsia="Times New Roman" w:hAnsi="Arial" w:cs="Times New Roman"/>
        <w:b/>
        <w:bCs/>
        <w:kern w:val="0"/>
        <w:sz w:val="32"/>
        <w14:ligatures w14:val="none"/>
      </w:rPr>
    </w:pPr>
    <w:r>
      <w:rPr>
        <w:rFonts w:ascii="Arial" w:eastAsia="Times New Roman" w:hAnsi="Arial" w:cs="Times New Roman"/>
        <w:b/>
        <w:bCs/>
        <w:kern w:val="0"/>
        <w:sz w:val="32"/>
        <w14:ligatures w14:val="none"/>
      </w:rPr>
      <w:t>PRS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DB496" w14:textId="77777777" w:rsidR="00EC19E8" w:rsidRPr="00EC19E8" w:rsidRDefault="00EC19E8" w:rsidP="00EC19E8">
    <w:pPr>
      <w:tabs>
        <w:tab w:val="center" w:pos="4680"/>
        <w:tab w:val="right" w:pos="9360"/>
      </w:tabs>
      <w:spacing w:after="0" w:line="240" w:lineRule="auto"/>
      <w:jc w:val="center"/>
      <w:rPr>
        <w:rFonts w:ascii="Arial" w:eastAsia="Calibri" w:hAnsi="Arial" w:cs="Arial"/>
        <w:b/>
        <w:bCs/>
        <w:kern w:val="0"/>
        <w:sz w:val="32"/>
        <w:szCs w:val="22"/>
        <w14:ligatures w14:val="none"/>
      </w:rPr>
    </w:pPr>
    <w:r w:rsidRPr="00EC19E8">
      <w:rPr>
        <w:rFonts w:ascii="Arial" w:eastAsia="Calibri" w:hAnsi="Arial" w:cs="Arial"/>
        <w:b/>
        <w:bCs/>
        <w:kern w:val="0"/>
        <w:sz w:val="32"/>
        <w:szCs w:val="22"/>
        <w14:ligatures w14:val="none"/>
      </w:rPr>
      <w:t>Nodal Protocol Revision Request</w:t>
    </w:r>
  </w:p>
  <w:p w14:paraId="32D42068" w14:textId="77777777" w:rsidR="00EC19E8" w:rsidRDefault="00EC19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F190B"/>
    <w:multiLevelType w:val="hybridMultilevel"/>
    <w:tmpl w:val="BD3ACC48"/>
    <w:lvl w:ilvl="0" w:tplc="5A560770">
      <w:start w:val="1"/>
      <w:numFmt w:val="lowerLetter"/>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A6A34"/>
    <w:multiLevelType w:val="hybridMultilevel"/>
    <w:tmpl w:val="FE0EF5AC"/>
    <w:lvl w:ilvl="0" w:tplc="FFFFFFFF">
      <w:start w:val="1"/>
      <w:numFmt w:val="lowerRoman"/>
      <w:lvlText w:val="(%1)"/>
      <w:lvlJc w:val="left"/>
      <w:pPr>
        <w:ind w:left="900" w:hanging="72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2" w15:restartNumberingAfterBreak="0">
    <w:nsid w:val="0C10009E"/>
    <w:multiLevelType w:val="hybridMultilevel"/>
    <w:tmpl w:val="FE0EF5AC"/>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C9E235B"/>
    <w:multiLevelType w:val="hybridMultilevel"/>
    <w:tmpl w:val="FE0EF5AC"/>
    <w:lvl w:ilvl="0" w:tplc="DE368300">
      <w:start w:val="1"/>
      <w:numFmt w:val="lowerRoman"/>
      <w:lvlText w:val="(%1)"/>
      <w:lvlJc w:val="left"/>
      <w:pPr>
        <w:ind w:left="900" w:hanging="72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15:restartNumberingAfterBreak="0">
    <w:nsid w:val="1E986D96"/>
    <w:multiLevelType w:val="hybridMultilevel"/>
    <w:tmpl w:val="FE0EF5AC"/>
    <w:lvl w:ilvl="0" w:tplc="FFFFFFFF">
      <w:start w:val="1"/>
      <w:numFmt w:val="lowerRoman"/>
      <w:lvlText w:val="(%1)"/>
      <w:lvlJc w:val="left"/>
      <w:pPr>
        <w:ind w:left="900" w:hanging="72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5" w15:restartNumberingAfterBreak="0">
    <w:nsid w:val="1F9E2006"/>
    <w:multiLevelType w:val="hybridMultilevel"/>
    <w:tmpl w:val="91FE540A"/>
    <w:lvl w:ilvl="0" w:tplc="B6B255F8">
      <w:start w:val="1"/>
      <w:numFmt w:val="lowerRoman"/>
      <w:lvlText w:val="(%1)"/>
      <w:lvlJc w:val="left"/>
      <w:pPr>
        <w:ind w:left="2052" w:hanging="720"/>
      </w:pPr>
      <w:rPr>
        <w:rFonts w:hint="default"/>
      </w:rPr>
    </w:lvl>
    <w:lvl w:ilvl="1" w:tplc="04090019" w:tentative="1">
      <w:start w:val="1"/>
      <w:numFmt w:val="lowerLetter"/>
      <w:lvlText w:val="%2."/>
      <w:lvlJc w:val="left"/>
      <w:pPr>
        <w:ind w:left="2412" w:hanging="360"/>
      </w:pPr>
    </w:lvl>
    <w:lvl w:ilvl="2" w:tplc="0409001B" w:tentative="1">
      <w:start w:val="1"/>
      <w:numFmt w:val="lowerRoman"/>
      <w:lvlText w:val="%3."/>
      <w:lvlJc w:val="right"/>
      <w:pPr>
        <w:ind w:left="3132" w:hanging="180"/>
      </w:pPr>
    </w:lvl>
    <w:lvl w:ilvl="3" w:tplc="0409000F" w:tentative="1">
      <w:start w:val="1"/>
      <w:numFmt w:val="decimal"/>
      <w:lvlText w:val="%4."/>
      <w:lvlJc w:val="left"/>
      <w:pPr>
        <w:ind w:left="3852" w:hanging="360"/>
      </w:pPr>
    </w:lvl>
    <w:lvl w:ilvl="4" w:tplc="04090019" w:tentative="1">
      <w:start w:val="1"/>
      <w:numFmt w:val="lowerLetter"/>
      <w:lvlText w:val="%5."/>
      <w:lvlJc w:val="left"/>
      <w:pPr>
        <w:ind w:left="4572" w:hanging="360"/>
      </w:pPr>
    </w:lvl>
    <w:lvl w:ilvl="5" w:tplc="0409001B" w:tentative="1">
      <w:start w:val="1"/>
      <w:numFmt w:val="lowerRoman"/>
      <w:lvlText w:val="%6."/>
      <w:lvlJc w:val="right"/>
      <w:pPr>
        <w:ind w:left="5292" w:hanging="180"/>
      </w:pPr>
    </w:lvl>
    <w:lvl w:ilvl="6" w:tplc="0409000F" w:tentative="1">
      <w:start w:val="1"/>
      <w:numFmt w:val="decimal"/>
      <w:lvlText w:val="%7."/>
      <w:lvlJc w:val="left"/>
      <w:pPr>
        <w:ind w:left="6012" w:hanging="360"/>
      </w:pPr>
    </w:lvl>
    <w:lvl w:ilvl="7" w:tplc="04090019" w:tentative="1">
      <w:start w:val="1"/>
      <w:numFmt w:val="lowerLetter"/>
      <w:lvlText w:val="%8."/>
      <w:lvlJc w:val="left"/>
      <w:pPr>
        <w:ind w:left="6732" w:hanging="360"/>
      </w:pPr>
    </w:lvl>
    <w:lvl w:ilvl="8" w:tplc="0409001B" w:tentative="1">
      <w:start w:val="1"/>
      <w:numFmt w:val="lowerRoman"/>
      <w:lvlText w:val="%9."/>
      <w:lvlJc w:val="right"/>
      <w:pPr>
        <w:ind w:left="7452" w:hanging="180"/>
      </w:pPr>
    </w:lvl>
  </w:abstractNum>
  <w:abstractNum w:abstractNumId="6" w15:restartNumberingAfterBreak="0">
    <w:nsid w:val="27755BB5"/>
    <w:multiLevelType w:val="hybridMultilevel"/>
    <w:tmpl w:val="2C566C68"/>
    <w:lvl w:ilvl="0" w:tplc="B792FF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B549BF"/>
    <w:multiLevelType w:val="hybridMultilevel"/>
    <w:tmpl w:val="FE0EF5AC"/>
    <w:lvl w:ilvl="0" w:tplc="FFFFFFFF">
      <w:start w:val="1"/>
      <w:numFmt w:val="lowerRoman"/>
      <w:lvlText w:val="(%1)"/>
      <w:lvlJc w:val="left"/>
      <w:pPr>
        <w:ind w:left="810" w:hanging="720"/>
      </w:pPr>
      <w:rPr>
        <w:rFonts w:hint="default"/>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8" w15:restartNumberingAfterBreak="0">
    <w:nsid w:val="39104A9D"/>
    <w:multiLevelType w:val="hybridMultilevel"/>
    <w:tmpl w:val="FE0EF5AC"/>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46052DC"/>
    <w:multiLevelType w:val="hybridMultilevel"/>
    <w:tmpl w:val="04C66754"/>
    <w:lvl w:ilvl="0" w:tplc="9BA22136">
      <w:start w:val="1"/>
      <w:numFmt w:val="decimal"/>
      <w:lvlText w:val="%1."/>
      <w:lvlJc w:val="left"/>
      <w:pPr>
        <w:ind w:left="720" w:hanging="360"/>
      </w:pPr>
      <w:rPr>
        <w:rFonts w:ascii="Times New Roman" w:hAnsi="Times New Roman" w:cs="Times New Roman" w:hint="default"/>
        <w:b/>
        <w:sz w:val="24"/>
        <w:szCs w:val="24"/>
      </w:rPr>
    </w:lvl>
    <w:lvl w:ilvl="1" w:tplc="CF0A4302">
      <w:start w:val="1"/>
      <w:numFmt w:val="lowerLetter"/>
      <w:lvlText w:val="%2."/>
      <w:lvlJc w:val="left"/>
      <w:pPr>
        <w:ind w:left="1440" w:hanging="360"/>
      </w:pPr>
      <w:rPr>
        <w:b w:val="0"/>
      </w:rPr>
    </w:lvl>
    <w:lvl w:ilvl="2" w:tplc="0409001B">
      <w:start w:val="1"/>
      <w:numFmt w:val="lowerRoman"/>
      <w:lvlText w:val="%3."/>
      <w:lvlJc w:val="right"/>
      <w:pPr>
        <w:ind w:left="1890" w:hanging="180"/>
      </w:pPr>
    </w:lvl>
    <w:lvl w:ilvl="3" w:tplc="C638DDBA">
      <w:start w:val="1"/>
      <w:numFmt w:val="decimal"/>
      <w:lvlText w:val="%4."/>
      <w:lvlJc w:val="left"/>
      <w:pPr>
        <w:ind w:left="2880" w:hanging="360"/>
      </w:pPr>
      <w:rPr>
        <w:rFonts w:ascii="Times New Roman" w:hAnsi="Times New Roman" w:cs="Times New Roman" w:hint="default"/>
        <w:b w:val="0"/>
        <w:sz w:val="24"/>
        <w:szCs w:val="24"/>
      </w:rPr>
    </w:lvl>
    <w:lvl w:ilvl="4" w:tplc="6A1420C6">
      <w:start w:val="1"/>
      <w:numFmt w:val="lowerLetter"/>
      <w:lvlText w:val="%5."/>
      <w:lvlJc w:val="left"/>
      <w:pPr>
        <w:ind w:left="3600" w:hanging="360"/>
      </w:pPr>
      <w:rPr>
        <w:rFonts w:ascii="Times New Roman" w:hAnsi="Times New Roman" w:cs="Times New Roman" w:hint="default"/>
        <w:b w:val="0"/>
        <w:sz w:val="24"/>
        <w:szCs w:val="24"/>
      </w:rPr>
    </w:lvl>
    <w:lvl w:ilvl="5" w:tplc="CAC227DC">
      <w:start w:val="1"/>
      <w:numFmt w:val="lowerRoman"/>
      <w:lvlText w:val="%6."/>
      <w:lvlJc w:val="right"/>
      <w:pPr>
        <w:ind w:left="4320" w:hanging="180"/>
      </w:pPr>
      <w:rPr>
        <w:rFonts w:ascii="Times New Roman" w:hAnsi="Times New Roman" w:cs="Times New Roman" w:hint="default"/>
        <w:sz w:val="24"/>
        <w:szCs w:val="24"/>
      </w:r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CE1D69"/>
    <w:multiLevelType w:val="hybridMultilevel"/>
    <w:tmpl w:val="FE0EF5AC"/>
    <w:lvl w:ilvl="0" w:tplc="FFFFFFFF">
      <w:start w:val="1"/>
      <w:numFmt w:val="lowerRoman"/>
      <w:lvlText w:val="(%1)"/>
      <w:lvlJc w:val="left"/>
      <w:pPr>
        <w:ind w:left="900" w:hanging="72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1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C04478B"/>
    <w:multiLevelType w:val="hybridMultilevel"/>
    <w:tmpl w:val="5A6094C6"/>
    <w:lvl w:ilvl="0" w:tplc="0738734A">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69510E17"/>
    <w:multiLevelType w:val="hybridMultilevel"/>
    <w:tmpl w:val="39B40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8A235B"/>
    <w:multiLevelType w:val="hybridMultilevel"/>
    <w:tmpl w:val="2500F7DA"/>
    <w:lvl w:ilvl="0" w:tplc="6F5C7454">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6" w15:restartNumberingAfterBreak="0">
    <w:nsid w:val="78260EB8"/>
    <w:multiLevelType w:val="hybridMultilevel"/>
    <w:tmpl w:val="6ED2EEBC"/>
    <w:lvl w:ilvl="0" w:tplc="6D2CC8DE">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450EEA"/>
    <w:multiLevelType w:val="hybridMultilevel"/>
    <w:tmpl w:val="FE0EF5AC"/>
    <w:lvl w:ilvl="0" w:tplc="FFFFFFFF">
      <w:start w:val="1"/>
      <w:numFmt w:val="lowerRoman"/>
      <w:lvlText w:val="(%1)"/>
      <w:lvlJc w:val="left"/>
      <w:pPr>
        <w:ind w:left="900" w:hanging="72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18"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797340">
    <w:abstractNumId w:val="9"/>
  </w:num>
  <w:num w:numId="2" w16cid:durableId="463618783">
    <w:abstractNumId w:val="12"/>
  </w:num>
  <w:num w:numId="3" w16cid:durableId="879054591">
    <w:abstractNumId w:val="13"/>
  </w:num>
  <w:num w:numId="4" w16cid:durableId="548999852">
    <w:abstractNumId w:val="15"/>
  </w:num>
  <w:num w:numId="5" w16cid:durableId="1715234157">
    <w:abstractNumId w:val="6"/>
  </w:num>
  <w:num w:numId="6" w16cid:durableId="1100873973">
    <w:abstractNumId w:val="5"/>
  </w:num>
  <w:num w:numId="7" w16cid:durableId="252324018">
    <w:abstractNumId w:val="0"/>
  </w:num>
  <w:num w:numId="8" w16cid:durableId="701512640">
    <w:abstractNumId w:val="3"/>
  </w:num>
  <w:num w:numId="9" w16cid:durableId="691687425">
    <w:abstractNumId w:val="0"/>
    <w:lvlOverride w:ilvl="0">
      <w:startOverride w:val="1"/>
    </w:lvlOverride>
    <w:lvlOverride w:ilvl="1"/>
    <w:lvlOverride w:ilvl="2"/>
    <w:lvlOverride w:ilvl="3"/>
    <w:lvlOverride w:ilvl="4"/>
    <w:lvlOverride w:ilvl="5"/>
    <w:lvlOverride w:ilvl="6"/>
    <w:lvlOverride w:ilvl="7"/>
    <w:lvlOverride w:ilvl="8"/>
  </w:num>
  <w:num w:numId="10" w16cid:durableId="2457230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57024736">
    <w:abstractNumId w:val="7"/>
  </w:num>
  <w:num w:numId="12" w16cid:durableId="2081512383">
    <w:abstractNumId w:val="10"/>
  </w:num>
  <w:num w:numId="13" w16cid:durableId="670988423">
    <w:abstractNumId w:val="1"/>
  </w:num>
  <w:num w:numId="14" w16cid:durableId="1473403973">
    <w:abstractNumId w:val="4"/>
  </w:num>
  <w:num w:numId="15" w16cid:durableId="1417163784">
    <w:abstractNumId w:val="2"/>
  </w:num>
  <w:num w:numId="16" w16cid:durableId="591203633">
    <w:abstractNumId w:val="8"/>
  </w:num>
  <w:num w:numId="17" w16cid:durableId="1314723163">
    <w:abstractNumId w:val="17"/>
  </w:num>
  <w:num w:numId="18" w16cid:durableId="654994312">
    <w:abstractNumId w:val="11"/>
  </w:num>
  <w:num w:numId="19" w16cid:durableId="915092547">
    <w:abstractNumId w:val="14"/>
  </w:num>
  <w:num w:numId="20" w16cid:durableId="254825265">
    <w:abstractNumId w:val="16"/>
  </w:num>
  <w:num w:numId="21" w16cid:durableId="1442844721">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6E4"/>
    <w:rsid w:val="0000022C"/>
    <w:rsid w:val="00003FA9"/>
    <w:rsid w:val="000063F6"/>
    <w:rsid w:val="00010C2B"/>
    <w:rsid w:val="0001528E"/>
    <w:rsid w:val="000153D5"/>
    <w:rsid w:val="00015401"/>
    <w:rsid w:val="00015D94"/>
    <w:rsid w:val="0002467C"/>
    <w:rsid w:val="00024815"/>
    <w:rsid w:val="000408CD"/>
    <w:rsid w:val="000473A4"/>
    <w:rsid w:val="00050320"/>
    <w:rsid w:val="00050CEB"/>
    <w:rsid w:val="00053458"/>
    <w:rsid w:val="00062DA1"/>
    <w:rsid w:val="00082ED8"/>
    <w:rsid w:val="00084963"/>
    <w:rsid w:val="00085E40"/>
    <w:rsid w:val="000915E1"/>
    <w:rsid w:val="000A6182"/>
    <w:rsid w:val="000B423D"/>
    <w:rsid w:val="000C495E"/>
    <w:rsid w:val="000C5731"/>
    <w:rsid w:val="000C6E01"/>
    <w:rsid w:val="000D1E59"/>
    <w:rsid w:val="000D3CF7"/>
    <w:rsid w:val="000E1CAB"/>
    <w:rsid w:val="000E355D"/>
    <w:rsid w:val="000F107D"/>
    <w:rsid w:val="000F1AB8"/>
    <w:rsid w:val="00101773"/>
    <w:rsid w:val="00104F93"/>
    <w:rsid w:val="00105703"/>
    <w:rsid w:val="00134451"/>
    <w:rsid w:val="00134FD9"/>
    <w:rsid w:val="00140E40"/>
    <w:rsid w:val="00141008"/>
    <w:rsid w:val="00144D38"/>
    <w:rsid w:val="001714E8"/>
    <w:rsid w:val="00175D03"/>
    <w:rsid w:val="001A2E63"/>
    <w:rsid w:val="001B1682"/>
    <w:rsid w:val="001B6C6B"/>
    <w:rsid w:val="001C26B7"/>
    <w:rsid w:val="001C6545"/>
    <w:rsid w:val="001D585A"/>
    <w:rsid w:val="001F2D02"/>
    <w:rsid w:val="00202739"/>
    <w:rsid w:val="00203106"/>
    <w:rsid w:val="0020523F"/>
    <w:rsid w:val="002055EF"/>
    <w:rsid w:val="00207088"/>
    <w:rsid w:val="002260DB"/>
    <w:rsid w:val="00237839"/>
    <w:rsid w:val="002407EA"/>
    <w:rsid w:val="00241DAA"/>
    <w:rsid w:val="00246C5C"/>
    <w:rsid w:val="00251BAD"/>
    <w:rsid w:val="002664C6"/>
    <w:rsid w:val="00283F5C"/>
    <w:rsid w:val="0029281F"/>
    <w:rsid w:val="002A22BF"/>
    <w:rsid w:val="002A4F49"/>
    <w:rsid w:val="002A645D"/>
    <w:rsid w:val="002A6EEE"/>
    <w:rsid w:val="002A7BBA"/>
    <w:rsid w:val="002B469A"/>
    <w:rsid w:val="002C5326"/>
    <w:rsid w:val="002D0BEC"/>
    <w:rsid w:val="002D54E8"/>
    <w:rsid w:val="002D575F"/>
    <w:rsid w:val="002D58B1"/>
    <w:rsid w:val="002D63B7"/>
    <w:rsid w:val="002E18D4"/>
    <w:rsid w:val="002E52BD"/>
    <w:rsid w:val="00307559"/>
    <w:rsid w:val="00314480"/>
    <w:rsid w:val="00315D0C"/>
    <w:rsid w:val="00316AFC"/>
    <w:rsid w:val="003220D9"/>
    <w:rsid w:val="0032480C"/>
    <w:rsid w:val="003255F2"/>
    <w:rsid w:val="0033525B"/>
    <w:rsid w:val="003376F2"/>
    <w:rsid w:val="00341096"/>
    <w:rsid w:val="0034129A"/>
    <w:rsid w:val="003415E3"/>
    <w:rsid w:val="0034407E"/>
    <w:rsid w:val="003464B4"/>
    <w:rsid w:val="003472F9"/>
    <w:rsid w:val="003545EA"/>
    <w:rsid w:val="00354FE3"/>
    <w:rsid w:val="00361A61"/>
    <w:rsid w:val="00363E79"/>
    <w:rsid w:val="0039051A"/>
    <w:rsid w:val="00392EDE"/>
    <w:rsid w:val="003A6490"/>
    <w:rsid w:val="003B1030"/>
    <w:rsid w:val="003B2413"/>
    <w:rsid w:val="003B58A4"/>
    <w:rsid w:val="003B6AC2"/>
    <w:rsid w:val="003D39D5"/>
    <w:rsid w:val="003D3A74"/>
    <w:rsid w:val="003E39B4"/>
    <w:rsid w:val="003F1E7E"/>
    <w:rsid w:val="003F3214"/>
    <w:rsid w:val="003F5D1F"/>
    <w:rsid w:val="004001D0"/>
    <w:rsid w:val="00401147"/>
    <w:rsid w:val="00404EC3"/>
    <w:rsid w:val="00411313"/>
    <w:rsid w:val="004116E4"/>
    <w:rsid w:val="00414477"/>
    <w:rsid w:val="00415F71"/>
    <w:rsid w:val="00424D1F"/>
    <w:rsid w:val="00435B6B"/>
    <w:rsid w:val="0044147B"/>
    <w:rsid w:val="0045158A"/>
    <w:rsid w:val="004570C2"/>
    <w:rsid w:val="004821E3"/>
    <w:rsid w:val="004850AC"/>
    <w:rsid w:val="004931C5"/>
    <w:rsid w:val="00497450"/>
    <w:rsid w:val="004A0A70"/>
    <w:rsid w:val="004B060F"/>
    <w:rsid w:val="004C0B0F"/>
    <w:rsid w:val="004C2D58"/>
    <w:rsid w:val="004C36E0"/>
    <w:rsid w:val="004C79FE"/>
    <w:rsid w:val="004D09D4"/>
    <w:rsid w:val="004D2176"/>
    <w:rsid w:val="004D2578"/>
    <w:rsid w:val="004D5D9E"/>
    <w:rsid w:val="004D75F6"/>
    <w:rsid w:val="00520AA2"/>
    <w:rsid w:val="005279E1"/>
    <w:rsid w:val="0054000C"/>
    <w:rsid w:val="00542C6D"/>
    <w:rsid w:val="0055379C"/>
    <w:rsid w:val="0056135C"/>
    <w:rsid w:val="005659E9"/>
    <w:rsid w:val="005764E5"/>
    <w:rsid w:val="0057794D"/>
    <w:rsid w:val="005864E7"/>
    <w:rsid w:val="00592F2C"/>
    <w:rsid w:val="00593081"/>
    <w:rsid w:val="005A179E"/>
    <w:rsid w:val="005A2FC5"/>
    <w:rsid w:val="005B2AA8"/>
    <w:rsid w:val="005B545E"/>
    <w:rsid w:val="005B7CA1"/>
    <w:rsid w:val="005C5F69"/>
    <w:rsid w:val="005D76ED"/>
    <w:rsid w:val="005E0427"/>
    <w:rsid w:val="005E2A35"/>
    <w:rsid w:val="005F0A58"/>
    <w:rsid w:val="005F4D3D"/>
    <w:rsid w:val="00600B8D"/>
    <w:rsid w:val="006053C6"/>
    <w:rsid w:val="00612619"/>
    <w:rsid w:val="006146AB"/>
    <w:rsid w:val="0062592A"/>
    <w:rsid w:val="0062744F"/>
    <w:rsid w:val="00632111"/>
    <w:rsid w:val="00633187"/>
    <w:rsid w:val="00633E5E"/>
    <w:rsid w:val="00642364"/>
    <w:rsid w:val="00643494"/>
    <w:rsid w:val="0065146A"/>
    <w:rsid w:val="00652EB6"/>
    <w:rsid w:val="00654E24"/>
    <w:rsid w:val="00655189"/>
    <w:rsid w:val="00655706"/>
    <w:rsid w:val="00676B51"/>
    <w:rsid w:val="0068517B"/>
    <w:rsid w:val="00686556"/>
    <w:rsid w:val="006912BF"/>
    <w:rsid w:val="006A17E1"/>
    <w:rsid w:val="006A2402"/>
    <w:rsid w:val="006A544C"/>
    <w:rsid w:val="006B3956"/>
    <w:rsid w:val="006B57BC"/>
    <w:rsid w:val="006C04E3"/>
    <w:rsid w:val="006C2471"/>
    <w:rsid w:val="006C2C6E"/>
    <w:rsid w:val="006C4831"/>
    <w:rsid w:val="006C4B64"/>
    <w:rsid w:val="006C6B8D"/>
    <w:rsid w:val="006D1F65"/>
    <w:rsid w:val="006E2FE3"/>
    <w:rsid w:val="007121D9"/>
    <w:rsid w:val="00713DE4"/>
    <w:rsid w:val="0072721B"/>
    <w:rsid w:val="007272B6"/>
    <w:rsid w:val="00733742"/>
    <w:rsid w:val="00750E45"/>
    <w:rsid w:val="00753A6C"/>
    <w:rsid w:val="0075474F"/>
    <w:rsid w:val="0076656C"/>
    <w:rsid w:val="00766583"/>
    <w:rsid w:val="007935FE"/>
    <w:rsid w:val="00796DD8"/>
    <w:rsid w:val="007A75A6"/>
    <w:rsid w:val="007B2216"/>
    <w:rsid w:val="007B29BF"/>
    <w:rsid w:val="007B6A7F"/>
    <w:rsid w:val="007D2068"/>
    <w:rsid w:val="007D5045"/>
    <w:rsid w:val="007D7205"/>
    <w:rsid w:val="007D7F53"/>
    <w:rsid w:val="007E0205"/>
    <w:rsid w:val="007F35ED"/>
    <w:rsid w:val="007F3885"/>
    <w:rsid w:val="00803083"/>
    <w:rsid w:val="00825E9C"/>
    <w:rsid w:val="008343E8"/>
    <w:rsid w:val="008365A3"/>
    <w:rsid w:val="00840FD0"/>
    <w:rsid w:val="00845A8F"/>
    <w:rsid w:val="00861D35"/>
    <w:rsid w:val="008855EE"/>
    <w:rsid w:val="00887688"/>
    <w:rsid w:val="00895FDB"/>
    <w:rsid w:val="008A647F"/>
    <w:rsid w:val="008A7519"/>
    <w:rsid w:val="008B5228"/>
    <w:rsid w:val="008C2AFF"/>
    <w:rsid w:val="008C37AB"/>
    <w:rsid w:val="008C7E65"/>
    <w:rsid w:val="008D4B87"/>
    <w:rsid w:val="008F5E47"/>
    <w:rsid w:val="008F6513"/>
    <w:rsid w:val="008F6AC3"/>
    <w:rsid w:val="0090211E"/>
    <w:rsid w:val="0090681F"/>
    <w:rsid w:val="0091570A"/>
    <w:rsid w:val="0092529F"/>
    <w:rsid w:val="00930D37"/>
    <w:rsid w:val="00934635"/>
    <w:rsid w:val="00942A5F"/>
    <w:rsid w:val="00942A8D"/>
    <w:rsid w:val="009431C6"/>
    <w:rsid w:val="0095042E"/>
    <w:rsid w:val="00957442"/>
    <w:rsid w:val="00960CFE"/>
    <w:rsid w:val="0096559E"/>
    <w:rsid w:val="0096585C"/>
    <w:rsid w:val="00965A08"/>
    <w:rsid w:val="00976877"/>
    <w:rsid w:val="00984B0C"/>
    <w:rsid w:val="00986C5F"/>
    <w:rsid w:val="00986EF1"/>
    <w:rsid w:val="0099122A"/>
    <w:rsid w:val="00992FEA"/>
    <w:rsid w:val="00994A60"/>
    <w:rsid w:val="00994E3F"/>
    <w:rsid w:val="009B16F8"/>
    <w:rsid w:val="009B64A9"/>
    <w:rsid w:val="009C1FC5"/>
    <w:rsid w:val="009C7372"/>
    <w:rsid w:val="009D278D"/>
    <w:rsid w:val="009E4B4D"/>
    <w:rsid w:val="009F45C8"/>
    <w:rsid w:val="009F5E59"/>
    <w:rsid w:val="00A0341D"/>
    <w:rsid w:val="00A05F85"/>
    <w:rsid w:val="00A13BE2"/>
    <w:rsid w:val="00A1644C"/>
    <w:rsid w:val="00A16FC4"/>
    <w:rsid w:val="00A20923"/>
    <w:rsid w:val="00A26C52"/>
    <w:rsid w:val="00A31F52"/>
    <w:rsid w:val="00A44F5A"/>
    <w:rsid w:val="00A51F2F"/>
    <w:rsid w:val="00A71C98"/>
    <w:rsid w:val="00A810EE"/>
    <w:rsid w:val="00A814B9"/>
    <w:rsid w:val="00A81C6B"/>
    <w:rsid w:val="00A828ED"/>
    <w:rsid w:val="00A839C4"/>
    <w:rsid w:val="00A9689B"/>
    <w:rsid w:val="00A97C14"/>
    <w:rsid w:val="00AA12CD"/>
    <w:rsid w:val="00AA5E2F"/>
    <w:rsid w:val="00AA7D24"/>
    <w:rsid w:val="00AB2044"/>
    <w:rsid w:val="00AB2464"/>
    <w:rsid w:val="00AC1797"/>
    <w:rsid w:val="00AD1C91"/>
    <w:rsid w:val="00AD3058"/>
    <w:rsid w:val="00AD3A86"/>
    <w:rsid w:val="00AD7356"/>
    <w:rsid w:val="00AE4E43"/>
    <w:rsid w:val="00AF1333"/>
    <w:rsid w:val="00AF1BF4"/>
    <w:rsid w:val="00B0034D"/>
    <w:rsid w:val="00B01BA0"/>
    <w:rsid w:val="00B06AED"/>
    <w:rsid w:val="00B121C7"/>
    <w:rsid w:val="00B16EB3"/>
    <w:rsid w:val="00B26AFC"/>
    <w:rsid w:val="00B4117A"/>
    <w:rsid w:val="00B4743F"/>
    <w:rsid w:val="00B529DF"/>
    <w:rsid w:val="00B5445B"/>
    <w:rsid w:val="00B56770"/>
    <w:rsid w:val="00B56EFB"/>
    <w:rsid w:val="00B573FB"/>
    <w:rsid w:val="00B6390E"/>
    <w:rsid w:val="00B646C7"/>
    <w:rsid w:val="00B647F8"/>
    <w:rsid w:val="00B726D6"/>
    <w:rsid w:val="00B73916"/>
    <w:rsid w:val="00B77B65"/>
    <w:rsid w:val="00B81345"/>
    <w:rsid w:val="00B82E91"/>
    <w:rsid w:val="00B934BB"/>
    <w:rsid w:val="00BB1995"/>
    <w:rsid w:val="00BB234E"/>
    <w:rsid w:val="00BB34B2"/>
    <w:rsid w:val="00BB44D8"/>
    <w:rsid w:val="00BC409E"/>
    <w:rsid w:val="00BC541F"/>
    <w:rsid w:val="00BD2842"/>
    <w:rsid w:val="00BE028E"/>
    <w:rsid w:val="00BE32F6"/>
    <w:rsid w:val="00BE4547"/>
    <w:rsid w:val="00BF0252"/>
    <w:rsid w:val="00BF4B82"/>
    <w:rsid w:val="00BF5941"/>
    <w:rsid w:val="00C05B0D"/>
    <w:rsid w:val="00C1502B"/>
    <w:rsid w:val="00C31DE1"/>
    <w:rsid w:val="00C410D5"/>
    <w:rsid w:val="00C44A72"/>
    <w:rsid w:val="00C459A1"/>
    <w:rsid w:val="00C508A7"/>
    <w:rsid w:val="00C55AA0"/>
    <w:rsid w:val="00C618F5"/>
    <w:rsid w:val="00C67CB8"/>
    <w:rsid w:val="00C7383E"/>
    <w:rsid w:val="00C76809"/>
    <w:rsid w:val="00C806F0"/>
    <w:rsid w:val="00C81F1D"/>
    <w:rsid w:val="00C83C27"/>
    <w:rsid w:val="00C8578C"/>
    <w:rsid w:val="00C90FE4"/>
    <w:rsid w:val="00C9569E"/>
    <w:rsid w:val="00CA5FE3"/>
    <w:rsid w:val="00CB2B29"/>
    <w:rsid w:val="00CB3A06"/>
    <w:rsid w:val="00CB4D8B"/>
    <w:rsid w:val="00CC5898"/>
    <w:rsid w:val="00CE2545"/>
    <w:rsid w:val="00CF067A"/>
    <w:rsid w:val="00D015B7"/>
    <w:rsid w:val="00D065D9"/>
    <w:rsid w:val="00D218E8"/>
    <w:rsid w:val="00D220D6"/>
    <w:rsid w:val="00D24327"/>
    <w:rsid w:val="00D26EBB"/>
    <w:rsid w:val="00D357B9"/>
    <w:rsid w:val="00D409B0"/>
    <w:rsid w:val="00D43793"/>
    <w:rsid w:val="00D4462D"/>
    <w:rsid w:val="00D45362"/>
    <w:rsid w:val="00D5008A"/>
    <w:rsid w:val="00D5640C"/>
    <w:rsid w:val="00D62407"/>
    <w:rsid w:val="00D62D69"/>
    <w:rsid w:val="00D67881"/>
    <w:rsid w:val="00D7290A"/>
    <w:rsid w:val="00D7604B"/>
    <w:rsid w:val="00D81224"/>
    <w:rsid w:val="00D9018B"/>
    <w:rsid w:val="00D94460"/>
    <w:rsid w:val="00DA2F2F"/>
    <w:rsid w:val="00DA553D"/>
    <w:rsid w:val="00DA572E"/>
    <w:rsid w:val="00DB1DFC"/>
    <w:rsid w:val="00DB2DCD"/>
    <w:rsid w:val="00DB4570"/>
    <w:rsid w:val="00DB73D5"/>
    <w:rsid w:val="00DC0A3F"/>
    <w:rsid w:val="00DC0BB0"/>
    <w:rsid w:val="00DC70E9"/>
    <w:rsid w:val="00DD3F06"/>
    <w:rsid w:val="00DD6318"/>
    <w:rsid w:val="00DD6B1C"/>
    <w:rsid w:val="00DE3C23"/>
    <w:rsid w:val="00DE4358"/>
    <w:rsid w:val="00DF23A6"/>
    <w:rsid w:val="00DF7F95"/>
    <w:rsid w:val="00E03585"/>
    <w:rsid w:val="00E04D72"/>
    <w:rsid w:val="00E154EC"/>
    <w:rsid w:val="00E41F75"/>
    <w:rsid w:val="00E427D6"/>
    <w:rsid w:val="00E437B5"/>
    <w:rsid w:val="00E51688"/>
    <w:rsid w:val="00E51949"/>
    <w:rsid w:val="00E527EB"/>
    <w:rsid w:val="00E52B67"/>
    <w:rsid w:val="00E54E97"/>
    <w:rsid w:val="00E562C1"/>
    <w:rsid w:val="00E56880"/>
    <w:rsid w:val="00E571FD"/>
    <w:rsid w:val="00E57D8C"/>
    <w:rsid w:val="00E617C1"/>
    <w:rsid w:val="00E63696"/>
    <w:rsid w:val="00E73BB9"/>
    <w:rsid w:val="00E85D23"/>
    <w:rsid w:val="00E951E2"/>
    <w:rsid w:val="00EA0E30"/>
    <w:rsid w:val="00EB799E"/>
    <w:rsid w:val="00EC131B"/>
    <w:rsid w:val="00EC19E8"/>
    <w:rsid w:val="00EC7E5B"/>
    <w:rsid w:val="00ED0477"/>
    <w:rsid w:val="00ED4FAB"/>
    <w:rsid w:val="00ED6CDC"/>
    <w:rsid w:val="00EE0C2D"/>
    <w:rsid w:val="00EE502F"/>
    <w:rsid w:val="00EE647D"/>
    <w:rsid w:val="00EE7EE4"/>
    <w:rsid w:val="00EF3482"/>
    <w:rsid w:val="00EF6F6F"/>
    <w:rsid w:val="00F029C0"/>
    <w:rsid w:val="00F02ABD"/>
    <w:rsid w:val="00F06DA6"/>
    <w:rsid w:val="00F1407F"/>
    <w:rsid w:val="00F145CF"/>
    <w:rsid w:val="00F16911"/>
    <w:rsid w:val="00F20FA7"/>
    <w:rsid w:val="00F262E0"/>
    <w:rsid w:val="00F31CC9"/>
    <w:rsid w:val="00F341A6"/>
    <w:rsid w:val="00F5120C"/>
    <w:rsid w:val="00F5636E"/>
    <w:rsid w:val="00F60F37"/>
    <w:rsid w:val="00F660B0"/>
    <w:rsid w:val="00F80345"/>
    <w:rsid w:val="00F8115C"/>
    <w:rsid w:val="00FA0B2B"/>
    <w:rsid w:val="00FA1189"/>
    <w:rsid w:val="00FB69B5"/>
    <w:rsid w:val="00FB6B03"/>
    <w:rsid w:val="00FD017D"/>
    <w:rsid w:val="00FD2520"/>
    <w:rsid w:val="00FD2DE4"/>
    <w:rsid w:val="00FE1725"/>
    <w:rsid w:val="00FF3063"/>
    <w:rsid w:val="00FF482D"/>
    <w:rsid w:val="00FF5D21"/>
    <w:rsid w:val="0109CA80"/>
    <w:rsid w:val="01B83DEB"/>
    <w:rsid w:val="03B2689D"/>
    <w:rsid w:val="03EBE2DD"/>
    <w:rsid w:val="058382E4"/>
    <w:rsid w:val="0783C267"/>
    <w:rsid w:val="0812E6A4"/>
    <w:rsid w:val="084D1FF3"/>
    <w:rsid w:val="08EE1A93"/>
    <w:rsid w:val="0926AC20"/>
    <w:rsid w:val="0A01C1BF"/>
    <w:rsid w:val="0D48E5C7"/>
    <w:rsid w:val="0D6E7796"/>
    <w:rsid w:val="0E00175B"/>
    <w:rsid w:val="0F0A097E"/>
    <w:rsid w:val="0F338DE0"/>
    <w:rsid w:val="0FCD3A4D"/>
    <w:rsid w:val="0FD44A61"/>
    <w:rsid w:val="1029E316"/>
    <w:rsid w:val="109015E9"/>
    <w:rsid w:val="12101592"/>
    <w:rsid w:val="12493BBA"/>
    <w:rsid w:val="16B5A7C7"/>
    <w:rsid w:val="18286017"/>
    <w:rsid w:val="1A975199"/>
    <w:rsid w:val="1B4E1260"/>
    <w:rsid w:val="1D2E3C49"/>
    <w:rsid w:val="1E0A6517"/>
    <w:rsid w:val="1F1E51D0"/>
    <w:rsid w:val="1F7BFB70"/>
    <w:rsid w:val="20455980"/>
    <w:rsid w:val="213005BF"/>
    <w:rsid w:val="22110511"/>
    <w:rsid w:val="226813FA"/>
    <w:rsid w:val="23A85C24"/>
    <w:rsid w:val="24E840D6"/>
    <w:rsid w:val="2507956F"/>
    <w:rsid w:val="2582B003"/>
    <w:rsid w:val="264BB9A2"/>
    <w:rsid w:val="26A62391"/>
    <w:rsid w:val="271CC9BF"/>
    <w:rsid w:val="274569D1"/>
    <w:rsid w:val="27824542"/>
    <w:rsid w:val="283D2B1E"/>
    <w:rsid w:val="2843678C"/>
    <w:rsid w:val="29C386A8"/>
    <w:rsid w:val="29E5FD8F"/>
    <w:rsid w:val="2A9694B5"/>
    <w:rsid w:val="2CAABCB3"/>
    <w:rsid w:val="2F1C0CD2"/>
    <w:rsid w:val="30283DA2"/>
    <w:rsid w:val="30EA88A5"/>
    <w:rsid w:val="3253DABE"/>
    <w:rsid w:val="3283C474"/>
    <w:rsid w:val="32A6BDE0"/>
    <w:rsid w:val="331D52DE"/>
    <w:rsid w:val="35733D36"/>
    <w:rsid w:val="35A72A3D"/>
    <w:rsid w:val="367ACA02"/>
    <w:rsid w:val="37F1D6A2"/>
    <w:rsid w:val="38B95A7A"/>
    <w:rsid w:val="3A171158"/>
    <w:rsid w:val="3A75886F"/>
    <w:rsid w:val="3B862009"/>
    <w:rsid w:val="3C28EC36"/>
    <w:rsid w:val="3D0901CA"/>
    <w:rsid w:val="3D5F26C9"/>
    <w:rsid w:val="3D9A0069"/>
    <w:rsid w:val="3DD96D02"/>
    <w:rsid w:val="3E711E18"/>
    <w:rsid w:val="3FBC6EAE"/>
    <w:rsid w:val="40BAB7ED"/>
    <w:rsid w:val="41A8B9AE"/>
    <w:rsid w:val="42764F8E"/>
    <w:rsid w:val="42B5A1C8"/>
    <w:rsid w:val="432F6894"/>
    <w:rsid w:val="477F13FC"/>
    <w:rsid w:val="489A079C"/>
    <w:rsid w:val="493FBBFE"/>
    <w:rsid w:val="4BDF8F93"/>
    <w:rsid w:val="4C9DA983"/>
    <w:rsid w:val="4E589E45"/>
    <w:rsid w:val="4EC84A9C"/>
    <w:rsid w:val="4F4B3204"/>
    <w:rsid w:val="506D12CF"/>
    <w:rsid w:val="50BD5461"/>
    <w:rsid w:val="50DB2E24"/>
    <w:rsid w:val="51595110"/>
    <w:rsid w:val="5272D232"/>
    <w:rsid w:val="5291EA0D"/>
    <w:rsid w:val="52A908FD"/>
    <w:rsid w:val="5394A378"/>
    <w:rsid w:val="539E0203"/>
    <w:rsid w:val="54366154"/>
    <w:rsid w:val="54B01EDB"/>
    <w:rsid w:val="54FF93CB"/>
    <w:rsid w:val="56FC1D0D"/>
    <w:rsid w:val="56FE3B52"/>
    <w:rsid w:val="56FFD208"/>
    <w:rsid w:val="573C3221"/>
    <w:rsid w:val="59739598"/>
    <w:rsid w:val="5B0541BB"/>
    <w:rsid w:val="5B72D195"/>
    <w:rsid w:val="5B9779B5"/>
    <w:rsid w:val="5CD098CA"/>
    <w:rsid w:val="5D561640"/>
    <w:rsid w:val="5DF5C82D"/>
    <w:rsid w:val="5EAB4EC8"/>
    <w:rsid w:val="5F98C74A"/>
    <w:rsid w:val="600327C9"/>
    <w:rsid w:val="60665E6E"/>
    <w:rsid w:val="615F100D"/>
    <w:rsid w:val="61953744"/>
    <w:rsid w:val="62270DEF"/>
    <w:rsid w:val="641C9952"/>
    <w:rsid w:val="64F9D4E7"/>
    <w:rsid w:val="661B8FAF"/>
    <w:rsid w:val="674177B2"/>
    <w:rsid w:val="6789D177"/>
    <w:rsid w:val="690F0D93"/>
    <w:rsid w:val="6B6FE20B"/>
    <w:rsid w:val="6B7CFE7A"/>
    <w:rsid w:val="6C20541F"/>
    <w:rsid w:val="6C74116E"/>
    <w:rsid w:val="6CA64446"/>
    <w:rsid w:val="6D244341"/>
    <w:rsid w:val="6D2C95FF"/>
    <w:rsid w:val="6D3E9887"/>
    <w:rsid w:val="6D411981"/>
    <w:rsid w:val="6DB33C67"/>
    <w:rsid w:val="6DF82AD2"/>
    <w:rsid w:val="7022B2C5"/>
    <w:rsid w:val="70805840"/>
    <w:rsid w:val="70AB839E"/>
    <w:rsid w:val="715F93AE"/>
    <w:rsid w:val="73998A6F"/>
    <w:rsid w:val="73F75706"/>
    <w:rsid w:val="7438AE76"/>
    <w:rsid w:val="744EA844"/>
    <w:rsid w:val="7474A62B"/>
    <w:rsid w:val="74D44F86"/>
    <w:rsid w:val="75EFE397"/>
    <w:rsid w:val="7685FDD6"/>
    <w:rsid w:val="76F91481"/>
    <w:rsid w:val="778CC5B5"/>
    <w:rsid w:val="78DF8526"/>
    <w:rsid w:val="79C34D18"/>
    <w:rsid w:val="7A6F4E35"/>
    <w:rsid w:val="7C3B4762"/>
    <w:rsid w:val="7D99DD9B"/>
    <w:rsid w:val="7DA6D8D1"/>
    <w:rsid w:val="7E273BF5"/>
    <w:rsid w:val="7F4B549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7287300"/>
  <w15:chartTrackingRefBased/>
  <w15:docId w15:val="{A354EC72-A5BB-47AC-8B29-1491B99FF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16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116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116E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116E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116E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116E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116E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116E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116E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16E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116E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116E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116E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116E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116E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116E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116E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116E4"/>
    <w:rPr>
      <w:rFonts w:eastAsiaTheme="majorEastAsia" w:cstheme="majorBidi"/>
      <w:color w:val="272727" w:themeColor="text1" w:themeTint="D8"/>
    </w:rPr>
  </w:style>
  <w:style w:type="paragraph" w:styleId="Title">
    <w:name w:val="Title"/>
    <w:basedOn w:val="Normal"/>
    <w:next w:val="Normal"/>
    <w:link w:val="TitleChar"/>
    <w:uiPriority w:val="10"/>
    <w:qFormat/>
    <w:rsid w:val="004116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16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16E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116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116E4"/>
    <w:pPr>
      <w:spacing w:before="160"/>
      <w:jc w:val="center"/>
    </w:pPr>
    <w:rPr>
      <w:i/>
      <w:iCs/>
      <w:color w:val="404040" w:themeColor="text1" w:themeTint="BF"/>
    </w:rPr>
  </w:style>
  <w:style w:type="character" w:customStyle="1" w:styleId="QuoteChar">
    <w:name w:val="Quote Char"/>
    <w:basedOn w:val="DefaultParagraphFont"/>
    <w:link w:val="Quote"/>
    <w:uiPriority w:val="29"/>
    <w:rsid w:val="004116E4"/>
    <w:rPr>
      <w:i/>
      <w:iCs/>
      <w:color w:val="404040" w:themeColor="text1" w:themeTint="BF"/>
    </w:rPr>
  </w:style>
  <w:style w:type="paragraph" w:styleId="ListParagraph">
    <w:name w:val="List Paragraph"/>
    <w:basedOn w:val="Normal"/>
    <w:uiPriority w:val="34"/>
    <w:qFormat/>
    <w:rsid w:val="004116E4"/>
    <w:pPr>
      <w:ind w:left="720"/>
      <w:contextualSpacing/>
    </w:pPr>
  </w:style>
  <w:style w:type="character" w:styleId="IntenseEmphasis">
    <w:name w:val="Intense Emphasis"/>
    <w:basedOn w:val="DefaultParagraphFont"/>
    <w:uiPriority w:val="21"/>
    <w:qFormat/>
    <w:rsid w:val="004116E4"/>
    <w:rPr>
      <w:i/>
      <w:iCs/>
      <w:color w:val="0F4761" w:themeColor="accent1" w:themeShade="BF"/>
    </w:rPr>
  </w:style>
  <w:style w:type="paragraph" w:styleId="IntenseQuote">
    <w:name w:val="Intense Quote"/>
    <w:basedOn w:val="Normal"/>
    <w:next w:val="Normal"/>
    <w:link w:val="IntenseQuoteChar"/>
    <w:uiPriority w:val="30"/>
    <w:qFormat/>
    <w:rsid w:val="004116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116E4"/>
    <w:rPr>
      <w:i/>
      <w:iCs/>
      <w:color w:val="0F4761" w:themeColor="accent1" w:themeShade="BF"/>
    </w:rPr>
  </w:style>
  <w:style w:type="character" w:styleId="IntenseReference">
    <w:name w:val="Intense Reference"/>
    <w:basedOn w:val="DefaultParagraphFont"/>
    <w:uiPriority w:val="32"/>
    <w:qFormat/>
    <w:rsid w:val="004116E4"/>
    <w:rPr>
      <w:b/>
      <w:bCs/>
      <w:smallCaps/>
      <w:color w:val="0F4761" w:themeColor="accent1" w:themeShade="BF"/>
      <w:spacing w:val="5"/>
    </w:rPr>
  </w:style>
  <w:style w:type="paragraph" w:styleId="Revision">
    <w:name w:val="Revision"/>
    <w:hidden/>
    <w:uiPriority w:val="99"/>
    <w:semiHidden/>
    <w:rsid w:val="004116E4"/>
    <w:pPr>
      <w:spacing w:after="0" w:line="240" w:lineRule="auto"/>
    </w:pPr>
  </w:style>
  <w:style w:type="numbering" w:customStyle="1" w:styleId="NoList1">
    <w:name w:val="No List1"/>
    <w:next w:val="NoList"/>
    <w:uiPriority w:val="99"/>
    <w:semiHidden/>
    <w:unhideWhenUsed/>
    <w:rsid w:val="004116E4"/>
  </w:style>
  <w:style w:type="character" w:styleId="CommentReference">
    <w:name w:val="annotation reference"/>
    <w:unhideWhenUsed/>
    <w:rsid w:val="004116E4"/>
    <w:rPr>
      <w:sz w:val="16"/>
      <w:szCs w:val="16"/>
    </w:rPr>
  </w:style>
  <w:style w:type="paragraph" w:styleId="CommentText">
    <w:name w:val="annotation text"/>
    <w:basedOn w:val="Normal"/>
    <w:link w:val="CommentTextChar"/>
    <w:unhideWhenUsed/>
    <w:rsid w:val="004116E4"/>
    <w:pPr>
      <w:spacing w:line="240" w:lineRule="auto"/>
    </w:pPr>
    <w:rPr>
      <w:rFonts w:ascii="Calibri" w:eastAsia="Calibri" w:hAnsi="Calibri" w:cs="Times New Roman"/>
      <w:kern w:val="0"/>
      <w:sz w:val="20"/>
      <w:szCs w:val="20"/>
      <w14:ligatures w14:val="none"/>
    </w:rPr>
  </w:style>
  <w:style w:type="character" w:customStyle="1" w:styleId="CommentTextChar">
    <w:name w:val="Comment Text Char"/>
    <w:basedOn w:val="DefaultParagraphFont"/>
    <w:link w:val="CommentText"/>
    <w:rsid w:val="004116E4"/>
    <w:rPr>
      <w:rFonts w:ascii="Calibri" w:eastAsia="Calibri" w:hAnsi="Calibri"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4116E4"/>
    <w:rPr>
      <w:b/>
      <w:bCs/>
    </w:rPr>
  </w:style>
  <w:style w:type="character" w:customStyle="1" w:styleId="CommentSubjectChar">
    <w:name w:val="Comment Subject Char"/>
    <w:basedOn w:val="CommentTextChar"/>
    <w:link w:val="CommentSubject"/>
    <w:uiPriority w:val="99"/>
    <w:semiHidden/>
    <w:rsid w:val="004116E4"/>
    <w:rPr>
      <w:rFonts w:ascii="Calibri" w:eastAsia="Calibri" w:hAnsi="Calibri" w:cs="Times New Roman"/>
      <w:b/>
      <w:bCs/>
      <w:kern w:val="0"/>
      <w:sz w:val="20"/>
      <w:szCs w:val="20"/>
      <w14:ligatures w14:val="none"/>
    </w:rPr>
  </w:style>
  <w:style w:type="paragraph" w:styleId="BalloonText">
    <w:name w:val="Balloon Text"/>
    <w:basedOn w:val="Normal"/>
    <w:link w:val="BalloonTextChar"/>
    <w:uiPriority w:val="99"/>
    <w:semiHidden/>
    <w:unhideWhenUsed/>
    <w:rsid w:val="004116E4"/>
    <w:pPr>
      <w:spacing w:after="0" w:line="240" w:lineRule="auto"/>
    </w:pPr>
    <w:rPr>
      <w:rFonts w:ascii="Segoe UI" w:eastAsia="Calibri" w:hAnsi="Segoe UI" w:cs="Segoe UI"/>
      <w:kern w:val="0"/>
      <w:sz w:val="18"/>
      <w:szCs w:val="18"/>
      <w14:ligatures w14:val="none"/>
    </w:rPr>
  </w:style>
  <w:style w:type="character" w:customStyle="1" w:styleId="BalloonTextChar">
    <w:name w:val="Balloon Text Char"/>
    <w:basedOn w:val="DefaultParagraphFont"/>
    <w:link w:val="BalloonText"/>
    <w:uiPriority w:val="99"/>
    <w:semiHidden/>
    <w:rsid w:val="004116E4"/>
    <w:rPr>
      <w:rFonts w:ascii="Segoe UI" w:eastAsia="Calibri" w:hAnsi="Segoe UI" w:cs="Segoe UI"/>
      <w:kern w:val="0"/>
      <w:sz w:val="18"/>
      <w:szCs w:val="18"/>
      <w14:ligatures w14:val="none"/>
    </w:rPr>
  </w:style>
  <w:style w:type="paragraph" w:styleId="Header">
    <w:name w:val="header"/>
    <w:basedOn w:val="Normal"/>
    <w:link w:val="HeaderChar"/>
    <w:unhideWhenUsed/>
    <w:rsid w:val="004116E4"/>
    <w:pPr>
      <w:tabs>
        <w:tab w:val="center" w:pos="4680"/>
        <w:tab w:val="right" w:pos="9360"/>
      </w:tabs>
      <w:spacing w:after="0" w:line="240" w:lineRule="auto"/>
    </w:pPr>
    <w:rPr>
      <w:rFonts w:ascii="Calibri" w:eastAsia="Calibri" w:hAnsi="Calibri" w:cs="Times New Roman"/>
      <w:kern w:val="0"/>
      <w:sz w:val="22"/>
      <w:szCs w:val="22"/>
      <w14:ligatures w14:val="none"/>
    </w:rPr>
  </w:style>
  <w:style w:type="character" w:customStyle="1" w:styleId="HeaderChar">
    <w:name w:val="Header Char"/>
    <w:basedOn w:val="DefaultParagraphFont"/>
    <w:link w:val="Header"/>
    <w:rsid w:val="004116E4"/>
    <w:rPr>
      <w:rFonts w:ascii="Calibri" w:eastAsia="Calibri" w:hAnsi="Calibri" w:cs="Times New Roman"/>
      <w:kern w:val="0"/>
      <w:sz w:val="22"/>
      <w:szCs w:val="22"/>
      <w14:ligatures w14:val="none"/>
    </w:rPr>
  </w:style>
  <w:style w:type="paragraph" w:styleId="Footer">
    <w:name w:val="footer"/>
    <w:basedOn w:val="Normal"/>
    <w:link w:val="FooterChar"/>
    <w:unhideWhenUsed/>
    <w:rsid w:val="004116E4"/>
    <w:pPr>
      <w:tabs>
        <w:tab w:val="center" w:pos="4680"/>
        <w:tab w:val="right" w:pos="9360"/>
      </w:tabs>
      <w:spacing w:after="0" w:line="240" w:lineRule="auto"/>
    </w:pPr>
    <w:rPr>
      <w:rFonts w:ascii="Calibri" w:eastAsia="Calibri" w:hAnsi="Calibri" w:cs="Times New Roman"/>
      <w:kern w:val="0"/>
      <w:sz w:val="22"/>
      <w:szCs w:val="22"/>
      <w14:ligatures w14:val="none"/>
    </w:rPr>
  </w:style>
  <w:style w:type="character" w:customStyle="1" w:styleId="FooterChar">
    <w:name w:val="Footer Char"/>
    <w:basedOn w:val="DefaultParagraphFont"/>
    <w:link w:val="Footer"/>
    <w:uiPriority w:val="99"/>
    <w:rsid w:val="004116E4"/>
    <w:rPr>
      <w:rFonts w:ascii="Calibri" w:eastAsia="Calibri" w:hAnsi="Calibri" w:cs="Times New Roman"/>
      <w:kern w:val="0"/>
      <w:sz w:val="22"/>
      <w:szCs w:val="22"/>
      <w14:ligatures w14:val="none"/>
    </w:rPr>
  </w:style>
  <w:style w:type="character" w:styleId="PageNumber">
    <w:name w:val="page number"/>
    <w:uiPriority w:val="99"/>
    <w:rsid w:val="004116E4"/>
    <w:rPr>
      <w:rFonts w:cs="Times New Roman"/>
    </w:rPr>
  </w:style>
  <w:style w:type="paragraph" w:styleId="BodyTextIndent">
    <w:name w:val="Body Text Indent"/>
    <w:basedOn w:val="Normal"/>
    <w:link w:val="BodyTextIndentChar"/>
    <w:uiPriority w:val="99"/>
    <w:rsid w:val="004116E4"/>
    <w:pPr>
      <w:widowControl w:val="0"/>
      <w:tabs>
        <w:tab w:val="left" w:pos="1440"/>
      </w:tabs>
      <w:autoSpaceDE w:val="0"/>
      <w:autoSpaceDN w:val="0"/>
      <w:adjustRightInd w:val="0"/>
      <w:spacing w:before="120" w:after="120" w:line="240" w:lineRule="auto"/>
      <w:ind w:left="432"/>
    </w:pPr>
    <w:rPr>
      <w:rFonts w:ascii="Times New Roman" w:eastAsia="Times New Roman" w:hAnsi="Times New Roman" w:cs="Times New Roman"/>
      <w:kern w:val="0"/>
      <w14:ligatures w14:val="none"/>
    </w:rPr>
  </w:style>
  <w:style w:type="character" w:customStyle="1" w:styleId="BodyTextIndentChar">
    <w:name w:val="Body Text Indent Char"/>
    <w:basedOn w:val="DefaultParagraphFont"/>
    <w:link w:val="BodyTextIndent"/>
    <w:uiPriority w:val="99"/>
    <w:rsid w:val="004116E4"/>
    <w:rPr>
      <w:rFonts w:ascii="Times New Roman" w:eastAsia="Times New Roman" w:hAnsi="Times New Roman" w:cs="Times New Roman"/>
      <w:kern w:val="0"/>
      <w14:ligatures w14:val="none"/>
    </w:rPr>
  </w:style>
  <w:style w:type="paragraph" w:styleId="NoSpacing">
    <w:name w:val="No Spacing"/>
    <w:basedOn w:val="Normal"/>
    <w:uiPriority w:val="1"/>
    <w:qFormat/>
    <w:rsid w:val="004116E4"/>
    <w:pPr>
      <w:spacing w:after="0" w:line="240" w:lineRule="auto"/>
    </w:pPr>
    <w:rPr>
      <w:rFonts w:ascii="Times New Roman" w:eastAsia="Times New Roman" w:hAnsi="Times New Roman" w:cs="Times New Roman"/>
      <w:kern w:val="0"/>
      <w14:ligatures w14:val="none"/>
    </w:rPr>
  </w:style>
  <w:style w:type="character" w:styleId="Hyperlink">
    <w:name w:val="Hyperlink"/>
    <w:uiPriority w:val="99"/>
    <w:rsid w:val="004116E4"/>
    <w:rPr>
      <w:rFonts w:cs="Times New Roman"/>
      <w:color w:val="0000FF"/>
      <w:u w:val="single"/>
    </w:rPr>
  </w:style>
  <w:style w:type="paragraph" w:customStyle="1" w:styleId="NormalArial">
    <w:name w:val="Normal+Arial"/>
    <w:basedOn w:val="Normal"/>
    <w:link w:val="NormalArialChar"/>
    <w:rsid w:val="004116E4"/>
    <w:pPr>
      <w:spacing w:after="0" w:line="240" w:lineRule="auto"/>
    </w:pPr>
    <w:rPr>
      <w:rFonts w:ascii="Arial" w:eastAsia="Times New Roman" w:hAnsi="Arial" w:cs="Times New Roman"/>
      <w:kern w:val="0"/>
      <w14:ligatures w14:val="none"/>
    </w:rPr>
  </w:style>
  <w:style w:type="character" w:customStyle="1" w:styleId="NormalArialChar">
    <w:name w:val="Normal+Arial Char"/>
    <w:link w:val="NormalArial"/>
    <w:rsid w:val="004116E4"/>
    <w:rPr>
      <w:rFonts w:ascii="Arial" w:eastAsia="Times New Roman" w:hAnsi="Arial" w:cs="Times New Roman"/>
      <w:kern w:val="0"/>
      <w14:ligatures w14:val="none"/>
    </w:rPr>
  </w:style>
  <w:style w:type="character" w:customStyle="1" w:styleId="ui-provider">
    <w:name w:val="ui-provider"/>
    <w:basedOn w:val="DefaultParagraphFont"/>
    <w:rsid w:val="004116E4"/>
  </w:style>
  <w:style w:type="paragraph" w:styleId="List">
    <w:name w:val="List"/>
    <w:aliases w:val=" Char2 Char Char Char Char, Char2 Char"/>
    <w:basedOn w:val="Normal"/>
    <w:link w:val="ListChar"/>
    <w:rsid w:val="004116E4"/>
    <w:pPr>
      <w:spacing w:after="240" w:line="240" w:lineRule="auto"/>
      <w:ind w:left="1440" w:hanging="720"/>
    </w:pPr>
    <w:rPr>
      <w:rFonts w:ascii="Times New Roman" w:eastAsia="Times New Roman" w:hAnsi="Times New Roman" w:cs="Times New Roman"/>
      <w:kern w:val="0"/>
      <w:szCs w:val="20"/>
      <w14:ligatures w14:val="none"/>
    </w:rPr>
  </w:style>
  <w:style w:type="character" w:customStyle="1" w:styleId="ListChar">
    <w:name w:val="List Char"/>
    <w:aliases w:val=" Char2 Char Char Char Char Char, Char2 Char Char"/>
    <w:link w:val="List"/>
    <w:rsid w:val="004116E4"/>
    <w:rPr>
      <w:rFonts w:ascii="Times New Roman" w:eastAsia="Times New Roman" w:hAnsi="Times New Roman" w:cs="Times New Roman"/>
      <w:kern w:val="0"/>
      <w:szCs w:val="20"/>
      <w14:ligatures w14:val="none"/>
    </w:rPr>
  </w:style>
  <w:style w:type="paragraph" w:customStyle="1" w:styleId="Default">
    <w:name w:val="Default"/>
    <w:rsid w:val="004116E4"/>
    <w:pPr>
      <w:autoSpaceDE w:val="0"/>
      <w:autoSpaceDN w:val="0"/>
      <w:adjustRightInd w:val="0"/>
      <w:spacing w:after="0" w:line="240" w:lineRule="auto"/>
    </w:pPr>
    <w:rPr>
      <w:rFonts w:ascii="Arial" w:eastAsia="Times New Roman" w:hAnsi="Arial" w:cs="Arial"/>
      <w:color w:val="000000"/>
      <w:kern w:val="0"/>
      <w14:ligatures w14:val="none"/>
    </w:rPr>
  </w:style>
  <w:style w:type="character" w:styleId="UnresolvedMention">
    <w:name w:val="Unresolved Mention"/>
    <w:basedOn w:val="DefaultParagraphFont"/>
    <w:uiPriority w:val="99"/>
    <w:semiHidden/>
    <w:unhideWhenUsed/>
    <w:rsid w:val="004116E4"/>
    <w:rPr>
      <w:color w:val="605E5C"/>
      <w:shd w:val="clear" w:color="auto" w:fill="E1DFDD"/>
    </w:rPr>
  </w:style>
  <w:style w:type="paragraph" w:customStyle="1" w:styleId="1">
    <w:name w:val="1"/>
    <w:aliases w:val="2,3"/>
    <w:basedOn w:val="Normal"/>
    <w:rsid w:val="004116E4"/>
    <w:pPr>
      <w:numPr>
        <w:numId w:val="4"/>
      </w:numPr>
      <w:spacing w:after="120" w:line="240" w:lineRule="auto"/>
    </w:pPr>
    <w:rPr>
      <w:rFonts w:ascii="Times New Roman" w:eastAsia="Times New Roman" w:hAnsi="Times New Roman" w:cs="Times New Roman"/>
      <w:kern w:val="0"/>
      <w:szCs w:val="20"/>
      <w14:ligatures w14:val="none"/>
    </w:rPr>
  </w:style>
  <w:style w:type="table" w:styleId="TableGrid">
    <w:name w:val="Table Grid"/>
    <w:basedOn w:val="TableNormal"/>
    <w:uiPriority w:val="39"/>
    <w:rsid w:val="004116E4"/>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6B3956"/>
    <w:pPr>
      <w:spacing w:after="120"/>
    </w:pPr>
  </w:style>
  <w:style w:type="character" w:customStyle="1" w:styleId="BodyTextChar">
    <w:name w:val="Body Text Char"/>
    <w:basedOn w:val="DefaultParagraphFont"/>
    <w:link w:val="BodyText"/>
    <w:uiPriority w:val="99"/>
    <w:semiHidden/>
    <w:rsid w:val="006B3956"/>
  </w:style>
  <w:style w:type="paragraph" w:customStyle="1" w:styleId="H2">
    <w:name w:val="H2"/>
    <w:basedOn w:val="Heading2"/>
    <w:next w:val="BodyText"/>
    <w:link w:val="H2Char"/>
    <w:rsid w:val="006B3956"/>
    <w:pPr>
      <w:keepLines w:val="0"/>
      <w:tabs>
        <w:tab w:val="left" w:pos="900"/>
      </w:tabs>
      <w:spacing w:before="240" w:after="240" w:line="240" w:lineRule="auto"/>
      <w:ind w:left="900" w:hanging="900"/>
    </w:pPr>
    <w:rPr>
      <w:rFonts w:ascii="Times New Roman" w:eastAsia="Times New Roman" w:hAnsi="Times New Roman" w:cs="Times New Roman"/>
      <w:b/>
      <w:color w:val="auto"/>
      <w:kern w:val="0"/>
      <w:sz w:val="24"/>
      <w:szCs w:val="20"/>
      <w14:ligatures w14:val="none"/>
    </w:rPr>
  </w:style>
  <w:style w:type="character" w:customStyle="1" w:styleId="H2Char">
    <w:name w:val="H2 Char"/>
    <w:link w:val="H2"/>
    <w:rsid w:val="006B3956"/>
    <w:rPr>
      <w:rFonts w:ascii="Times New Roman" w:eastAsia="Times New Roman" w:hAnsi="Times New Roman" w:cs="Times New Roman"/>
      <w:b/>
      <w:kern w:val="0"/>
      <w:szCs w:val="20"/>
      <w14:ligatures w14:val="none"/>
    </w:rPr>
  </w:style>
  <w:style w:type="character" w:styleId="Mention">
    <w:name w:val="Mention"/>
    <w:basedOn w:val="DefaultParagraphFont"/>
    <w:uiPriority w:val="99"/>
    <w:unhideWhenUsed/>
    <w:rsid w:val="006B3956"/>
    <w:rPr>
      <w:color w:val="2B579A"/>
      <w:shd w:val="clear" w:color="auto" w:fill="E1DFDD"/>
    </w:rPr>
  </w:style>
  <w:style w:type="paragraph" w:customStyle="1" w:styleId="TableBody">
    <w:name w:val="Table Body"/>
    <w:basedOn w:val="BodyText"/>
    <w:rsid w:val="00895FDB"/>
    <w:pPr>
      <w:spacing w:after="60" w:line="240" w:lineRule="auto"/>
    </w:pPr>
    <w:rPr>
      <w:iCs/>
      <w:sz w:val="20"/>
      <w:szCs w:val="20"/>
    </w:rPr>
  </w:style>
  <w:style w:type="character" w:styleId="PlaceholderText">
    <w:name w:val="Placeholder Text"/>
    <w:basedOn w:val="DefaultParagraphFont"/>
    <w:uiPriority w:val="99"/>
    <w:semiHidden/>
    <w:rsid w:val="006C6B8D"/>
    <w:rPr>
      <w:color w:val="666666"/>
    </w:rPr>
  </w:style>
  <w:style w:type="paragraph" w:customStyle="1" w:styleId="H3">
    <w:name w:val="H3"/>
    <w:basedOn w:val="Heading3"/>
    <w:next w:val="BodyText"/>
    <w:link w:val="H3Char"/>
    <w:rsid w:val="00542C6D"/>
    <w:pPr>
      <w:keepLines w:val="0"/>
      <w:tabs>
        <w:tab w:val="left" w:pos="1080"/>
      </w:tabs>
      <w:spacing w:before="240" w:after="240" w:line="240" w:lineRule="auto"/>
      <w:ind w:left="1080" w:hanging="1080"/>
    </w:pPr>
    <w:rPr>
      <w:rFonts w:ascii="Times New Roman" w:eastAsia="Times New Roman" w:hAnsi="Times New Roman" w:cs="Times New Roman"/>
      <w:b/>
      <w:bCs/>
      <w:i/>
      <w:color w:val="auto"/>
      <w:kern w:val="0"/>
      <w:sz w:val="24"/>
      <w:szCs w:val="20"/>
      <w14:ligatures w14:val="none"/>
    </w:rPr>
  </w:style>
  <w:style w:type="character" w:customStyle="1" w:styleId="H3Char">
    <w:name w:val="H3 Char"/>
    <w:link w:val="H3"/>
    <w:rsid w:val="00542C6D"/>
    <w:rPr>
      <w:rFonts w:ascii="Times New Roman" w:eastAsia="Times New Roman" w:hAnsi="Times New Roman" w:cs="Times New Roman"/>
      <w:b/>
      <w:bCs/>
      <w:i/>
      <w:kern w:val="0"/>
      <w:szCs w:val="20"/>
      <w14:ligatures w14:val="none"/>
    </w:rPr>
  </w:style>
  <w:style w:type="paragraph" w:customStyle="1" w:styleId="H4">
    <w:name w:val="H4"/>
    <w:basedOn w:val="Heading4"/>
    <w:next w:val="BodyText"/>
    <w:link w:val="H4Char"/>
    <w:rsid w:val="00542C6D"/>
    <w:pPr>
      <w:keepLines w:val="0"/>
      <w:widowControl w:val="0"/>
      <w:tabs>
        <w:tab w:val="left" w:pos="1260"/>
      </w:tabs>
      <w:spacing w:before="240" w:after="240" w:line="240" w:lineRule="auto"/>
      <w:ind w:left="1260" w:hanging="1260"/>
    </w:pPr>
    <w:rPr>
      <w:rFonts w:ascii="Times New Roman" w:eastAsia="Times New Roman" w:hAnsi="Times New Roman" w:cs="Times New Roman"/>
      <w:i w:val="0"/>
      <w:iCs w:val="0"/>
      <w:snapToGrid w:val="0"/>
      <w:color w:val="auto"/>
      <w:kern w:val="0"/>
      <w:szCs w:val="20"/>
      <w14:ligatures w14:val="none"/>
    </w:rPr>
  </w:style>
  <w:style w:type="character" w:customStyle="1" w:styleId="H4Char">
    <w:name w:val="H4 Char"/>
    <w:link w:val="H4"/>
    <w:rsid w:val="00542C6D"/>
    <w:rPr>
      <w:rFonts w:ascii="Times New Roman" w:eastAsia="Times New Roman" w:hAnsi="Times New Roman" w:cs="Times New Roman"/>
      <w:snapToGrid w:val="0"/>
      <w:kern w:val="0"/>
      <w:szCs w:val="20"/>
      <w14:ligatures w14:val="none"/>
    </w:rPr>
  </w:style>
  <w:style w:type="paragraph" w:styleId="FootnoteText">
    <w:name w:val="footnote text"/>
    <w:basedOn w:val="Normal"/>
    <w:link w:val="FootnoteTextChar"/>
    <w:uiPriority w:val="99"/>
    <w:semiHidden/>
    <w:unhideWhenUsed/>
    <w:rsid w:val="00ED04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0477"/>
    <w:rPr>
      <w:sz w:val="20"/>
      <w:szCs w:val="20"/>
    </w:rPr>
  </w:style>
  <w:style w:type="character" w:styleId="FootnoteReference">
    <w:name w:val="footnote reference"/>
    <w:unhideWhenUsed/>
    <w:rsid w:val="00ED04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7397">
      <w:bodyDiv w:val="1"/>
      <w:marLeft w:val="0"/>
      <w:marRight w:val="0"/>
      <w:marTop w:val="0"/>
      <w:marBottom w:val="0"/>
      <w:divBdr>
        <w:top w:val="none" w:sz="0" w:space="0" w:color="auto"/>
        <w:left w:val="none" w:sz="0" w:space="0" w:color="auto"/>
        <w:bottom w:val="none" w:sz="0" w:space="0" w:color="auto"/>
        <w:right w:val="none" w:sz="0" w:space="0" w:color="auto"/>
      </w:divBdr>
      <w:divsChild>
        <w:div w:id="33166789">
          <w:marLeft w:val="0"/>
          <w:marRight w:val="0"/>
          <w:marTop w:val="0"/>
          <w:marBottom w:val="0"/>
          <w:divBdr>
            <w:top w:val="none" w:sz="0" w:space="0" w:color="auto"/>
            <w:left w:val="none" w:sz="0" w:space="0" w:color="auto"/>
            <w:bottom w:val="none" w:sz="0" w:space="0" w:color="auto"/>
            <w:right w:val="none" w:sz="0" w:space="0" w:color="auto"/>
          </w:divBdr>
        </w:div>
        <w:div w:id="88964266">
          <w:marLeft w:val="0"/>
          <w:marRight w:val="0"/>
          <w:marTop w:val="0"/>
          <w:marBottom w:val="0"/>
          <w:divBdr>
            <w:top w:val="none" w:sz="0" w:space="0" w:color="auto"/>
            <w:left w:val="none" w:sz="0" w:space="0" w:color="auto"/>
            <w:bottom w:val="none" w:sz="0" w:space="0" w:color="auto"/>
            <w:right w:val="none" w:sz="0" w:space="0" w:color="auto"/>
          </w:divBdr>
        </w:div>
        <w:div w:id="140466383">
          <w:marLeft w:val="0"/>
          <w:marRight w:val="0"/>
          <w:marTop w:val="0"/>
          <w:marBottom w:val="0"/>
          <w:divBdr>
            <w:top w:val="none" w:sz="0" w:space="0" w:color="auto"/>
            <w:left w:val="none" w:sz="0" w:space="0" w:color="auto"/>
            <w:bottom w:val="none" w:sz="0" w:space="0" w:color="auto"/>
            <w:right w:val="none" w:sz="0" w:space="0" w:color="auto"/>
          </w:divBdr>
        </w:div>
        <w:div w:id="317198273">
          <w:marLeft w:val="0"/>
          <w:marRight w:val="0"/>
          <w:marTop w:val="0"/>
          <w:marBottom w:val="0"/>
          <w:divBdr>
            <w:top w:val="none" w:sz="0" w:space="0" w:color="auto"/>
            <w:left w:val="none" w:sz="0" w:space="0" w:color="auto"/>
            <w:bottom w:val="none" w:sz="0" w:space="0" w:color="auto"/>
            <w:right w:val="none" w:sz="0" w:space="0" w:color="auto"/>
          </w:divBdr>
        </w:div>
        <w:div w:id="359165775">
          <w:marLeft w:val="0"/>
          <w:marRight w:val="0"/>
          <w:marTop w:val="0"/>
          <w:marBottom w:val="0"/>
          <w:divBdr>
            <w:top w:val="none" w:sz="0" w:space="0" w:color="auto"/>
            <w:left w:val="none" w:sz="0" w:space="0" w:color="auto"/>
            <w:bottom w:val="none" w:sz="0" w:space="0" w:color="auto"/>
            <w:right w:val="none" w:sz="0" w:space="0" w:color="auto"/>
          </w:divBdr>
        </w:div>
        <w:div w:id="388237413">
          <w:marLeft w:val="0"/>
          <w:marRight w:val="0"/>
          <w:marTop w:val="0"/>
          <w:marBottom w:val="0"/>
          <w:divBdr>
            <w:top w:val="none" w:sz="0" w:space="0" w:color="auto"/>
            <w:left w:val="none" w:sz="0" w:space="0" w:color="auto"/>
            <w:bottom w:val="none" w:sz="0" w:space="0" w:color="auto"/>
            <w:right w:val="none" w:sz="0" w:space="0" w:color="auto"/>
          </w:divBdr>
        </w:div>
        <w:div w:id="572592112">
          <w:marLeft w:val="0"/>
          <w:marRight w:val="0"/>
          <w:marTop w:val="0"/>
          <w:marBottom w:val="0"/>
          <w:divBdr>
            <w:top w:val="none" w:sz="0" w:space="0" w:color="auto"/>
            <w:left w:val="none" w:sz="0" w:space="0" w:color="auto"/>
            <w:bottom w:val="none" w:sz="0" w:space="0" w:color="auto"/>
            <w:right w:val="none" w:sz="0" w:space="0" w:color="auto"/>
          </w:divBdr>
        </w:div>
        <w:div w:id="614480978">
          <w:marLeft w:val="0"/>
          <w:marRight w:val="0"/>
          <w:marTop w:val="0"/>
          <w:marBottom w:val="0"/>
          <w:divBdr>
            <w:top w:val="none" w:sz="0" w:space="0" w:color="auto"/>
            <w:left w:val="none" w:sz="0" w:space="0" w:color="auto"/>
            <w:bottom w:val="none" w:sz="0" w:space="0" w:color="auto"/>
            <w:right w:val="none" w:sz="0" w:space="0" w:color="auto"/>
          </w:divBdr>
        </w:div>
        <w:div w:id="829638027">
          <w:marLeft w:val="0"/>
          <w:marRight w:val="0"/>
          <w:marTop w:val="0"/>
          <w:marBottom w:val="0"/>
          <w:divBdr>
            <w:top w:val="none" w:sz="0" w:space="0" w:color="auto"/>
            <w:left w:val="none" w:sz="0" w:space="0" w:color="auto"/>
            <w:bottom w:val="none" w:sz="0" w:space="0" w:color="auto"/>
            <w:right w:val="none" w:sz="0" w:space="0" w:color="auto"/>
          </w:divBdr>
        </w:div>
        <w:div w:id="1031149325">
          <w:marLeft w:val="0"/>
          <w:marRight w:val="0"/>
          <w:marTop w:val="0"/>
          <w:marBottom w:val="0"/>
          <w:divBdr>
            <w:top w:val="none" w:sz="0" w:space="0" w:color="auto"/>
            <w:left w:val="none" w:sz="0" w:space="0" w:color="auto"/>
            <w:bottom w:val="none" w:sz="0" w:space="0" w:color="auto"/>
            <w:right w:val="none" w:sz="0" w:space="0" w:color="auto"/>
          </w:divBdr>
        </w:div>
        <w:div w:id="1107121301">
          <w:marLeft w:val="0"/>
          <w:marRight w:val="0"/>
          <w:marTop w:val="0"/>
          <w:marBottom w:val="0"/>
          <w:divBdr>
            <w:top w:val="none" w:sz="0" w:space="0" w:color="auto"/>
            <w:left w:val="none" w:sz="0" w:space="0" w:color="auto"/>
            <w:bottom w:val="none" w:sz="0" w:space="0" w:color="auto"/>
            <w:right w:val="none" w:sz="0" w:space="0" w:color="auto"/>
          </w:divBdr>
        </w:div>
        <w:div w:id="1118990463">
          <w:marLeft w:val="0"/>
          <w:marRight w:val="0"/>
          <w:marTop w:val="0"/>
          <w:marBottom w:val="0"/>
          <w:divBdr>
            <w:top w:val="none" w:sz="0" w:space="0" w:color="auto"/>
            <w:left w:val="none" w:sz="0" w:space="0" w:color="auto"/>
            <w:bottom w:val="none" w:sz="0" w:space="0" w:color="auto"/>
            <w:right w:val="none" w:sz="0" w:space="0" w:color="auto"/>
          </w:divBdr>
        </w:div>
        <w:div w:id="1473522972">
          <w:marLeft w:val="0"/>
          <w:marRight w:val="0"/>
          <w:marTop w:val="0"/>
          <w:marBottom w:val="0"/>
          <w:divBdr>
            <w:top w:val="none" w:sz="0" w:space="0" w:color="auto"/>
            <w:left w:val="none" w:sz="0" w:space="0" w:color="auto"/>
            <w:bottom w:val="none" w:sz="0" w:space="0" w:color="auto"/>
            <w:right w:val="none" w:sz="0" w:space="0" w:color="auto"/>
          </w:divBdr>
        </w:div>
        <w:div w:id="1492021512">
          <w:marLeft w:val="0"/>
          <w:marRight w:val="0"/>
          <w:marTop w:val="0"/>
          <w:marBottom w:val="0"/>
          <w:divBdr>
            <w:top w:val="none" w:sz="0" w:space="0" w:color="auto"/>
            <w:left w:val="none" w:sz="0" w:space="0" w:color="auto"/>
            <w:bottom w:val="none" w:sz="0" w:space="0" w:color="auto"/>
            <w:right w:val="none" w:sz="0" w:space="0" w:color="auto"/>
          </w:divBdr>
        </w:div>
        <w:div w:id="1641418142">
          <w:marLeft w:val="0"/>
          <w:marRight w:val="0"/>
          <w:marTop w:val="0"/>
          <w:marBottom w:val="0"/>
          <w:divBdr>
            <w:top w:val="none" w:sz="0" w:space="0" w:color="auto"/>
            <w:left w:val="none" w:sz="0" w:space="0" w:color="auto"/>
            <w:bottom w:val="none" w:sz="0" w:space="0" w:color="auto"/>
            <w:right w:val="none" w:sz="0" w:space="0" w:color="auto"/>
          </w:divBdr>
        </w:div>
        <w:div w:id="1707171874">
          <w:marLeft w:val="0"/>
          <w:marRight w:val="0"/>
          <w:marTop w:val="0"/>
          <w:marBottom w:val="0"/>
          <w:divBdr>
            <w:top w:val="none" w:sz="0" w:space="0" w:color="auto"/>
            <w:left w:val="none" w:sz="0" w:space="0" w:color="auto"/>
            <w:bottom w:val="none" w:sz="0" w:space="0" w:color="auto"/>
            <w:right w:val="none" w:sz="0" w:space="0" w:color="auto"/>
          </w:divBdr>
        </w:div>
        <w:div w:id="1727417162">
          <w:marLeft w:val="0"/>
          <w:marRight w:val="0"/>
          <w:marTop w:val="0"/>
          <w:marBottom w:val="0"/>
          <w:divBdr>
            <w:top w:val="none" w:sz="0" w:space="0" w:color="auto"/>
            <w:left w:val="none" w:sz="0" w:space="0" w:color="auto"/>
            <w:bottom w:val="none" w:sz="0" w:space="0" w:color="auto"/>
            <w:right w:val="none" w:sz="0" w:space="0" w:color="auto"/>
          </w:divBdr>
        </w:div>
        <w:div w:id="1846746009">
          <w:marLeft w:val="0"/>
          <w:marRight w:val="0"/>
          <w:marTop w:val="0"/>
          <w:marBottom w:val="0"/>
          <w:divBdr>
            <w:top w:val="none" w:sz="0" w:space="0" w:color="auto"/>
            <w:left w:val="none" w:sz="0" w:space="0" w:color="auto"/>
            <w:bottom w:val="none" w:sz="0" w:space="0" w:color="auto"/>
            <w:right w:val="none" w:sz="0" w:space="0" w:color="auto"/>
          </w:divBdr>
        </w:div>
        <w:div w:id="1880047734">
          <w:marLeft w:val="0"/>
          <w:marRight w:val="0"/>
          <w:marTop w:val="0"/>
          <w:marBottom w:val="0"/>
          <w:divBdr>
            <w:top w:val="none" w:sz="0" w:space="0" w:color="auto"/>
            <w:left w:val="none" w:sz="0" w:space="0" w:color="auto"/>
            <w:bottom w:val="none" w:sz="0" w:space="0" w:color="auto"/>
            <w:right w:val="none" w:sz="0" w:space="0" w:color="auto"/>
          </w:divBdr>
        </w:div>
        <w:div w:id="1942832546">
          <w:marLeft w:val="0"/>
          <w:marRight w:val="0"/>
          <w:marTop w:val="0"/>
          <w:marBottom w:val="0"/>
          <w:divBdr>
            <w:top w:val="none" w:sz="0" w:space="0" w:color="auto"/>
            <w:left w:val="none" w:sz="0" w:space="0" w:color="auto"/>
            <w:bottom w:val="none" w:sz="0" w:space="0" w:color="auto"/>
            <w:right w:val="none" w:sz="0" w:space="0" w:color="auto"/>
          </w:divBdr>
        </w:div>
        <w:div w:id="1967080401">
          <w:marLeft w:val="0"/>
          <w:marRight w:val="0"/>
          <w:marTop w:val="0"/>
          <w:marBottom w:val="0"/>
          <w:divBdr>
            <w:top w:val="none" w:sz="0" w:space="0" w:color="auto"/>
            <w:left w:val="none" w:sz="0" w:space="0" w:color="auto"/>
            <w:bottom w:val="none" w:sz="0" w:space="0" w:color="auto"/>
            <w:right w:val="none" w:sz="0" w:space="0" w:color="auto"/>
          </w:divBdr>
        </w:div>
      </w:divsChild>
    </w:div>
    <w:div w:id="49693507">
      <w:bodyDiv w:val="1"/>
      <w:marLeft w:val="0"/>
      <w:marRight w:val="0"/>
      <w:marTop w:val="0"/>
      <w:marBottom w:val="0"/>
      <w:divBdr>
        <w:top w:val="none" w:sz="0" w:space="0" w:color="auto"/>
        <w:left w:val="none" w:sz="0" w:space="0" w:color="auto"/>
        <w:bottom w:val="none" w:sz="0" w:space="0" w:color="auto"/>
        <w:right w:val="none" w:sz="0" w:space="0" w:color="auto"/>
      </w:divBdr>
    </w:div>
    <w:div w:id="62261240">
      <w:bodyDiv w:val="1"/>
      <w:marLeft w:val="0"/>
      <w:marRight w:val="0"/>
      <w:marTop w:val="0"/>
      <w:marBottom w:val="0"/>
      <w:divBdr>
        <w:top w:val="none" w:sz="0" w:space="0" w:color="auto"/>
        <w:left w:val="none" w:sz="0" w:space="0" w:color="auto"/>
        <w:bottom w:val="none" w:sz="0" w:space="0" w:color="auto"/>
        <w:right w:val="none" w:sz="0" w:space="0" w:color="auto"/>
      </w:divBdr>
    </w:div>
    <w:div w:id="80176256">
      <w:bodyDiv w:val="1"/>
      <w:marLeft w:val="0"/>
      <w:marRight w:val="0"/>
      <w:marTop w:val="0"/>
      <w:marBottom w:val="0"/>
      <w:divBdr>
        <w:top w:val="none" w:sz="0" w:space="0" w:color="auto"/>
        <w:left w:val="none" w:sz="0" w:space="0" w:color="auto"/>
        <w:bottom w:val="none" w:sz="0" w:space="0" w:color="auto"/>
        <w:right w:val="none" w:sz="0" w:space="0" w:color="auto"/>
      </w:divBdr>
      <w:divsChild>
        <w:div w:id="197355944">
          <w:marLeft w:val="0"/>
          <w:marRight w:val="0"/>
          <w:marTop w:val="0"/>
          <w:marBottom w:val="0"/>
          <w:divBdr>
            <w:top w:val="none" w:sz="0" w:space="0" w:color="auto"/>
            <w:left w:val="none" w:sz="0" w:space="0" w:color="auto"/>
            <w:bottom w:val="none" w:sz="0" w:space="0" w:color="auto"/>
            <w:right w:val="none" w:sz="0" w:space="0" w:color="auto"/>
          </w:divBdr>
        </w:div>
        <w:div w:id="209804326">
          <w:marLeft w:val="0"/>
          <w:marRight w:val="0"/>
          <w:marTop w:val="0"/>
          <w:marBottom w:val="0"/>
          <w:divBdr>
            <w:top w:val="none" w:sz="0" w:space="0" w:color="auto"/>
            <w:left w:val="none" w:sz="0" w:space="0" w:color="auto"/>
            <w:bottom w:val="none" w:sz="0" w:space="0" w:color="auto"/>
            <w:right w:val="none" w:sz="0" w:space="0" w:color="auto"/>
          </w:divBdr>
        </w:div>
        <w:div w:id="220403976">
          <w:marLeft w:val="0"/>
          <w:marRight w:val="0"/>
          <w:marTop w:val="0"/>
          <w:marBottom w:val="0"/>
          <w:divBdr>
            <w:top w:val="none" w:sz="0" w:space="0" w:color="auto"/>
            <w:left w:val="none" w:sz="0" w:space="0" w:color="auto"/>
            <w:bottom w:val="none" w:sz="0" w:space="0" w:color="auto"/>
            <w:right w:val="none" w:sz="0" w:space="0" w:color="auto"/>
          </w:divBdr>
        </w:div>
        <w:div w:id="324238692">
          <w:marLeft w:val="0"/>
          <w:marRight w:val="0"/>
          <w:marTop w:val="0"/>
          <w:marBottom w:val="0"/>
          <w:divBdr>
            <w:top w:val="none" w:sz="0" w:space="0" w:color="auto"/>
            <w:left w:val="none" w:sz="0" w:space="0" w:color="auto"/>
            <w:bottom w:val="none" w:sz="0" w:space="0" w:color="auto"/>
            <w:right w:val="none" w:sz="0" w:space="0" w:color="auto"/>
          </w:divBdr>
        </w:div>
        <w:div w:id="341854744">
          <w:marLeft w:val="0"/>
          <w:marRight w:val="0"/>
          <w:marTop w:val="0"/>
          <w:marBottom w:val="0"/>
          <w:divBdr>
            <w:top w:val="none" w:sz="0" w:space="0" w:color="auto"/>
            <w:left w:val="none" w:sz="0" w:space="0" w:color="auto"/>
            <w:bottom w:val="none" w:sz="0" w:space="0" w:color="auto"/>
            <w:right w:val="none" w:sz="0" w:space="0" w:color="auto"/>
          </w:divBdr>
        </w:div>
        <w:div w:id="375393366">
          <w:marLeft w:val="0"/>
          <w:marRight w:val="0"/>
          <w:marTop w:val="0"/>
          <w:marBottom w:val="0"/>
          <w:divBdr>
            <w:top w:val="none" w:sz="0" w:space="0" w:color="auto"/>
            <w:left w:val="none" w:sz="0" w:space="0" w:color="auto"/>
            <w:bottom w:val="none" w:sz="0" w:space="0" w:color="auto"/>
            <w:right w:val="none" w:sz="0" w:space="0" w:color="auto"/>
          </w:divBdr>
        </w:div>
        <w:div w:id="455367837">
          <w:marLeft w:val="0"/>
          <w:marRight w:val="0"/>
          <w:marTop w:val="0"/>
          <w:marBottom w:val="0"/>
          <w:divBdr>
            <w:top w:val="none" w:sz="0" w:space="0" w:color="auto"/>
            <w:left w:val="none" w:sz="0" w:space="0" w:color="auto"/>
            <w:bottom w:val="none" w:sz="0" w:space="0" w:color="auto"/>
            <w:right w:val="none" w:sz="0" w:space="0" w:color="auto"/>
          </w:divBdr>
        </w:div>
        <w:div w:id="501311102">
          <w:marLeft w:val="0"/>
          <w:marRight w:val="0"/>
          <w:marTop w:val="0"/>
          <w:marBottom w:val="0"/>
          <w:divBdr>
            <w:top w:val="none" w:sz="0" w:space="0" w:color="auto"/>
            <w:left w:val="none" w:sz="0" w:space="0" w:color="auto"/>
            <w:bottom w:val="none" w:sz="0" w:space="0" w:color="auto"/>
            <w:right w:val="none" w:sz="0" w:space="0" w:color="auto"/>
          </w:divBdr>
        </w:div>
        <w:div w:id="688338812">
          <w:marLeft w:val="0"/>
          <w:marRight w:val="0"/>
          <w:marTop w:val="0"/>
          <w:marBottom w:val="0"/>
          <w:divBdr>
            <w:top w:val="none" w:sz="0" w:space="0" w:color="auto"/>
            <w:left w:val="none" w:sz="0" w:space="0" w:color="auto"/>
            <w:bottom w:val="none" w:sz="0" w:space="0" w:color="auto"/>
            <w:right w:val="none" w:sz="0" w:space="0" w:color="auto"/>
          </w:divBdr>
        </w:div>
        <w:div w:id="829324470">
          <w:marLeft w:val="0"/>
          <w:marRight w:val="0"/>
          <w:marTop w:val="0"/>
          <w:marBottom w:val="0"/>
          <w:divBdr>
            <w:top w:val="none" w:sz="0" w:space="0" w:color="auto"/>
            <w:left w:val="none" w:sz="0" w:space="0" w:color="auto"/>
            <w:bottom w:val="none" w:sz="0" w:space="0" w:color="auto"/>
            <w:right w:val="none" w:sz="0" w:space="0" w:color="auto"/>
          </w:divBdr>
        </w:div>
        <w:div w:id="844902179">
          <w:marLeft w:val="0"/>
          <w:marRight w:val="0"/>
          <w:marTop w:val="0"/>
          <w:marBottom w:val="0"/>
          <w:divBdr>
            <w:top w:val="none" w:sz="0" w:space="0" w:color="auto"/>
            <w:left w:val="none" w:sz="0" w:space="0" w:color="auto"/>
            <w:bottom w:val="none" w:sz="0" w:space="0" w:color="auto"/>
            <w:right w:val="none" w:sz="0" w:space="0" w:color="auto"/>
          </w:divBdr>
        </w:div>
        <w:div w:id="896284575">
          <w:marLeft w:val="0"/>
          <w:marRight w:val="0"/>
          <w:marTop w:val="0"/>
          <w:marBottom w:val="0"/>
          <w:divBdr>
            <w:top w:val="none" w:sz="0" w:space="0" w:color="auto"/>
            <w:left w:val="none" w:sz="0" w:space="0" w:color="auto"/>
            <w:bottom w:val="none" w:sz="0" w:space="0" w:color="auto"/>
            <w:right w:val="none" w:sz="0" w:space="0" w:color="auto"/>
          </w:divBdr>
        </w:div>
        <w:div w:id="1018702660">
          <w:marLeft w:val="0"/>
          <w:marRight w:val="0"/>
          <w:marTop w:val="0"/>
          <w:marBottom w:val="0"/>
          <w:divBdr>
            <w:top w:val="none" w:sz="0" w:space="0" w:color="auto"/>
            <w:left w:val="none" w:sz="0" w:space="0" w:color="auto"/>
            <w:bottom w:val="none" w:sz="0" w:space="0" w:color="auto"/>
            <w:right w:val="none" w:sz="0" w:space="0" w:color="auto"/>
          </w:divBdr>
        </w:div>
        <w:div w:id="1465074649">
          <w:marLeft w:val="0"/>
          <w:marRight w:val="0"/>
          <w:marTop w:val="0"/>
          <w:marBottom w:val="0"/>
          <w:divBdr>
            <w:top w:val="none" w:sz="0" w:space="0" w:color="auto"/>
            <w:left w:val="none" w:sz="0" w:space="0" w:color="auto"/>
            <w:bottom w:val="none" w:sz="0" w:space="0" w:color="auto"/>
            <w:right w:val="none" w:sz="0" w:space="0" w:color="auto"/>
          </w:divBdr>
        </w:div>
        <w:div w:id="1486781725">
          <w:marLeft w:val="0"/>
          <w:marRight w:val="0"/>
          <w:marTop w:val="0"/>
          <w:marBottom w:val="0"/>
          <w:divBdr>
            <w:top w:val="none" w:sz="0" w:space="0" w:color="auto"/>
            <w:left w:val="none" w:sz="0" w:space="0" w:color="auto"/>
            <w:bottom w:val="none" w:sz="0" w:space="0" w:color="auto"/>
            <w:right w:val="none" w:sz="0" w:space="0" w:color="auto"/>
          </w:divBdr>
        </w:div>
        <w:div w:id="1647586247">
          <w:marLeft w:val="0"/>
          <w:marRight w:val="0"/>
          <w:marTop w:val="0"/>
          <w:marBottom w:val="0"/>
          <w:divBdr>
            <w:top w:val="none" w:sz="0" w:space="0" w:color="auto"/>
            <w:left w:val="none" w:sz="0" w:space="0" w:color="auto"/>
            <w:bottom w:val="none" w:sz="0" w:space="0" w:color="auto"/>
            <w:right w:val="none" w:sz="0" w:space="0" w:color="auto"/>
          </w:divBdr>
        </w:div>
        <w:div w:id="1656445272">
          <w:marLeft w:val="0"/>
          <w:marRight w:val="0"/>
          <w:marTop w:val="0"/>
          <w:marBottom w:val="0"/>
          <w:divBdr>
            <w:top w:val="none" w:sz="0" w:space="0" w:color="auto"/>
            <w:left w:val="none" w:sz="0" w:space="0" w:color="auto"/>
            <w:bottom w:val="none" w:sz="0" w:space="0" w:color="auto"/>
            <w:right w:val="none" w:sz="0" w:space="0" w:color="auto"/>
          </w:divBdr>
        </w:div>
        <w:div w:id="1693649511">
          <w:marLeft w:val="0"/>
          <w:marRight w:val="0"/>
          <w:marTop w:val="0"/>
          <w:marBottom w:val="0"/>
          <w:divBdr>
            <w:top w:val="none" w:sz="0" w:space="0" w:color="auto"/>
            <w:left w:val="none" w:sz="0" w:space="0" w:color="auto"/>
            <w:bottom w:val="none" w:sz="0" w:space="0" w:color="auto"/>
            <w:right w:val="none" w:sz="0" w:space="0" w:color="auto"/>
          </w:divBdr>
        </w:div>
        <w:div w:id="1939751311">
          <w:marLeft w:val="0"/>
          <w:marRight w:val="0"/>
          <w:marTop w:val="0"/>
          <w:marBottom w:val="0"/>
          <w:divBdr>
            <w:top w:val="none" w:sz="0" w:space="0" w:color="auto"/>
            <w:left w:val="none" w:sz="0" w:space="0" w:color="auto"/>
            <w:bottom w:val="none" w:sz="0" w:space="0" w:color="auto"/>
            <w:right w:val="none" w:sz="0" w:space="0" w:color="auto"/>
          </w:divBdr>
        </w:div>
        <w:div w:id="1974671926">
          <w:marLeft w:val="0"/>
          <w:marRight w:val="0"/>
          <w:marTop w:val="0"/>
          <w:marBottom w:val="0"/>
          <w:divBdr>
            <w:top w:val="none" w:sz="0" w:space="0" w:color="auto"/>
            <w:left w:val="none" w:sz="0" w:space="0" w:color="auto"/>
            <w:bottom w:val="none" w:sz="0" w:space="0" w:color="auto"/>
            <w:right w:val="none" w:sz="0" w:space="0" w:color="auto"/>
          </w:divBdr>
        </w:div>
        <w:div w:id="2013097069">
          <w:marLeft w:val="0"/>
          <w:marRight w:val="0"/>
          <w:marTop w:val="0"/>
          <w:marBottom w:val="0"/>
          <w:divBdr>
            <w:top w:val="none" w:sz="0" w:space="0" w:color="auto"/>
            <w:left w:val="none" w:sz="0" w:space="0" w:color="auto"/>
            <w:bottom w:val="none" w:sz="0" w:space="0" w:color="auto"/>
            <w:right w:val="none" w:sz="0" w:space="0" w:color="auto"/>
          </w:divBdr>
        </w:div>
      </w:divsChild>
    </w:div>
    <w:div w:id="251206061">
      <w:bodyDiv w:val="1"/>
      <w:marLeft w:val="0"/>
      <w:marRight w:val="0"/>
      <w:marTop w:val="0"/>
      <w:marBottom w:val="0"/>
      <w:divBdr>
        <w:top w:val="none" w:sz="0" w:space="0" w:color="auto"/>
        <w:left w:val="none" w:sz="0" w:space="0" w:color="auto"/>
        <w:bottom w:val="none" w:sz="0" w:space="0" w:color="auto"/>
        <w:right w:val="none" w:sz="0" w:space="0" w:color="auto"/>
      </w:divBdr>
    </w:div>
    <w:div w:id="294413893">
      <w:bodyDiv w:val="1"/>
      <w:marLeft w:val="0"/>
      <w:marRight w:val="0"/>
      <w:marTop w:val="0"/>
      <w:marBottom w:val="0"/>
      <w:divBdr>
        <w:top w:val="none" w:sz="0" w:space="0" w:color="auto"/>
        <w:left w:val="none" w:sz="0" w:space="0" w:color="auto"/>
        <w:bottom w:val="none" w:sz="0" w:space="0" w:color="auto"/>
        <w:right w:val="none" w:sz="0" w:space="0" w:color="auto"/>
      </w:divBdr>
    </w:div>
    <w:div w:id="318929003">
      <w:bodyDiv w:val="1"/>
      <w:marLeft w:val="0"/>
      <w:marRight w:val="0"/>
      <w:marTop w:val="0"/>
      <w:marBottom w:val="0"/>
      <w:divBdr>
        <w:top w:val="none" w:sz="0" w:space="0" w:color="auto"/>
        <w:left w:val="none" w:sz="0" w:space="0" w:color="auto"/>
        <w:bottom w:val="none" w:sz="0" w:space="0" w:color="auto"/>
        <w:right w:val="none" w:sz="0" w:space="0" w:color="auto"/>
      </w:divBdr>
    </w:div>
    <w:div w:id="365104434">
      <w:bodyDiv w:val="1"/>
      <w:marLeft w:val="0"/>
      <w:marRight w:val="0"/>
      <w:marTop w:val="0"/>
      <w:marBottom w:val="0"/>
      <w:divBdr>
        <w:top w:val="none" w:sz="0" w:space="0" w:color="auto"/>
        <w:left w:val="none" w:sz="0" w:space="0" w:color="auto"/>
        <w:bottom w:val="none" w:sz="0" w:space="0" w:color="auto"/>
        <w:right w:val="none" w:sz="0" w:space="0" w:color="auto"/>
      </w:divBdr>
    </w:div>
    <w:div w:id="519663491">
      <w:bodyDiv w:val="1"/>
      <w:marLeft w:val="0"/>
      <w:marRight w:val="0"/>
      <w:marTop w:val="0"/>
      <w:marBottom w:val="0"/>
      <w:divBdr>
        <w:top w:val="none" w:sz="0" w:space="0" w:color="auto"/>
        <w:left w:val="none" w:sz="0" w:space="0" w:color="auto"/>
        <w:bottom w:val="none" w:sz="0" w:space="0" w:color="auto"/>
        <w:right w:val="none" w:sz="0" w:space="0" w:color="auto"/>
      </w:divBdr>
    </w:div>
    <w:div w:id="1058360905">
      <w:bodyDiv w:val="1"/>
      <w:marLeft w:val="0"/>
      <w:marRight w:val="0"/>
      <w:marTop w:val="0"/>
      <w:marBottom w:val="0"/>
      <w:divBdr>
        <w:top w:val="none" w:sz="0" w:space="0" w:color="auto"/>
        <w:left w:val="none" w:sz="0" w:space="0" w:color="auto"/>
        <w:bottom w:val="none" w:sz="0" w:space="0" w:color="auto"/>
        <w:right w:val="none" w:sz="0" w:space="0" w:color="auto"/>
      </w:divBdr>
    </w:div>
    <w:div w:id="1110782051">
      <w:bodyDiv w:val="1"/>
      <w:marLeft w:val="0"/>
      <w:marRight w:val="0"/>
      <w:marTop w:val="0"/>
      <w:marBottom w:val="0"/>
      <w:divBdr>
        <w:top w:val="none" w:sz="0" w:space="0" w:color="auto"/>
        <w:left w:val="none" w:sz="0" w:space="0" w:color="auto"/>
        <w:bottom w:val="none" w:sz="0" w:space="0" w:color="auto"/>
        <w:right w:val="none" w:sz="0" w:space="0" w:color="auto"/>
      </w:divBdr>
    </w:div>
    <w:div w:id="1142036465">
      <w:bodyDiv w:val="1"/>
      <w:marLeft w:val="0"/>
      <w:marRight w:val="0"/>
      <w:marTop w:val="0"/>
      <w:marBottom w:val="0"/>
      <w:divBdr>
        <w:top w:val="none" w:sz="0" w:space="0" w:color="auto"/>
        <w:left w:val="none" w:sz="0" w:space="0" w:color="auto"/>
        <w:bottom w:val="none" w:sz="0" w:space="0" w:color="auto"/>
        <w:right w:val="none" w:sz="0" w:space="0" w:color="auto"/>
      </w:divBdr>
    </w:div>
    <w:div w:id="1572889474">
      <w:bodyDiv w:val="1"/>
      <w:marLeft w:val="0"/>
      <w:marRight w:val="0"/>
      <w:marTop w:val="0"/>
      <w:marBottom w:val="0"/>
      <w:divBdr>
        <w:top w:val="none" w:sz="0" w:space="0" w:color="auto"/>
        <w:left w:val="none" w:sz="0" w:space="0" w:color="auto"/>
        <w:bottom w:val="none" w:sz="0" w:space="0" w:color="auto"/>
        <w:right w:val="none" w:sz="0" w:space="0" w:color="auto"/>
      </w:divBdr>
    </w:div>
    <w:div w:id="1749498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microsoft.com/office/2011/relationships/commentsExtended" Target="commentsExtended.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file:///C:\Users\wcallender\Downloads\Residential%20Demand%20Response%20Program%20NPRR%20(draft)%20WDC%20edits%20(5).docx"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mments" Target="comments.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wmf"/><Relationship Id="rId20" Type="http://schemas.microsoft.com/office/2018/08/relationships/commentsExtensible" Target="commentsExtensible.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96"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cory.phillips@ercot.com"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yan.king@ercot.com" TargetMode="External"/><Relationship Id="rId22" Type="http://schemas.openxmlformats.org/officeDocument/2006/relationships/hyperlink" Target="file:///C:\Users\wcallender\Downloads\Residential%20Demand%20Response%20Program%20NPRR%20(draft)%20WDC%20edits%20(5).docx"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E1FCA776AD4B44B81A57B059081B18" ma:contentTypeVersion="13" ma:contentTypeDescription="Create a new document." ma:contentTypeScope="" ma:versionID="b054c3542d64513a54a3ade6cdbee790">
  <xsd:schema xmlns:xsd="http://www.w3.org/2001/XMLSchema" xmlns:xs="http://www.w3.org/2001/XMLSchema" xmlns:p="http://schemas.microsoft.com/office/2006/metadata/properties" xmlns:ns3="e50c2e4a-fb1d-4161-81b9-5623c3f0c82b" xmlns:ns4="cab09d9c-5730-44ce-a74a-32ebb28ed15c" targetNamespace="http://schemas.microsoft.com/office/2006/metadata/properties" ma:root="true" ma:fieldsID="199dc2b3da1529553f53057029b76ce0" ns3:_="" ns4:_="">
    <xsd:import namespace="e50c2e4a-fb1d-4161-81b9-5623c3f0c82b"/>
    <xsd:import namespace="cab09d9c-5730-44ce-a74a-32ebb28ed1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0c2e4a-fb1d-4161-81b9-5623c3f0c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b09d9c-5730-44ce-a74a-32ebb28ed15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e50c2e4a-fb1d-4161-81b9-5623c3f0c82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9E8A04-996B-4799-8D09-D7DED5653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0c2e4a-fb1d-4161-81b9-5623c3f0c82b"/>
    <ds:schemaRef ds:uri="cab09d9c-5730-44ce-a74a-32ebb28ed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457143-6C97-42CC-BDA4-8F45E415CACE}">
  <ds:schemaRefs>
    <ds:schemaRef ds:uri="http://schemas.microsoft.com/office/2006/metadata/properties"/>
    <ds:schemaRef ds:uri="http://schemas.microsoft.com/office/infopath/2007/PartnerControls"/>
    <ds:schemaRef ds:uri="e50c2e4a-fb1d-4161-81b9-5623c3f0c82b"/>
  </ds:schemaRefs>
</ds:datastoreItem>
</file>

<file path=customXml/itemProps3.xml><?xml version="1.0" encoding="utf-8"?>
<ds:datastoreItem xmlns:ds="http://schemas.openxmlformats.org/officeDocument/2006/customXml" ds:itemID="{5C54FC20-91E5-4E10-8BD2-4C089E817B1F}">
  <ds:schemaRefs>
    <ds:schemaRef ds:uri="http://schemas.microsoft.com/sharepoint/v3/contenttype/forms"/>
  </ds:schemaRefs>
</ds:datastoreItem>
</file>

<file path=customXml/itemProps4.xml><?xml version="1.0" encoding="utf-8"?>
<ds:datastoreItem xmlns:ds="http://schemas.openxmlformats.org/officeDocument/2006/customXml" ds:itemID="{CE655088-0301-445C-A5AA-190D981AC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63</Pages>
  <Words>18472</Words>
  <Characters>105292</Characters>
  <Application>Microsoft Office Word</Application>
  <DocSecurity>4</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123517</CharactersWithSpaces>
  <SharedDoc>false</SharedDoc>
  <HLinks>
    <vt:vector size="54" baseType="variant">
      <vt:variant>
        <vt:i4>1769530</vt:i4>
      </vt:variant>
      <vt:variant>
        <vt:i4>21</vt:i4>
      </vt:variant>
      <vt:variant>
        <vt:i4>0</vt:i4>
      </vt:variant>
      <vt:variant>
        <vt:i4>5</vt:i4>
      </vt:variant>
      <vt:variant>
        <vt:lpwstr/>
      </vt:variant>
      <vt:variant>
        <vt:lpwstr>_Toc109528014</vt:lpwstr>
      </vt:variant>
      <vt:variant>
        <vt:i4>1769530</vt:i4>
      </vt:variant>
      <vt:variant>
        <vt:i4>18</vt:i4>
      </vt:variant>
      <vt:variant>
        <vt:i4>0</vt:i4>
      </vt:variant>
      <vt:variant>
        <vt:i4>5</vt:i4>
      </vt:variant>
      <vt:variant>
        <vt:lpwstr/>
      </vt:variant>
      <vt:variant>
        <vt:lpwstr>_Toc109528011</vt:lpwstr>
      </vt:variant>
      <vt:variant>
        <vt:i4>1441907</vt:i4>
      </vt:variant>
      <vt:variant>
        <vt:i4>15</vt:i4>
      </vt:variant>
      <vt:variant>
        <vt:i4>0</vt:i4>
      </vt:variant>
      <vt:variant>
        <vt:i4>5</vt:i4>
      </vt:variant>
      <vt:variant>
        <vt:lpwstr>C:\Users\wcallender\Downloads\Residential Demand Response Program NPRR (draft) WDC edits (5).docx</vt:lpwstr>
      </vt:variant>
      <vt:variant>
        <vt:lpwstr>_Toc109528014</vt:lpwstr>
      </vt:variant>
      <vt:variant>
        <vt:i4>1441907</vt:i4>
      </vt:variant>
      <vt:variant>
        <vt:i4>12</vt:i4>
      </vt:variant>
      <vt:variant>
        <vt:i4>0</vt:i4>
      </vt:variant>
      <vt:variant>
        <vt:i4>5</vt:i4>
      </vt:variant>
      <vt:variant>
        <vt:lpwstr>C:\Users\wcallender\Downloads\Residential Demand Response Program NPRR (draft) WDC edits (5).docx</vt:lpwstr>
      </vt:variant>
      <vt:variant>
        <vt:lpwstr>_Toc109528011</vt:lpwstr>
      </vt:variant>
      <vt:variant>
        <vt:i4>1835028</vt:i4>
      </vt:variant>
      <vt:variant>
        <vt:i4>9</vt:i4>
      </vt:variant>
      <vt:variant>
        <vt:i4>0</vt:i4>
      </vt:variant>
      <vt:variant>
        <vt:i4>5</vt:i4>
      </vt:variant>
      <vt:variant>
        <vt:lpwstr>https://www.ercot.com/services/programs/load</vt:lpwstr>
      </vt:variant>
      <vt:variant>
        <vt:lpwstr/>
      </vt:variant>
      <vt:variant>
        <vt:i4>8257619</vt:i4>
      </vt:variant>
      <vt:variant>
        <vt:i4>6</vt:i4>
      </vt:variant>
      <vt:variant>
        <vt:i4>0</vt:i4>
      </vt:variant>
      <vt:variant>
        <vt:i4>5</vt:i4>
      </vt:variant>
      <vt:variant>
        <vt:lpwstr>mailto:drsurvey@ercot.com</vt:lpwstr>
      </vt:variant>
      <vt:variant>
        <vt:lpwstr/>
      </vt:variant>
      <vt:variant>
        <vt:i4>8257619</vt:i4>
      </vt:variant>
      <vt:variant>
        <vt:i4>3</vt:i4>
      </vt:variant>
      <vt:variant>
        <vt:i4>0</vt:i4>
      </vt:variant>
      <vt:variant>
        <vt:i4>5</vt:i4>
      </vt:variant>
      <vt:variant>
        <vt:lpwstr>mailto:drsurvey@ercot.com</vt:lpwstr>
      </vt:variant>
      <vt:variant>
        <vt:lpwstr/>
      </vt:variant>
      <vt:variant>
        <vt:i4>2949188</vt:i4>
      </vt:variant>
      <vt:variant>
        <vt:i4>0</vt:i4>
      </vt:variant>
      <vt:variant>
        <vt:i4>0</vt:i4>
      </vt:variant>
      <vt:variant>
        <vt:i4>5</vt:i4>
      </vt:variant>
      <vt:variant>
        <vt:lpwstr>mailto:Ryan.king@ercot.com</vt:lpwstr>
      </vt:variant>
      <vt:variant>
        <vt:lpwstr/>
      </vt:variant>
      <vt:variant>
        <vt:i4>5439525</vt:i4>
      </vt:variant>
      <vt:variant>
        <vt:i4>0</vt:i4>
      </vt:variant>
      <vt:variant>
        <vt:i4>0</vt:i4>
      </vt:variant>
      <vt:variant>
        <vt:i4>5</vt:i4>
      </vt:variant>
      <vt:variant>
        <vt:lpwstr>mailto:Carl.Raish@ercot.com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Callender, Wayne</dc:creator>
  <cp:keywords/>
  <dc:description/>
  <cp:lastModifiedBy>ERCOT</cp:lastModifiedBy>
  <cp:revision>2</cp:revision>
  <cp:lastPrinted>2025-08-26T13:53:00Z</cp:lastPrinted>
  <dcterms:created xsi:type="dcterms:W3CDTF">2025-09-20T11:49:00Z</dcterms:created>
  <dcterms:modified xsi:type="dcterms:W3CDTF">2025-09-20T11:49:00Z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2025-07-02T18:35:57Z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6674e346-2008-4a96-b61b-32e1edf67104</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y fmtid="{D5CDD505-2E9C-101B-9397-08002B2CF9AE}" pid="10" name="ContentTypeId">
    <vt:lpwstr>0x0101009DE1FCA776AD4B44B81A57B059081B18</vt:lpwstr>
  </property>
</Properties>
</file>